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88AE1" w14:textId="77777777" w:rsidR="001A5000" w:rsidRDefault="001A5000" w:rsidP="00724169">
      <w:pPr>
        <w:jc w:val="center"/>
        <w:rPr>
          <w:rFonts w:asciiTheme="minorHAnsi" w:hAnsiTheme="minorHAnsi"/>
          <w:b/>
          <w:sz w:val="32"/>
          <w:szCs w:val="32"/>
        </w:rPr>
      </w:pPr>
    </w:p>
    <w:p w14:paraId="3534A258" w14:textId="77777777" w:rsidR="0092267F" w:rsidRDefault="0092267F" w:rsidP="00724169">
      <w:pPr>
        <w:jc w:val="center"/>
        <w:rPr>
          <w:rFonts w:asciiTheme="minorHAnsi" w:hAnsiTheme="minorHAnsi"/>
          <w:b/>
          <w:sz w:val="32"/>
          <w:szCs w:val="32"/>
        </w:rPr>
      </w:pPr>
    </w:p>
    <w:p w14:paraId="3F44E42F" w14:textId="77777777" w:rsidR="00683089" w:rsidRDefault="00683089" w:rsidP="00724169">
      <w:pPr>
        <w:jc w:val="center"/>
        <w:rPr>
          <w:rFonts w:asciiTheme="minorHAnsi" w:hAnsiTheme="minorHAnsi"/>
          <w:b/>
          <w:sz w:val="32"/>
          <w:szCs w:val="32"/>
        </w:rPr>
      </w:pPr>
    </w:p>
    <w:p w14:paraId="50F2AD39" w14:textId="77777777" w:rsidR="00332A78" w:rsidRDefault="00724169" w:rsidP="00332A78">
      <w:pPr>
        <w:spacing w:line="360" w:lineRule="auto"/>
        <w:jc w:val="center"/>
        <w:rPr>
          <w:rFonts w:asciiTheme="minorHAnsi" w:hAnsiTheme="minorHAnsi"/>
          <w:b/>
          <w:sz w:val="32"/>
          <w:szCs w:val="32"/>
        </w:rPr>
      </w:pPr>
      <w:r w:rsidRPr="00A6667E">
        <w:rPr>
          <w:rFonts w:asciiTheme="minorHAnsi" w:hAnsiTheme="minorHAnsi"/>
          <w:b/>
          <w:sz w:val="32"/>
          <w:szCs w:val="32"/>
        </w:rPr>
        <w:t xml:space="preserve">Technická specifikace pro veřejnou zakázku </w:t>
      </w:r>
    </w:p>
    <w:p w14:paraId="08EC4EDC" w14:textId="77777777" w:rsidR="00332A78" w:rsidRDefault="00724169" w:rsidP="00332A78">
      <w:pPr>
        <w:spacing w:line="360" w:lineRule="auto"/>
        <w:jc w:val="center"/>
        <w:rPr>
          <w:rFonts w:asciiTheme="minorHAnsi" w:hAnsiTheme="minorHAnsi"/>
          <w:b/>
          <w:sz w:val="32"/>
          <w:szCs w:val="32"/>
        </w:rPr>
      </w:pPr>
      <w:r w:rsidRPr="00A6667E">
        <w:rPr>
          <w:rFonts w:asciiTheme="minorHAnsi" w:hAnsiTheme="minorHAnsi"/>
          <w:b/>
          <w:sz w:val="32"/>
          <w:szCs w:val="32"/>
        </w:rPr>
        <w:t>na dodávku</w:t>
      </w:r>
      <w:r w:rsidR="00332A78">
        <w:rPr>
          <w:rFonts w:asciiTheme="minorHAnsi" w:hAnsiTheme="minorHAnsi"/>
          <w:b/>
          <w:sz w:val="32"/>
          <w:szCs w:val="32"/>
        </w:rPr>
        <w:t xml:space="preserve"> komponent</w:t>
      </w:r>
      <w:r w:rsidR="00274639">
        <w:rPr>
          <w:rFonts w:asciiTheme="minorHAnsi" w:hAnsiTheme="minorHAnsi"/>
          <w:b/>
          <w:sz w:val="32"/>
          <w:szCs w:val="32"/>
        </w:rPr>
        <w:t>ů</w:t>
      </w:r>
      <w:r w:rsidR="00332A78">
        <w:rPr>
          <w:rFonts w:asciiTheme="minorHAnsi" w:hAnsiTheme="minorHAnsi"/>
          <w:b/>
          <w:sz w:val="32"/>
          <w:szCs w:val="32"/>
        </w:rPr>
        <w:t xml:space="preserve"> </w:t>
      </w:r>
    </w:p>
    <w:p w14:paraId="6C99F7A8" w14:textId="77777777" w:rsidR="00724169" w:rsidRDefault="00332A78" w:rsidP="00332A78">
      <w:pPr>
        <w:spacing w:line="360" w:lineRule="auto"/>
        <w:jc w:val="center"/>
        <w:rPr>
          <w:rFonts w:asciiTheme="minorHAnsi" w:hAnsiTheme="minorHAnsi"/>
          <w:b/>
          <w:sz w:val="32"/>
          <w:szCs w:val="32"/>
        </w:rPr>
      </w:pPr>
      <w:r>
        <w:rPr>
          <w:rFonts w:asciiTheme="minorHAnsi" w:hAnsiTheme="minorHAnsi"/>
          <w:b/>
          <w:sz w:val="32"/>
          <w:szCs w:val="32"/>
        </w:rPr>
        <w:t>pro kompletaci s</w:t>
      </w:r>
      <w:r w:rsidR="00010602">
        <w:rPr>
          <w:rFonts w:asciiTheme="minorHAnsi" w:hAnsiTheme="minorHAnsi"/>
          <w:b/>
          <w:sz w:val="32"/>
          <w:szCs w:val="32"/>
        </w:rPr>
        <w:t>tředně</w:t>
      </w:r>
      <w:r>
        <w:rPr>
          <w:rFonts w:asciiTheme="minorHAnsi" w:hAnsiTheme="minorHAnsi"/>
          <w:b/>
          <w:sz w:val="32"/>
          <w:szCs w:val="32"/>
        </w:rPr>
        <w:t xml:space="preserve"> </w:t>
      </w:r>
      <w:r w:rsidR="00010602">
        <w:rPr>
          <w:rFonts w:asciiTheme="minorHAnsi" w:hAnsiTheme="minorHAnsi"/>
          <w:b/>
          <w:sz w:val="32"/>
          <w:szCs w:val="32"/>
        </w:rPr>
        <w:t>kapacitních tramvají</w:t>
      </w:r>
    </w:p>
    <w:p w14:paraId="69BEC889" w14:textId="77777777" w:rsidR="00332A78" w:rsidRDefault="00332A78" w:rsidP="00724169">
      <w:pPr>
        <w:jc w:val="center"/>
        <w:rPr>
          <w:rFonts w:asciiTheme="minorHAnsi" w:hAnsiTheme="minorHAnsi"/>
          <w:b/>
          <w:sz w:val="32"/>
          <w:szCs w:val="32"/>
        </w:rPr>
      </w:pPr>
    </w:p>
    <w:p w14:paraId="57202E2C" w14:textId="77777777" w:rsidR="00332A78" w:rsidRDefault="00332A78" w:rsidP="00724169">
      <w:pPr>
        <w:jc w:val="center"/>
        <w:rPr>
          <w:rFonts w:asciiTheme="minorHAnsi" w:hAnsiTheme="minorHAnsi"/>
          <w:b/>
          <w:sz w:val="32"/>
          <w:szCs w:val="32"/>
        </w:rPr>
      </w:pPr>
    </w:p>
    <w:p w14:paraId="0898383D" w14:textId="77777777" w:rsidR="00724169" w:rsidRDefault="00724169" w:rsidP="00724169">
      <w:pPr>
        <w:rPr>
          <w:rFonts w:asciiTheme="minorHAnsi" w:hAnsiTheme="minorHAnsi"/>
          <w:sz w:val="22"/>
          <w:szCs w:val="22"/>
        </w:rPr>
      </w:pPr>
    </w:p>
    <w:p w14:paraId="52B21F00" w14:textId="77777777" w:rsidR="0092267F" w:rsidRDefault="0092267F" w:rsidP="00724169">
      <w:pPr>
        <w:rPr>
          <w:rFonts w:asciiTheme="minorHAnsi" w:hAnsiTheme="minorHAnsi"/>
          <w:sz w:val="22"/>
          <w:szCs w:val="22"/>
        </w:rPr>
      </w:pPr>
    </w:p>
    <w:p w14:paraId="165C2E9A" w14:textId="77777777" w:rsidR="00724169" w:rsidRPr="0034700D" w:rsidRDefault="00724169" w:rsidP="00724169">
      <w:pPr>
        <w:pStyle w:val="Odstavecseseznamem"/>
        <w:numPr>
          <w:ilvl w:val="0"/>
          <w:numId w:val="1"/>
        </w:numPr>
        <w:jc w:val="center"/>
        <w:rPr>
          <w:rFonts w:asciiTheme="minorHAnsi" w:hAnsiTheme="minorHAnsi"/>
          <w:b/>
          <w:sz w:val="28"/>
          <w:szCs w:val="28"/>
        </w:rPr>
      </w:pPr>
      <w:r w:rsidRPr="0034700D">
        <w:rPr>
          <w:rFonts w:asciiTheme="minorHAnsi" w:hAnsiTheme="minorHAnsi"/>
          <w:b/>
          <w:sz w:val="28"/>
          <w:szCs w:val="28"/>
        </w:rPr>
        <w:t>Způsob zpracování odpovědi na zadávací podmínky</w:t>
      </w:r>
    </w:p>
    <w:p w14:paraId="69747720" w14:textId="77777777" w:rsidR="00724169" w:rsidRDefault="00724169" w:rsidP="00724169">
      <w:pPr>
        <w:rPr>
          <w:rFonts w:asciiTheme="minorHAnsi" w:hAnsiTheme="minorHAnsi"/>
          <w:sz w:val="28"/>
          <w:szCs w:val="28"/>
        </w:rPr>
      </w:pPr>
    </w:p>
    <w:p w14:paraId="340AF4C5" w14:textId="77777777" w:rsidR="0092267F" w:rsidRPr="00967C3E" w:rsidRDefault="0092267F" w:rsidP="00724169">
      <w:pPr>
        <w:rPr>
          <w:rFonts w:asciiTheme="minorHAnsi" w:hAnsiTheme="minorHAnsi"/>
          <w:sz w:val="28"/>
          <w:szCs w:val="28"/>
        </w:rPr>
      </w:pPr>
    </w:p>
    <w:p w14:paraId="235D03DB" w14:textId="77777777" w:rsidR="00332A78" w:rsidRPr="0018597E" w:rsidRDefault="00332A78" w:rsidP="00332A78">
      <w:pPr>
        <w:jc w:val="both"/>
        <w:rPr>
          <w:rFonts w:asciiTheme="minorHAnsi" w:hAnsiTheme="minorHAnsi"/>
          <w:sz w:val="22"/>
          <w:szCs w:val="22"/>
        </w:rPr>
      </w:pPr>
      <w:r w:rsidRPr="0018597E">
        <w:rPr>
          <w:rFonts w:asciiTheme="minorHAnsi" w:hAnsiTheme="minorHAnsi"/>
          <w:sz w:val="22"/>
          <w:szCs w:val="22"/>
        </w:rPr>
        <w:t>Dokument specifikuje výslednou podobu a vlastnosti zkompletované tramvaje.</w:t>
      </w:r>
    </w:p>
    <w:p w14:paraId="4269BDAD" w14:textId="77777777" w:rsidR="00332A78" w:rsidRPr="0018597E" w:rsidRDefault="00332A78" w:rsidP="00724169">
      <w:pPr>
        <w:jc w:val="both"/>
        <w:rPr>
          <w:rFonts w:asciiTheme="minorHAnsi" w:hAnsiTheme="minorHAnsi"/>
          <w:sz w:val="22"/>
          <w:szCs w:val="22"/>
        </w:rPr>
      </w:pPr>
    </w:p>
    <w:p w14:paraId="6D9E7CDF" w14:textId="77777777" w:rsidR="00724169" w:rsidRPr="0018597E" w:rsidRDefault="00724169" w:rsidP="00724169">
      <w:pPr>
        <w:jc w:val="both"/>
        <w:rPr>
          <w:rFonts w:asciiTheme="minorHAnsi" w:hAnsiTheme="minorHAnsi"/>
          <w:sz w:val="22"/>
          <w:szCs w:val="22"/>
        </w:rPr>
      </w:pPr>
      <w:r w:rsidRPr="0018597E">
        <w:rPr>
          <w:rFonts w:asciiTheme="minorHAnsi" w:hAnsiTheme="minorHAnsi"/>
          <w:sz w:val="22"/>
          <w:szCs w:val="22"/>
        </w:rPr>
        <w:t xml:space="preserve">Dodavatel je povinen použít pro odpověď formulář zadávacích podmínek technické specifikace </w:t>
      </w:r>
      <w:r w:rsidR="00A0271A" w:rsidRPr="0018597E">
        <w:rPr>
          <w:rFonts w:asciiTheme="minorHAnsi" w:hAnsiTheme="minorHAnsi"/>
          <w:sz w:val="22"/>
          <w:szCs w:val="22"/>
        </w:rPr>
        <w:br/>
      </w:r>
      <w:r w:rsidRPr="0018597E">
        <w:rPr>
          <w:rFonts w:asciiTheme="minorHAnsi" w:hAnsiTheme="minorHAnsi"/>
          <w:sz w:val="22"/>
          <w:szCs w:val="22"/>
        </w:rPr>
        <w:t>a odpovědět na všechny body zadávacích podmínek v pořadí, v jakém jsou uvedeny. Dodavatel je povinen uv</w:t>
      </w:r>
      <w:r w:rsidR="008C5D24" w:rsidRPr="0018597E">
        <w:rPr>
          <w:rFonts w:asciiTheme="minorHAnsi" w:hAnsiTheme="minorHAnsi"/>
          <w:sz w:val="22"/>
          <w:szCs w:val="22"/>
        </w:rPr>
        <w:t xml:space="preserve">ést </w:t>
      </w:r>
      <w:r w:rsidRPr="0018597E">
        <w:rPr>
          <w:rFonts w:asciiTheme="minorHAnsi" w:hAnsiTheme="minorHAnsi"/>
          <w:sz w:val="22"/>
          <w:szCs w:val="22"/>
        </w:rPr>
        <w:t xml:space="preserve">odpovědi (ano-ne). </w:t>
      </w:r>
    </w:p>
    <w:p w14:paraId="74296DD8" w14:textId="77777777" w:rsidR="00724169" w:rsidRPr="0018597E" w:rsidRDefault="00724169" w:rsidP="00724169">
      <w:pPr>
        <w:jc w:val="both"/>
        <w:rPr>
          <w:rFonts w:asciiTheme="minorHAnsi" w:hAnsiTheme="minorHAnsi"/>
          <w:sz w:val="22"/>
          <w:szCs w:val="22"/>
        </w:rPr>
      </w:pPr>
    </w:p>
    <w:p w14:paraId="7467FAF7" w14:textId="77777777" w:rsidR="00724169" w:rsidRPr="0018597E" w:rsidRDefault="00724169" w:rsidP="00724169">
      <w:pPr>
        <w:jc w:val="both"/>
        <w:rPr>
          <w:rFonts w:asciiTheme="minorHAnsi" w:hAnsiTheme="minorHAnsi"/>
          <w:sz w:val="22"/>
          <w:szCs w:val="22"/>
        </w:rPr>
      </w:pPr>
      <w:r w:rsidRPr="0018597E">
        <w:rPr>
          <w:rFonts w:asciiTheme="minorHAnsi" w:hAnsiTheme="minorHAnsi"/>
          <w:sz w:val="22"/>
          <w:szCs w:val="22"/>
        </w:rPr>
        <w:t xml:space="preserve">Zadavatel uveřejnil Přílohu č. 1 zadávací dokumentace na profilu zadavatele </w:t>
      </w:r>
      <w:r w:rsidR="00AF799F" w:rsidRPr="0018597E">
        <w:rPr>
          <w:rFonts w:asciiTheme="minorHAnsi" w:hAnsiTheme="minorHAnsi"/>
          <w:sz w:val="22"/>
          <w:szCs w:val="22"/>
        </w:rPr>
        <w:t xml:space="preserve">http://dpmb.cz/cs/firma-verejne-zakazky-nadlimitni </w:t>
      </w:r>
      <w:r w:rsidRPr="0018597E">
        <w:rPr>
          <w:rFonts w:asciiTheme="minorHAnsi" w:hAnsiTheme="minorHAnsi"/>
          <w:sz w:val="22"/>
          <w:szCs w:val="22"/>
        </w:rPr>
        <w:t xml:space="preserve">též ve formátu MS </w:t>
      </w:r>
      <w:r w:rsidR="004336B6" w:rsidRPr="0018597E">
        <w:rPr>
          <w:rFonts w:asciiTheme="minorHAnsi" w:hAnsiTheme="minorHAnsi"/>
          <w:sz w:val="22"/>
          <w:szCs w:val="22"/>
        </w:rPr>
        <w:t>WORD</w:t>
      </w:r>
      <w:r w:rsidRPr="0018597E">
        <w:rPr>
          <w:rFonts w:asciiTheme="minorHAnsi" w:hAnsiTheme="minorHAnsi"/>
          <w:sz w:val="22"/>
          <w:szCs w:val="22"/>
        </w:rPr>
        <w:t xml:space="preserve">. Dodavatel vypracuje odpověď na zadávací podmínky s použitím </w:t>
      </w:r>
      <w:r w:rsidR="00332A78" w:rsidRPr="0018597E">
        <w:rPr>
          <w:rFonts w:asciiTheme="minorHAnsi" w:hAnsiTheme="minorHAnsi"/>
          <w:sz w:val="22"/>
          <w:szCs w:val="22"/>
        </w:rPr>
        <w:t>tohoto dokumentu</w:t>
      </w:r>
      <w:r w:rsidRPr="0018597E">
        <w:rPr>
          <w:rFonts w:asciiTheme="minorHAnsi" w:hAnsiTheme="minorHAnsi"/>
          <w:sz w:val="22"/>
          <w:szCs w:val="22"/>
        </w:rPr>
        <w:t>. Součástí nabídky bude odpověď na zadávací podmínky v elektronické formě (flashdisk USB).</w:t>
      </w:r>
    </w:p>
    <w:p w14:paraId="5413CD8A" w14:textId="77777777" w:rsidR="00724169" w:rsidRPr="0018597E" w:rsidRDefault="00724169" w:rsidP="00724169">
      <w:pPr>
        <w:jc w:val="both"/>
        <w:rPr>
          <w:rFonts w:asciiTheme="minorHAnsi" w:hAnsiTheme="minorHAnsi"/>
          <w:sz w:val="22"/>
          <w:szCs w:val="22"/>
        </w:rPr>
      </w:pPr>
    </w:p>
    <w:p w14:paraId="5E303C1F" w14:textId="77777777" w:rsidR="00691CA0" w:rsidRDefault="00724169" w:rsidP="00724169">
      <w:pPr>
        <w:jc w:val="both"/>
        <w:rPr>
          <w:rFonts w:asciiTheme="minorHAnsi" w:hAnsiTheme="minorHAnsi"/>
          <w:sz w:val="22"/>
          <w:szCs w:val="22"/>
        </w:rPr>
      </w:pPr>
      <w:r w:rsidRPr="0018597E">
        <w:rPr>
          <w:rFonts w:asciiTheme="minorHAnsi" w:hAnsiTheme="minorHAnsi"/>
          <w:sz w:val="22"/>
          <w:szCs w:val="22"/>
        </w:rPr>
        <w:t xml:space="preserve">Všechny Požadavky v zadávacích podmínkách jsou povinné. Níže uvedené technické požadavky jsou minimálními technickými požadavky zadavatele na předmět plnění veřejné zakázky. Uvede-li dodavatel v rámci formuláře přílohy odpověď NE </w:t>
      </w:r>
      <w:r w:rsidR="00C409A4" w:rsidRPr="0018597E">
        <w:rPr>
          <w:rFonts w:asciiTheme="minorHAnsi" w:hAnsiTheme="minorHAnsi"/>
          <w:sz w:val="22"/>
          <w:szCs w:val="22"/>
        </w:rPr>
        <w:t xml:space="preserve">nebo změní obsah zadání </w:t>
      </w:r>
      <w:r w:rsidRPr="0018597E">
        <w:rPr>
          <w:rFonts w:asciiTheme="minorHAnsi" w:hAnsiTheme="minorHAnsi"/>
          <w:sz w:val="22"/>
          <w:szCs w:val="22"/>
        </w:rPr>
        <w:t xml:space="preserve">nebude jím  nabízený   předmět   plnění   splňovat   minimální   technické  požadavky   zadavatele na předmět plnění veřejné zakázky </w:t>
      </w:r>
    </w:p>
    <w:p w14:paraId="16C1120F" w14:textId="086D24FA" w:rsidR="00724169" w:rsidRPr="0018597E" w:rsidRDefault="00724169" w:rsidP="00724169">
      <w:pPr>
        <w:jc w:val="both"/>
        <w:rPr>
          <w:rFonts w:asciiTheme="minorHAnsi" w:hAnsiTheme="minorHAnsi"/>
          <w:sz w:val="22"/>
          <w:szCs w:val="22"/>
        </w:rPr>
      </w:pPr>
      <w:r w:rsidRPr="0018597E">
        <w:rPr>
          <w:rFonts w:asciiTheme="minorHAnsi" w:hAnsiTheme="minorHAnsi"/>
          <w:sz w:val="22"/>
          <w:szCs w:val="22"/>
        </w:rPr>
        <w:t>a dodavatel bude zadavatelem ze zadávacího řízení vyloučen.</w:t>
      </w:r>
    </w:p>
    <w:p w14:paraId="07DE84A5" w14:textId="77777777" w:rsidR="00724169" w:rsidRPr="0018597E" w:rsidRDefault="00724169" w:rsidP="00724169">
      <w:pPr>
        <w:jc w:val="both"/>
        <w:rPr>
          <w:rFonts w:asciiTheme="minorHAnsi" w:hAnsiTheme="minorHAnsi"/>
          <w:sz w:val="22"/>
          <w:szCs w:val="22"/>
        </w:rPr>
      </w:pPr>
    </w:p>
    <w:p w14:paraId="7E937472" w14:textId="77777777" w:rsidR="00040281" w:rsidRPr="0018597E" w:rsidRDefault="00040281" w:rsidP="00040281">
      <w:pPr>
        <w:jc w:val="both"/>
        <w:rPr>
          <w:rFonts w:asciiTheme="minorHAnsi" w:hAnsiTheme="minorHAnsi"/>
          <w:sz w:val="22"/>
          <w:szCs w:val="22"/>
        </w:rPr>
      </w:pPr>
      <w:r w:rsidRPr="0018597E">
        <w:rPr>
          <w:rFonts w:asciiTheme="minorHAnsi" w:hAnsiTheme="minorHAnsi"/>
          <w:sz w:val="22"/>
          <w:szCs w:val="22"/>
        </w:rPr>
        <w:t>Součástí nabídky musí být technické podmínky nabízené tramvaje</w:t>
      </w:r>
      <w:r w:rsidR="000B231E" w:rsidRPr="0018597E">
        <w:rPr>
          <w:rFonts w:asciiTheme="minorHAnsi" w:hAnsiTheme="minorHAnsi"/>
          <w:sz w:val="22"/>
          <w:szCs w:val="22"/>
        </w:rPr>
        <w:t xml:space="preserve"> po její kompletaci</w:t>
      </w:r>
      <w:r w:rsidRPr="0018597E">
        <w:rPr>
          <w:rFonts w:asciiTheme="minorHAnsi" w:hAnsiTheme="minorHAnsi"/>
          <w:sz w:val="22"/>
          <w:szCs w:val="22"/>
        </w:rPr>
        <w:t xml:space="preserve"> zpracované podle vyhlášky ministerstva dopravy ČR č. 173/1995 Sb. včetně příloh</w:t>
      </w:r>
      <w:r w:rsidR="00A671E6" w:rsidRPr="0018597E">
        <w:rPr>
          <w:rFonts w:asciiTheme="minorHAnsi" w:hAnsiTheme="minorHAnsi"/>
          <w:sz w:val="22"/>
          <w:szCs w:val="22"/>
        </w:rPr>
        <w:t xml:space="preserve"> v aktuálním znění.</w:t>
      </w:r>
    </w:p>
    <w:p w14:paraId="79E736B1" w14:textId="77777777" w:rsidR="0092267F" w:rsidRPr="0018597E" w:rsidRDefault="0092267F" w:rsidP="00724169">
      <w:pPr>
        <w:jc w:val="both"/>
        <w:rPr>
          <w:rFonts w:asciiTheme="minorHAnsi" w:hAnsiTheme="minorHAnsi"/>
          <w:sz w:val="22"/>
          <w:szCs w:val="22"/>
        </w:rPr>
      </w:pPr>
    </w:p>
    <w:p w14:paraId="362A191D" w14:textId="77777777" w:rsidR="004B7B1E" w:rsidRDefault="004B7B1E" w:rsidP="00724169">
      <w:pPr>
        <w:jc w:val="both"/>
      </w:pPr>
    </w:p>
    <w:p w14:paraId="08124E45" w14:textId="77777777" w:rsidR="000B231E" w:rsidRDefault="000B231E" w:rsidP="00724169">
      <w:pPr>
        <w:jc w:val="center"/>
        <w:rPr>
          <w:rFonts w:ascii="Calibri" w:hAnsi="Calibri"/>
          <w:b/>
          <w:sz w:val="28"/>
          <w:szCs w:val="28"/>
        </w:rPr>
      </w:pPr>
      <w:r>
        <w:rPr>
          <w:rFonts w:ascii="Calibri" w:hAnsi="Calibri"/>
          <w:b/>
          <w:sz w:val="28"/>
          <w:szCs w:val="28"/>
        </w:rPr>
        <w:br/>
      </w:r>
    </w:p>
    <w:p w14:paraId="415173A6" w14:textId="77777777" w:rsidR="000B231E" w:rsidRDefault="000B231E" w:rsidP="00724169">
      <w:pPr>
        <w:jc w:val="center"/>
        <w:rPr>
          <w:rFonts w:ascii="Calibri" w:hAnsi="Calibri"/>
          <w:b/>
          <w:sz w:val="28"/>
          <w:szCs w:val="28"/>
        </w:rPr>
      </w:pPr>
    </w:p>
    <w:p w14:paraId="6CCE8530" w14:textId="77777777" w:rsidR="000B231E" w:rsidRDefault="000B231E" w:rsidP="00724169">
      <w:pPr>
        <w:jc w:val="center"/>
        <w:rPr>
          <w:rFonts w:ascii="Calibri" w:hAnsi="Calibri"/>
          <w:b/>
          <w:sz w:val="28"/>
          <w:szCs w:val="28"/>
        </w:rPr>
      </w:pPr>
    </w:p>
    <w:p w14:paraId="49D87321" w14:textId="77777777" w:rsidR="000B231E" w:rsidRDefault="000B231E" w:rsidP="00724169">
      <w:pPr>
        <w:jc w:val="center"/>
        <w:rPr>
          <w:rFonts w:ascii="Calibri" w:hAnsi="Calibri"/>
          <w:b/>
          <w:sz w:val="28"/>
          <w:szCs w:val="28"/>
        </w:rPr>
      </w:pPr>
    </w:p>
    <w:p w14:paraId="0FC59A06" w14:textId="77777777" w:rsidR="000B231E" w:rsidRDefault="000B231E" w:rsidP="00724169">
      <w:pPr>
        <w:jc w:val="center"/>
        <w:rPr>
          <w:rFonts w:ascii="Calibri" w:hAnsi="Calibri"/>
          <w:b/>
          <w:sz w:val="28"/>
          <w:szCs w:val="28"/>
        </w:rPr>
      </w:pPr>
    </w:p>
    <w:p w14:paraId="2AB29446" w14:textId="77777777" w:rsidR="000B231E" w:rsidRDefault="000B231E" w:rsidP="00724169">
      <w:pPr>
        <w:jc w:val="center"/>
        <w:rPr>
          <w:rFonts w:ascii="Calibri" w:hAnsi="Calibri"/>
          <w:b/>
          <w:sz w:val="28"/>
          <w:szCs w:val="28"/>
        </w:rPr>
      </w:pPr>
    </w:p>
    <w:p w14:paraId="1FEF0ED5" w14:textId="77777777" w:rsidR="000B231E" w:rsidRPr="004A21C0" w:rsidRDefault="000B231E" w:rsidP="00724169">
      <w:pPr>
        <w:jc w:val="center"/>
        <w:rPr>
          <w:rFonts w:ascii="dveře" w:hAnsi="dveře"/>
          <w:b/>
          <w:sz w:val="28"/>
          <w:szCs w:val="28"/>
        </w:rPr>
      </w:pPr>
    </w:p>
    <w:p w14:paraId="3118CD35" w14:textId="77777777" w:rsidR="000B231E" w:rsidRDefault="000B231E" w:rsidP="00724169">
      <w:pPr>
        <w:jc w:val="center"/>
        <w:rPr>
          <w:rFonts w:ascii="Calibri" w:hAnsi="Calibri"/>
          <w:b/>
          <w:sz w:val="28"/>
          <w:szCs w:val="28"/>
        </w:rPr>
      </w:pPr>
    </w:p>
    <w:p w14:paraId="1F853D34" w14:textId="77777777" w:rsidR="000B231E" w:rsidRDefault="000B231E" w:rsidP="00724169">
      <w:pPr>
        <w:jc w:val="center"/>
        <w:rPr>
          <w:rFonts w:ascii="Calibri" w:hAnsi="Calibri"/>
          <w:b/>
          <w:sz w:val="28"/>
          <w:szCs w:val="28"/>
        </w:rPr>
      </w:pPr>
    </w:p>
    <w:p w14:paraId="5589AA4A" w14:textId="77777777" w:rsidR="000B231E" w:rsidRDefault="000B231E" w:rsidP="00724169">
      <w:pPr>
        <w:jc w:val="center"/>
        <w:rPr>
          <w:rFonts w:ascii="Calibri" w:hAnsi="Calibri"/>
          <w:b/>
          <w:sz w:val="28"/>
          <w:szCs w:val="28"/>
        </w:rPr>
      </w:pPr>
    </w:p>
    <w:p w14:paraId="1D56ADC7" w14:textId="77777777" w:rsidR="00724169" w:rsidRDefault="00724169" w:rsidP="00724169">
      <w:pPr>
        <w:jc w:val="center"/>
        <w:rPr>
          <w:rFonts w:ascii="Calibri" w:hAnsi="Calibri"/>
          <w:b/>
          <w:sz w:val="28"/>
          <w:szCs w:val="28"/>
        </w:rPr>
      </w:pPr>
      <w:r w:rsidRPr="0034700D">
        <w:rPr>
          <w:rFonts w:ascii="Calibri" w:hAnsi="Calibri"/>
          <w:b/>
          <w:sz w:val="28"/>
          <w:szCs w:val="28"/>
        </w:rPr>
        <w:t xml:space="preserve">2. </w:t>
      </w:r>
      <w:r w:rsidRPr="005B0F64">
        <w:rPr>
          <w:rFonts w:asciiTheme="minorHAnsi" w:hAnsiTheme="minorHAnsi"/>
          <w:b/>
          <w:sz w:val="28"/>
          <w:szCs w:val="28"/>
        </w:rPr>
        <w:t>Technick</w:t>
      </w:r>
      <w:r w:rsidR="00274639">
        <w:rPr>
          <w:rFonts w:asciiTheme="minorHAnsi" w:hAnsiTheme="minorHAnsi"/>
          <w:b/>
          <w:sz w:val="28"/>
          <w:szCs w:val="28"/>
        </w:rPr>
        <w:t>á specifikace</w:t>
      </w:r>
    </w:p>
    <w:p w14:paraId="21557D6B" w14:textId="77777777" w:rsidR="00724169" w:rsidRDefault="00724169" w:rsidP="00724169">
      <w:pPr>
        <w:jc w:val="center"/>
        <w:rPr>
          <w:rFonts w:ascii="Calibri" w:hAnsi="Calibri"/>
          <w:b/>
          <w:sz w:val="28"/>
          <w:szCs w:val="28"/>
        </w:rPr>
      </w:pPr>
    </w:p>
    <w:p w14:paraId="67B92858" w14:textId="77777777" w:rsidR="00724169" w:rsidRDefault="00724169" w:rsidP="00724169">
      <w:pPr>
        <w:jc w:val="center"/>
        <w:rPr>
          <w:rFonts w:ascii="Calibri" w:hAnsi="Calibri"/>
          <w:b/>
          <w:sz w:val="24"/>
        </w:rPr>
      </w:pPr>
      <w:r w:rsidRPr="00F3663F">
        <w:rPr>
          <w:rFonts w:ascii="Calibri" w:hAnsi="Calibri"/>
          <w:b/>
          <w:sz w:val="24"/>
        </w:rPr>
        <w:t xml:space="preserve">2.1. Obecné </w:t>
      </w:r>
      <w:r w:rsidR="00274639">
        <w:rPr>
          <w:rFonts w:ascii="Calibri" w:hAnsi="Calibri"/>
          <w:b/>
          <w:sz w:val="24"/>
        </w:rPr>
        <w:t>podmínky technické specifikace</w:t>
      </w:r>
    </w:p>
    <w:p w14:paraId="454D93D5" w14:textId="77777777" w:rsidR="00DC0353" w:rsidRDefault="00DC0353" w:rsidP="00DC0353">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DC0353" w14:paraId="0544421F" w14:textId="77777777" w:rsidTr="00DC0353">
        <w:tc>
          <w:tcPr>
            <w:tcW w:w="1526" w:type="dxa"/>
          </w:tcPr>
          <w:p w14:paraId="4C2D2061" w14:textId="77777777" w:rsidR="00DC0353" w:rsidRDefault="00DC0353" w:rsidP="00DC0353">
            <w:pPr>
              <w:jc w:val="both"/>
              <w:rPr>
                <w:rFonts w:asciiTheme="minorHAnsi" w:hAnsiTheme="minorHAnsi"/>
                <w:sz w:val="22"/>
                <w:szCs w:val="22"/>
              </w:rPr>
            </w:pPr>
            <w:r>
              <w:rPr>
                <w:rFonts w:asciiTheme="minorHAnsi" w:hAnsiTheme="minorHAnsi"/>
                <w:sz w:val="22"/>
                <w:szCs w:val="22"/>
              </w:rPr>
              <w:t>2.1.1.</w:t>
            </w:r>
          </w:p>
        </w:tc>
        <w:tc>
          <w:tcPr>
            <w:tcW w:w="8252" w:type="dxa"/>
          </w:tcPr>
          <w:p w14:paraId="7A400672" w14:textId="77777777" w:rsidR="00DC0353" w:rsidRDefault="00DC0353" w:rsidP="00DC0353">
            <w:pPr>
              <w:jc w:val="both"/>
              <w:rPr>
                <w:rFonts w:asciiTheme="minorHAnsi" w:hAnsiTheme="minorHAnsi"/>
                <w:sz w:val="22"/>
                <w:szCs w:val="22"/>
              </w:rPr>
            </w:pPr>
            <w:r>
              <w:rPr>
                <w:rFonts w:asciiTheme="minorHAnsi" w:hAnsiTheme="minorHAnsi"/>
                <w:sz w:val="22"/>
                <w:szCs w:val="22"/>
              </w:rPr>
              <w:t>Obecná specifikace tramvaje</w:t>
            </w:r>
          </w:p>
        </w:tc>
      </w:tr>
      <w:tr w:rsidR="00DC0353" w14:paraId="49BDE3FC" w14:textId="77777777" w:rsidTr="00DC0353">
        <w:tc>
          <w:tcPr>
            <w:tcW w:w="9778" w:type="dxa"/>
            <w:gridSpan w:val="2"/>
          </w:tcPr>
          <w:p w14:paraId="48269BF1" w14:textId="5E78F744" w:rsidR="000C2C26" w:rsidRPr="000C2C26" w:rsidRDefault="00DC0353" w:rsidP="00A671E6">
            <w:pPr>
              <w:jc w:val="both"/>
              <w:rPr>
                <w:rFonts w:asciiTheme="minorHAnsi" w:hAnsiTheme="minorHAnsi"/>
                <w:sz w:val="22"/>
                <w:szCs w:val="22"/>
                <w:highlight w:val="yellow"/>
              </w:rPr>
            </w:pPr>
            <w:r w:rsidRPr="006C7275">
              <w:rPr>
                <w:rFonts w:asciiTheme="minorHAnsi" w:hAnsiTheme="minorHAnsi"/>
                <w:sz w:val="22"/>
                <w:szCs w:val="22"/>
              </w:rPr>
              <w:t xml:space="preserve">Jednosměrné vozidlo s kabinou řidiče vpředu, dveřmi na pravé straně ve směru jízdy a pomocným zadním stanovištěm pro couvání vybaveným dle standardů </w:t>
            </w:r>
            <w:r w:rsidR="000B231E">
              <w:rPr>
                <w:rFonts w:asciiTheme="minorHAnsi" w:hAnsiTheme="minorHAnsi"/>
                <w:sz w:val="22"/>
                <w:szCs w:val="22"/>
              </w:rPr>
              <w:t>DPMB,</w:t>
            </w:r>
            <w:r w:rsidRPr="006C7275">
              <w:rPr>
                <w:rFonts w:asciiTheme="minorHAnsi" w:hAnsiTheme="minorHAnsi"/>
                <w:sz w:val="22"/>
                <w:szCs w:val="22"/>
              </w:rPr>
              <w:t xml:space="preserve"> a.s</w:t>
            </w:r>
            <w:r w:rsidRPr="00AF15E0">
              <w:rPr>
                <w:rFonts w:asciiTheme="minorHAnsi" w:hAnsiTheme="minorHAnsi"/>
                <w:sz w:val="22"/>
                <w:szCs w:val="22"/>
              </w:rPr>
              <w:t>.</w:t>
            </w:r>
            <w:r w:rsidR="000C2C26" w:rsidRPr="00AF15E0">
              <w:rPr>
                <w:rFonts w:asciiTheme="minorHAnsi" w:hAnsiTheme="minorHAnsi"/>
                <w:sz w:val="22"/>
                <w:szCs w:val="22"/>
              </w:rPr>
              <w:t xml:space="preserve"> s ovladači:</w:t>
            </w:r>
          </w:p>
          <w:p w14:paraId="13FFBE5D"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ovladač záchranné brzdy</w:t>
            </w:r>
          </w:p>
          <w:p w14:paraId="726A4B3C"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výstražného zvon</w:t>
            </w:r>
            <w:r w:rsidR="00A671E6" w:rsidRPr="00AF15E0">
              <w:rPr>
                <w:rFonts w:asciiTheme="minorHAnsi" w:hAnsiTheme="minorHAnsi"/>
                <w:sz w:val="22"/>
                <w:szCs w:val="22"/>
              </w:rPr>
              <w:t>ce</w:t>
            </w:r>
          </w:p>
          <w:p w14:paraId="539DCC5D"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směrovek</w:t>
            </w:r>
          </w:p>
          <w:p w14:paraId="5B5AA1D8"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tlačítkem bdělosti</w:t>
            </w:r>
          </w:p>
          <w:p w14:paraId="748D8CD8" w14:textId="7A412CF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 xml:space="preserve">ovladačem jízdy a brzdy </w:t>
            </w:r>
            <w:r w:rsidR="000C2C26" w:rsidRPr="00AF15E0">
              <w:rPr>
                <w:rFonts w:asciiTheme="minorHAnsi" w:hAnsiTheme="minorHAnsi"/>
                <w:sz w:val="22"/>
                <w:szCs w:val="22"/>
              </w:rPr>
              <w:t xml:space="preserve">se zadáním intenzity zrychlení </w:t>
            </w:r>
            <w:r w:rsidRPr="00AF15E0">
              <w:rPr>
                <w:rFonts w:asciiTheme="minorHAnsi" w:hAnsiTheme="minorHAnsi"/>
                <w:sz w:val="22"/>
                <w:szCs w:val="22"/>
              </w:rPr>
              <w:t xml:space="preserve">min. </w:t>
            </w:r>
            <w:r w:rsidR="000C2C26" w:rsidRPr="00AF15E0">
              <w:rPr>
                <w:rFonts w:asciiTheme="minorHAnsi" w:hAnsiTheme="minorHAnsi"/>
                <w:sz w:val="22"/>
                <w:szCs w:val="22"/>
              </w:rPr>
              <w:t xml:space="preserve">ve </w:t>
            </w:r>
            <w:r w:rsidRPr="00AF15E0">
              <w:rPr>
                <w:rFonts w:asciiTheme="minorHAnsi" w:hAnsiTheme="minorHAnsi"/>
                <w:sz w:val="22"/>
                <w:szCs w:val="22"/>
              </w:rPr>
              <w:t>3 stup</w:t>
            </w:r>
            <w:r w:rsidR="000C2C26" w:rsidRPr="00AF15E0">
              <w:rPr>
                <w:rFonts w:asciiTheme="minorHAnsi" w:hAnsiTheme="minorHAnsi"/>
                <w:sz w:val="22"/>
                <w:szCs w:val="22"/>
              </w:rPr>
              <w:t>ních</w:t>
            </w:r>
            <w:r w:rsidRPr="00AF15E0">
              <w:rPr>
                <w:rFonts w:asciiTheme="minorHAnsi" w:hAnsiTheme="minorHAnsi"/>
                <w:sz w:val="22"/>
                <w:szCs w:val="22"/>
              </w:rPr>
              <w:t xml:space="preserve"> </w:t>
            </w:r>
          </w:p>
          <w:p w14:paraId="19993AA8"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ovladačem pro uzavření všech dveří</w:t>
            </w:r>
          </w:p>
          <w:p w14:paraId="728AC831"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otevřením posledních dveří</w:t>
            </w:r>
          </w:p>
          <w:p w14:paraId="126AE030" w14:textId="77777777" w:rsidR="000C2C26" w:rsidRPr="00AF15E0" w:rsidRDefault="00DC0353" w:rsidP="001658BD">
            <w:pPr>
              <w:pStyle w:val="Odstavecseseznamem"/>
              <w:numPr>
                <w:ilvl w:val="0"/>
                <w:numId w:val="24"/>
              </w:numPr>
              <w:jc w:val="both"/>
              <w:rPr>
                <w:rFonts w:asciiTheme="minorHAnsi" w:hAnsiTheme="minorHAnsi"/>
                <w:sz w:val="22"/>
                <w:szCs w:val="22"/>
              </w:rPr>
            </w:pPr>
            <w:r w:rsidRPr="00AF15E0">
              <w:rPr>
                <w:rFonts w:asciiTheme="minorHAnsi" w:hAnsiTheme="minorHAnsi"/>
                <w:sz w:val="22"/>
                <w:szCs w:val="22"/>
              </w:rPr>
              <w:t xml:space="preserve">ovladačem zadního stěrače; </w:t>
            </w:r>
          </w:p>
          <w:p w14:paraId="26A958BC" w14:textId="512EFB48" w:rsidR="00DC0353" w:rsidRPr="000C2C26" w:rsidRDefault="00DC0353" w:rsidP="000C2C26">
            <w:pPr>
              <w:jc w:val="both"/>
              <w:rPr>
                <w:rFonts w:asciiTheme="minorHAnsi" w:hAnsiTheme="minorHAnsi"/>
                <w:sz w:val="22"/>
                <w:szCs w:val="22"/>
              </w:rPr>
            </w:pPr>
            <w:r w:rsidRPr="00AF15E0">
              <w:rPr>
                <w:rFonts w:asciiTheme="minorHAnsi" w:hAnsiTheme="minorHAnsi"/>
                <w:sz w:val="22"/>
                <w:szCs w:val="22"/>
              </w:rPr>
              <w:t xml:space="preserve">ovladače zadního stanoviště vyjma ovladače záchranné brzdy </w:t>
            </w:r>
            <w:r w:rsidR="000B231E" w:rsidRPr="00AF15E0">
              <w:rPr>
                <w:rFonts w:asciiTheme="minorHAnsi" w:hAnsiTheme="minorHAnsi"/>
                <w:sz w:val="22"/>
                <w:szCs w:val="22"/>
              </w:rPr>
              <w:t xml:space="preserve">jsou </w:t>
            </w:r>
            <w:r w:rsidRPr="00AF15E0">
              <w:rPr>
                <w:rFonts w:asciiTheme="minorHAnsi" w:hAnsiTheme="minorHAnsi"/>
                <w:sz w:val="22"/>
                <w:szCs w:val="22"/>
              </w:rPr>
              <w:t>aktivní jen při couvání zvoleném řidičem z přední kabiny.</w:t>
            </w:r>
          </w:p>
        </w:tc>
      </w:tr>
      <w:tr w:rsidR="00DC0353" w14:paraId="513E3384" w14:textId="77777777" w:rsidTr="00DC0353">
        <w:tc>
          <w:tcPr>
            <w:tcW w:w="1526" w:type="dxa"/>
          </w:tcPr>
          <w:p w14:paraId="14E02386" w14:textId="77777777" w:rsidR="00DC0353" w:rsidRDefault="00DC0353" w:rsidP="00DC0353">
            <w:pPr>
              <w:jc w:val="both"/>
              <w:rPr>
                <w:rFonts w:asciiTheme="minorHAnsi" w:hAnsiTheme="minorHAnsi"/>
                <w:sz w:val="22"/>
                <w:szCs w:val="22"/>
              </w:rPr>
            </w:pPr>
            <w:r>
              <w:rPr>
                <w:rFonts w:asciiTheme="minorHAnsi" w:hAnsiTheme="minorHAnsi"/>
                <w:sz w:val="22"/>
                <w:szCs w:val="22"/>
              </w:rPr>
              <w:t>Odpověď</w:t>
            </w:r>
          </w:p>
        </w:tc>
        <w:tc>
          <w:tcPr>
            <w:tcW w:w="8252" w:type="dxa"/>
          </w:tcPr>
          <w:p w14:paraId="75BF9183" w14:textId="77777777" w:rsidR="00DC0353" w:rsidRDefault="00DC0353" w:rsidP="00DC0353">
            <w:pPr>
              <w:jc w:val="both"/>
              <w:rPr>
                <w:rFonts w:asciiTheme="minorHAnsi" w:hAnsiTheme="minorHAnsi"/>
                <w:sz w:val="22"/>
                <w:szCs w:val="22"/>
              </w:rPr>
            </w:pPr>
            <w:r>
              <w:rPr>
                <w:rFonts w:asciiTheme="minorHAnsi" w:hAnsiTheme="minorHAnsi"/>
                <w:sz w:val="22"/>
                <w:szCs w:val="22"/>
              </w:rPr>
              <w:t>NE</w:t>
            </w:r>
          </w:p>
        </w:tc>
      </w:tr>
    </w:tbl>
    <w:p w14:paraId="144598EF"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724169" w14:paraId="041BB05E" w14:textId="77777777" w:rsidTr="008C5D24">
        <w:tc>
          <w:tcPr>
            <w:tcW w:w="1526" w:type="dxa"/>
          </w:tcPr>
          <w:p w14:paraId="4D08BDA6" w14:textId="77777777" w:rsidR="00724169" w:rsidRDefault="00724169" w:rsidP="00DC0353">
            <w:pPr>
              <w:jc w:val="both"/>
              <w:rPr>
                <w:rFonts w:asciiTheme="minorHAnsi" w:hAnsiTheme="minorHAnsi"/>
                <w:sz w:val="22"/>
                <w:szCs w:val="22"/>
              </w:rPr>
            </w:pPr>
            <w:r>
              <w:rPr>
                <w:rFonts w:asciiTheme="minorHAnsi" w:hAnsiTheme="minorHAnsi"/>
                <w:sz w:val="22"/>
                <w:szCs w:val="22"/>
              </w:rPr>
              <w:t>2.1.</w:t>
            </w:r>
            <w:r w:rsidR="00DC0353">
              <w:rPr>
                <w:rFonts w:asciiTheme="minorHAnsi" w:hAnsiTheme="minorHAnsi"/>
                <w:sz w:val="22"/>
                <w:szCs w:val="22"/>
              </w:rPr>
              <w:t>2</w:t>
            </w:r>
            <w:r>
              <w:rPr>
                <w:rFonts w:asciiTheme="minorHAnsi" w:hAnsiTheme="minorHAnsi"/>
                <w:sz w:val="22"/>
                <w:szCs w:val="22"/>
              </w:rPr>
              <w:t>.</w:t>
            </w:r>
          </w:p>
        </w:tc>
        <w:tc>
          <w:tcPr>
            <w:tcW w:w="8252" w:type="dxa"/>
          </w:tcPr>
          <w:p w14:paraId="63606551" w14:textId="77777777" w:rsidR="00724169" w:rsidRDefault="00724169" w:rsidP="008C5D24">
            <w:pPr>
              <w:jc w:val="both"/>
              <w:rPr>
                <w:rFonts w:asciiTheme="minorHAnsi" w:hAnsiTheme="minorHAnsi"/>
                <w:sz w:val="22"/>
                <w:szCs w:val="22"/>
              </w:rPr>
            </w:pPr>
            <w:r>
              <w:rPr>
                <w:rFonts w:asciiTheme="minorHAnsi" w:hAnsiTheme="minorHAnsi"/>
                <w:sz w:val="22"/>
                <w:szCs w:val="22"/>
              </w:rPr>
              <w:t xml:space="preserve">Garantovaná </w:t>
            </w:r>
            <w:r w:rsidRPr="00DC0353">
              <w:rPr>
                <w:rFonts w:asciiTheme="minorHAnsi" w:hAnsiTheme="minorHAnsi"/>
                <w:sz w:val="22"/>
                <w:szCs w:val="22"/>
              </w:rPr>
              <w:t>provozní spolehlivost</w:t>
            </w:r>
            <w:r>
              <w:rPr>
                <w:rFonts w:asciiTheme="minorHAnsi" w:hAnsiTheme="minorHAnsi"/>
                <w:sz w:val="22"/>
                <w:szCs w:val="22"/>
              </w:rPr>
              <w:t xml:space="preserve"> vozidla</w:t>
            </w:r>
          </w:p>
        </w:tc>
      </w:tr>
      <w:tr w:rsidR="00724169" w14:paraId="67A82933" w14:textId="77777777" w:rsidTr="008C5D24">
        <w:tc>
          <w:tcPr>
            <w:tcW w:w="9778" w:type="dxa"/>
            <w:gridSpan w:val="2"/>
          </w:tcPr>
          <w:p w14:paraId="3549B4C1" w14:textId="77777777" w:rsidR="00724169" w:rsidRDefault="00724169" w:rsidP="00A671E6">
            <w:pPr>
              <w:jc w:val="both"/>
              <w:rPr>
                <w:rFonts w:asciiTheme="minorHAnsi" w:hAnsiTheme="minorHAnsi"/>
                <w:sz w:val="22"/>
                <w:szCs w:val="22"/>
              </w:rPr>
            </w:pPr>
            <w:r w:rsidRPr="005B0F64">
              <w:rPr>
                <w:rFonts w:asciiTheme="minorHAnsi" w:hAnsiTheme="minorHAnsi"/>
                <w:sz w:val="22"/>
                <w:szCs w:val="22"/>
              </w:rPr>
              <w:t xml:space="preserve">Garantovaná </w:t>
            </w:r>
            <w:r w:rsidR="00A671E6">
              <w:rPr>
                <w:rFonts w:asciiTheme="minorHAnsi" w:hAnsiTheme="minorHAnsi"/>
                <w:sz w:val="22"/>
                <w:szCs w:val="22"/>
              </w:rPr>
              <w:t>provozní životnost</w:t>
            </w:r>
            <w:r w:rsidRPr="005B0F64">
              <w:rPr>
                <w:rFonts w:asciiTheme="minorHAnsi" w:hAnsiTheme="minorHAnsi"/>
                <w:sz w:val="22"/>
                <w:szCs w:val="22"/>
              </w:rPr>
              <w:t xml:space="preserve"> </w:t>
            </w:r>
            <w:r w:rsidR="00DC0353">
              <w:rPr>
                <w:rFonts w:asciiTheme="minorHAnsi" w:hAnsiTheme="minorHAnsi"/>
                <w:sz w:val="22"/>
                <w:szCs w:val="22"/>
              </w:rPr>
              <w:t>tramvají</w:t>
            </w:r>
            <w:r w:rsidR="00DC0353" w:rsidRPr="005B0F64">
              <w:rPr>
                <w:rFonts w:asciiTheme="minorHAnsi" w:hAnsiTheme="minorHAnsi"/>
                <w:sz w:val="22"/>
                <w:szCs w:val="22"/>
              </w:rPr>
              <w:t xml:space="preserve"> </w:t>
            </w:r>
            <w:r w:rsidR="000B231E">
              <w:rPr>
                <w:rFonts w:asciiTheme="minorHAnsi" w:hAnsiTheme="minorHAnsi"/>
                <w:sz w:val="22"/>
                <w:szCs w:val="22"/>
              </w:rPr>
              <w:t xml:space="preserve">po kompletaci </w:t>
            </w:r>
            <w:r w:rsidRPr="005B0F64">
              <w:rPr>
                <w:rFonts w:asciiTheme="minorHAnsi" w:hAnsiTheme="minorHAnsi"/>
                <w:sz w:val="22"/>
                <w:szCs w:val="22"/>
              </w:rPr>
              <w:t xml:space="preserve">je </w:t>
            </w:r>
            <w:r w:rsidR="00DC0353">
              <w:rPr>
                <w:rFonts w:asciiTheme="minorHAnsi" w:hAnsiTheme="minorHAnsi"/>
                <w:sz w:val="22"/>
                <w:szCs w:val="22"/>
              </w:rPr>
              <w:t>25</w:t>
            </w:r>
            <w:r w:rsidR="00DC0353" w:rsidRPr="005B0F64">
              <w:rPr>
                <w:rFonts w:asciiTheme="minorHAnsi" w:hAnsiTheme="minorHAnsi"/>
                <w:sz w:val="22"/>
                <w:szCs w:val="22"/>
              </w:rPr>
              <w:t xml:space="preserve"> </w:t>
            </w:r>
            <w:r w:rsidRPr="005B0F64">
              <w:rPr>
                <w:rFonts w:asciiTheme="minorHAnsi" w:hAnsiTheme="minorHAnsi"/>
                <w:sz w:val="22"/>
                <w:szCs w:val="22"/>
              </w:rPr>
              <w:t xml:space="preserve">let v městském provozu při průměrném kilometrickém proběhu </w:t>
            </w:r>
            <w:r w:rsidR="00A671E6">
              <w:rPr>
                <w:rFonts w:asciiTheme="minorHAnsi" w:hAnsiTheme="minorHAnsi"/>
                <w:sz w:val="22"/>
                <w:szCs w:val="22"/>
              </w:rPr>
              <w:t>5</w:t>
            </w:r>
            <w:r w:rsidR="00DC0353" w:rsidRPr="005B0F64">
              <w:rPr>
                <w:rFonts w:asciiTheme="minorHAnsi" w:hAnsiTheme="minorHAnsi"/>
                <w:sz w:val="22"/>
                <w:szCs w:val="22"/>
              </w:rPr>
              <w:t xml:space="preserve">0 </w:t>
            </w:r>
            <w:r w:rsidRPr="005B0F64">
              <w:rPr>
                <w:rFonts w:asciiTheme="minorHAnsi" w:hAnsiTheme="minorHAnsi"/>
                <w:sz w:val="22"/>
                <w:szCs w:val="22"/>
              </w:rPr>
              <w:t>tis. km.</w:t>
            </w:r>
            <w:r w:rsidR="000B231E">
              <w:rPr>
                <w:rFonts w:asciiTheme="minorHAnsi" w:hAnsiTheme="minorHAnsi"/>
                <w:sz w:val="22"/>
                <w:szCs w:val="22"/>
              </w:rPr>
              <w:t xml:space="preserve"> Tomu musí odpovídat i skladba komponentů </w:t>
            </w:r>
            <w:r w:rsidR="00AF799F">
              <w:rPr>
                <w:rFonts w:asciiTheme="minorHAnsi" w:hAnsiTheme="minorHAnsi"/>
                <w:sz w:val="22"/>
                <w:szCs w:val="22"/>
              </w:rPr>
              <w:t>a jejich předpokládaná životnost</w:t>
            </w:r>
            <w:r w:rsidR="000B231E">
              <w:rPr>
                <w:rFonts w:asciiTheme="minorHAnsi" w:hAnsiTheme="minorHAnsi"/>
                <w:sz w:val="22"/>
                <w:szCs w:val="22"/>
              </w:rPr>
              <w:t>.</w:t>
            </w:r>
          </w:p>
        </w:tc>
      </w:tr>
      <w:tr w:rsidR="00724169" w14:paraId="205D8B57" w14:textId="77777777" w:rsidTr="008C5D24">
        <w:tc>
          <w:tcPr>
            <w:tcW w:w="1526" w:type="dxa"/>
          </w:tcPr>
          <w:p w14:paraId="3941889B"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22227E8C" w14:textId="77777777" w:rsidR="00724169" w:rsidRDefault="00A07B39" w:rsidP="008C5D24">
            <w:pPr>
              <w:jc w:val="both"/>
              <w:rPr>
                <w:rFonts w:asciiTheme="minorHAnsi" w:hAnsiTheme="minorHAnsi"/>
                <w:sz w:val="22"/>
                <w:szCs w:val="22"/>
              </w:rPr>
            </w:pPr>
            <w:r>
              <w:rPr>
                <w:rFonts w:asciiTheme="minorHAnsi" w:hAnsiTheme="minorHAnsi"/>
                <w:sz w:val="22"/>
                <w:szCs w:val="22"/>
              </w:rPr>
              <w:t>NE</w:t>
            </w:r>
          </w:p>
        </w:tc>
      </w:tr>
    </w:tbl>
    <w:p w14:paraId="3FB75136"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724169" w14:paraId="5F112944" w14:textId="77777777" w:rsidTr="008C5D24">
        <w:tc>
          <w:tcPr>
            <w:tcW w:w="1526" w:type="dxa"/>
          </w:tcPr>
          <w:p w14:paraId="76B35ED4" w14:textId="77777777" w:rsidR="00724169" w:rsidRDefault="00660062" w:rsidP="00DC0353">
            <w:pPr>
              <w:jc w:val="both"/>
              <w:rPr>
                <w:rFonts w:asciiTheme="minorHAnsi" w:hAnsiTheme="minorHAnsi"/>
                <w:sz w:val="22"/>
                <w:szCs w:val="22"/>
              </w:rPr>
            </w:pPr>
            <w:r>
              <w:rPr>
                <w:rFonts w:asciiTheme="minorHAnsi" w:hAnsiTheme="minorHAnsi"/>
                <w:sz w:val="22"/>
                <w:szCs w:val="22"/>
              </w:rPr>
              <w:t>2.1.</w:t>
            </w:r>
            <w:r w:rsidR="00DC0353">
              <w:rPr>
                <w:rFonts w:asciiTheme="minorHAnsi" w:hAnsiTheme="minorHAnsi"/>
                <w:sz w:val="22"/>
                <w:szCs w:val="22"/>
              </w:rPr>
              <w:t>3</w:t>
            </w:r>
            <w:r w:rsidR="00724169">
              <w:rPr>
                <w:rFonts w:asciiTheme="minorHAnsi" w:hAnsiTheme="minorHAnsi"/>
                <w:sz w:val="22"/>
                <w:szCs w:val="22"/>
              </w:rPr>
              <w:t>.</w:t>
            </w:r>
          </w:p>
        </w:tc>
        <w:tc>
          <w:tcPr>
            <w:tcW w:w="8252" w:type="dxa"/>
          </w:tcPr>
          <w:p w14:paraId="5A49DF87" w14:textId="77777777" w:rsidR="00724169" w:rsidRDefault="00724169" w:rsidP="00DC0353">
            <w:pPr>
              <w:jc w:val="both"/>
              <w:rPr>
                <w:rFonts w:asciiTheme="minorHAnsi" w:hAnsiTheme="minorHAnsi"/>
                <w:sz w:val="22"/>
                <w:szCs w:val="22"/>
              </w:rPr>
            </w:pPr>
            <w:r>
              <w:rPr>
                <w:rFonts w:asciiTheme="minorHAnsi" w:hAnsiTheme="minorHAnsi"/>
                <w:sz w:val="22"/>
                <w:szCs w:val="22"/>
              </w:rPr>
              <w:t xml:space="preserve">Shodnost </w:t>
            </w:r>
            <w:r w:rsidR="00DC0353">
              <w:rPr>
                <w:rFonts w:asciiTheme="minorHAnsi" w:hAnsiTheme="minorHAnsi"/>
                <w:sz w:val="22"/>
                <w:szCs w:val="22"/>
              </w:rPr>
              <w:t xml:space="preserve">tramvají </w:t>
            </w:r>
            <w:r>
              <w:rPr>
                <w:rFonts w:asciiTheme="minorHAnsi" w:hAnsiTheme="minorHAnsi"/>
                <w:sz w:val="22"/>
                <w:szCs w:val="22"/>
              </w:rPr>
              <w:t>v celé zakázce</w:t>
            </w:r>
          </w:p>
        </w:tc>
      </w:tr>
      <w:tr w:rsidR="00724169" w14:paraId="44501DF4" w14:textId="77777777" w:rsidTr="008C5D24">
        <w:tc>
          <w:tcPr>
            <w:tcW w:w="9778" w:type="dxa"/>
            <w:gridSpan w:val="2"/>
          </w:tcPr>
          <w:p w14:paraId="3068ECC5" w14:textId="77777777" w:rsidR="000B231E" w:rsidRDefault="00DC0353" w:rsidP="000B231E">
            <w:pPr>
              <w:jc w:val="both"/>
              <w:rPr>
                <w:rFonts w:asciiTheme="minorHAnsi" w:hAnsiTheme="minorHAnsi"/>
                <w:sz w:val="22"/>
                <w:szCs w:val="22"/>
              </w:rPr>
            </w:pPr>
            <w:r w:rsidRPr="006C7275">
              <w:rPr>
                <w:rFonts w:asciiTheme="minorHAnsi" w:hAnsiTheme="minorHAnsi"/>
                <w:sz w:val="22"/>
                <w:szCs w:val="22"/>
              </w:rPr>
              <w:t xml:space="preserve">Tramvaje </w:t>
            </w:r>
            <w:r w:rsidR="000B231E">
              <w:rPr>
                <w:rFonts w:asciiTheme="minorHAnsi" w:hAnsiTheme="minorHAnsi"/>
                <w:sz w:val="22"/>
                <w:szCs w:val="22"/>
              </w:rPr>
              <w:t xml:space="preserve">zkompletované </w:t>
            </w:r>
            <w:r w:rsidRPr="006C7275">
              <w:rPr>
                <w:rFonts w:asciiTheme="minorHAnsi" w:hAnsiTheme="minorHAnsi"/>
                <w:sz w:val="22"/>
                <w:szCs w:val="22"/>
              </w:rPr>
              <w:t>na základě výsledků této veřejné zakázky musí být identické (včetně všech součástí), pokud zadavatel neurčí výslovně něco jiného. Pokud jsou dodávky rozděleny</w:t>
            </w:r>
            <w:r w:rsidRPr="006C7275">
              <w:rPr>
                <w:rFonts w:asciiTheme="minorHAnsi" w:hAnsiTheme="minorHAnsi"/>
                <w:sz w:val="22"/>
                <w:szCs w:val="22"/>
              </w:rPr>
              <w:br/>
              <w:t xml:space="preserve">do více let, může vybraný dodavatel pro dodávky </w:t>
            </w:r>
            <w:r w:rsidR="000B231E">
              <w:rPr>
                <w:rFonts w:asciiTheme="minorHAnsi" w:hAnsiTheme="minorHAnsi"/>
                <w:sz w:val="22"/>
                <w:szCs w:val="22"/>
              </w:rPr>
              <w:t xml:space="preserve">komponentů </w:t>
            </w:r>
            <w:r w:rsidRPr="006C7275">
              <w:rPr>
                <w:rFonts w:asciiTheme="minorHAnsi" w:hAnsiTheme="minorHAnsi"/>
                <w:sz w:val="22"/>
                <w:szCs w:val="22"/>
              </w:rPr>
              <w:t>realizované v druhém a dalším roce navrhnout zadavateli změny proti provedení dodanému v prvním roce. Změny m</w:t>
            </w:r>
            <w:r w:rsidR="000B231E">
              <w:rPr>
                <w:rFonts w:asciiTheme="minorHAnsi" w:hAnsiTheme="minorHAnsi"/>
                <w:sz w:val="22"/>
                <w:szCs w:val="22"/>
              </w:rPr>
              <w:t xml:space="preserve">ohou být realizovány pouze </w:t>
            </w:r>
            <w:r w:rsidRPr="006C7275">
              <w:rPr>
                <w:rFonts w:asciiTheme="minorHAnsi" w:hAnsiTheme="minorHAnsi"/>
                <w:sz w:val="22"/>
                <w:szCs w:val="22"/>
              </w:rPr>
              <w:t>s písemným souhlasem zadavatele.</w:t>
            </w:r>
          </w:p>
        </w:tc>
      </w:tr>
      <w:tr w:rsidR="00724169" w14:paraId="2801AB87" w14:textId="77777777" w:rsidTr="008C5D24">
        <w:tc>
          <w:tcPr>
            <w:tcW w:w="1526" w:type="dxa"/>
          </w:tcPr>
          <w:p w14:paraId="5099F20E"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3CE7E9D0"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631E2126" w14:textId="77777777" w:rsidR="005E470B" w:rsidRDefault="005E470B"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724169" w14:paraId="010C7C54" w14:textId="77777777" w:rsidTr="008C5D24">
        <w:tc>
          <w:tcPr>
            <w:tcW w:w="1526" w:type="dxa"/>
          </w:tcPr>
          <w:p w14:paraId="15EA971C" w14:textId="77777777" w:rsidR="00724169" w:rsidRDefault="00724169" w:rsidP="006611A6">
            <w:pPr>
              <w:jc w:val="both"/>
              <w:rPr>
                <w:rFonts w:asciiTheme="minorHAnsi" w:hAnsiTheme="minorHAnsi"/>
                <w:sz w:val="22"/>
                <w:szCs w:val="22"/>
              </w:rPr>
            </w:pPr>
            <w:r w:rsidRPr="00AF799F">
              <w:rPr>
                <w:rFonts w:asciiTheme="minorHAnsi" w:hAnsiTheme="minorHAnsi"/>
                <w:sz w:val="22"/>
                <w:szCs w:val="22"/>
              </w:rPr>
              <w:t>2.1.</w:t>
            </w:r>
            <w:r w:rsidR="006611A6">
              <w:rPr>
                <w:rFonts w:asciiTheme="minorHAnsi" w:hAnsiTheme="minorHAnsi"/>
                <w:sz w:val="22"/>
                <w:szCs w:val="22"/>
              </w:rPr>
              <w:t>4</w:t>
            </w:r>
            <w:r w:rsidRPr="00AF799F">
              <w:rPr>
                <w:rFonts w:asciiTheme="minorHAnsi" w:hAnsiTheme="minorHAnsi"/>
                <w:sz w:val="22"/>
                <w:szCs w:val="22"/>
              </w:rPr>
              <w:t>.</w:t>
            </w:r>
          </w:p>
        </w:tc>
        <w:tc>
          <w:tcPr>
            <w:tcW w:w="8252" w:type="dxa"/>
          </w:tcPr>
          <w:p w14:paraId="63B3BAA7" w14:textId="77777777" w:rsidR="00724169" w:rsidRDefault="00724169" w:rsidP="008C5D24">
            <w:pPr>
              <w:jc w:val="both"/>
              <w:rPr>
                <w:rFonts w:asciiTheme="minorHAnsi" w:hAnsiTheme="minorHAnsi"/>
                <w:sz w:val="22"/>
                <w:szCs w:val="22"/>
              </w:rPr>
            </w:pPr>
            <w:r>
              <w:rPr>
                <w:rFonts w:asciiTheme="minorHAnsi" w:hAnsiTheme="minorHAnsi"/>
                <w:sz w:val="22"/>
                <w:szCs w:val="22"/>
              </w:rPr>
              <w:t>Blokování rozjezdu vozidla</w:t>
            </w:r>
          </w:p>
        </w:tc>
      </w:tr>
      <w:tr w:rsidR="00724169" w14:paraId="402A9E9F" w14:textId="77777777" w:rsidTr="008C5D24">
        <w:tc>
          <w:tcPr>
            <w:tcW w:w="9778" w:type="dxa"/>
            <w:gridSpan w:val="2"/>
          </w:tcPr>
          <w:p w14:paraId="570A45F5" w14:textId="77777777" w:rsidR="00724169" w:rsidRDefault="00DC0353" w:rsidP="000B231E">
            <w:pPr>
              <w:jc w:val="both"/>
              <w:rPr>
                <w:rFonts w:asciiTheme="minorHAnsi" w:hAnsiTheme="minorHAnsi"/>
                <w:sz w:val="22"/>
                <w:szCs w:val="22"/>
              </w:rPr>
            </w:pPr>
            <w:r w:rsidRPr="006C7275">
              <w:rPr>
                <w:rFonts w:asciiTheme="minorHAnsi" w:hAnsiTheme="minorHAnsi"/>
                <w:sz w:val="22"/>
                <w:szCs w:val="22"/>
              </w:rPr>
              <w:t xml:space="preserve">Blokování rozjezdu s otevřenými dveřmi nebo </w:t>
            </w:r>
            <w:r w:rsidR="000B231E">
              <w:rPr>
                <w:rFonts w:asciiTheme="minorHAnsi" w:hAnsiTheme="minorHAnsi"/>
                <w:sz w:val="22"/>
                <w:szCs w:val="22"/>
              </w:rPr>
              <w:t>vyklopenou plošinou</w:t>
            </w:r>
            <w:r w:rsidRPr="006C7275">
              <w:rPr>
                <w:rFonts w:asciiTheme="minorHAnsi" w:hAnsiTheme="minorHAnsi"/>
                <w:sz w:val="22"/>
                <w:szCs w:val="22"/>
              </w:rPr>
              <w:t xml:space="preserve"> s možností nouzového vypnutí, které je opticky i akusticky signalizováno řidiči s možností akceptace (zrušení) akustické signalizace </w:t>
            </w:r>
            <w:r>
              <w:rPr>
                <w:rFonts w:asciiTheme="minorHAnsi" w:hAnsiTheme="minorHAnsi"/>
                <w:sz w:val="22"/>
                <w:szCs w:val="22"/>
              </w:rPr>
              <w:br/>
            </w:r>
            <w:r w:rsidRPr="006C7275">
              <w:rPr>
                <w:rFonts w:asciiTheme="minorHAnsi" w:hAnsiTheme="minorHAnsi"/>
                <w:sz w:val="22"/>
                <w:szCs w:val="22"/>
              </w:rPr>
              <w:t>a je automaticky zaznamenáváno v záznamovém zařízení.</w:t>
            </w:r>
          </w:p>
        </w:tc>
      </w:tr>
      <w:tr w:rsidR="00724169" w14:paraId="44BEF55F" w14:textId="77777777" w:rsidTr="008C5D24">
        <w:tc>
          <w:tcPr>
            <w:tcW w:w="1526" w:type="dxa"/>
          </w:tcPr>
          <w:p w14:paraId="3E141E2B"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24D61A62"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6CD81A32" w14:textId="77777777" w:rsidR="007E6AA7" w:rsidRDefault="007E6AA7"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724169" w14:paraId="3D25E810" w14:textId="77777777" w:rsidTr="008C5D24">
        <w:tc>
          <w:tcPr>
            <w:tcW w:w="1526" w:type="dxa"/>
          </w:tcPr>
          <w:p w14:paraId="3971E474" w14:textId="77777777" w:rsidR="00724169" w:rsidRDefault="00724169" w:rsidP="006611A6">
            <w:pPr>
              <w:jc w:val="both"/>
              <w:rPr>
                <w:rFonts w:asciiTheme="minorHAnsi" w:hAnsiTheme="minorHAnsi"/>
                <w:sz w:val="22"/>
                <w:szCs w:val="22"/>
              </w:rPr>
            </w:pPr>
            <w:r>
              <w:rPr>
                <w:rFonts w:asciiTheme="minorHAnsi" w:hAnsiTheme="minorHAnsi"/>
                <w:sz w:val="22"/>
                <w:szCs w:val="22"/>
              </w:rPr>
              <w:t>2.1.</w:t>
            </w:r>
            <w:r w:rsidR="006611A6">
              <w:rPr>
                <w:rFonts w:asciiTheme="minorHAnsi" w:hAnsiTheme="minorHAnsi"/>
                <w:sz w:val="22"/>
                <w:szCs w:val="22"/>
              </w:rPr>
              <w:t>5</w:t>
            </w:r>
            <w:r>
              <w:rPr>
                <w:rFonts w:asciiTheme="minorHAnsi" w:hAnsiTheme="minorHAnsi"/>
                <w:sz w:val="22"/>
                <w:szCs w:val="22"/>
              </w:rPr>
              <w:t>.</w:t>
            </w:r>
          </w:p>
        </w:tc>
        <w:tc>
          <w:tcPr>
            <w:tcW w:w="8252" w:type="dxa"/>
          </w:tcPr>
          <w:p w14:paraId="61560C62" w14:textId="77777777" w:rsidR="00724169" w:rsidRDefault="00724169" w:rsidP="008C5D24">
            <w:pPr>
              <w:jc w:val="both"/>
              <w:rPr>
                <w:rFonts w:asciiTheme="minorHAnsi" w:hAnsiTheme="minorHAnsi"/>
                <w:sz w:val="22"/>
                <w:szCs w:val="22"/>
              </w:rPr>
            </w:pPr>
            <w:r>
              <w:rPr>
                <w:rFonts w:asciiTheme="minorHAnsi" w:hAnsiTheme="minorHAnsi"/>
                <w:sz w:val="22"/>
                <w:szCs w:val="22"/>
              </w:rPr>
              <w:t>Bezpečnostní prvky</w:t>
            </w:r>
          </w:p>
        </w:tc>
      </w:tr>
      <w:tr w:rsidR="00724169" w14:paraId="7EBCF5E7" w14:textId="77777777" w:rsidTr="008C5D24">
        <w:tc>
          <w:tcPr>
            <w:tcW w:w="9778" w:type="dxa"/>
            <w:gridSpan w:val="2"/>
          </w:tcPr>
          <w:p w14:paraId="72448D32" w14:textId="77777777" w:rsidR="00582034" w:rsidRDefault="00724169" w:rsidP="00582034">
            <w:pPr>
              <w:jc w:val="both"/>
              <w:rPr>
                <w:rFonts w:asciiTheme="minorHAnsi" w:hAnsiTheme="minorHAnsi"/>
                <w:sz w:val="22"/>
                <w:szCs w:val="22"/>
              </w:rPr>
            </w:pPr>
            <w:r w:rsidRPr="00824C70">
              <w:rPr>
                <w:rFonts w:asciiTheme="minorHAnsi" w:hAnsiTheme="minorHAnsi"/>
                <w:sz w:val="22"/>
                <w:szCs w:val="22"/>
              </w:rPr>
              <w:t xml:space="preserve">Všechny bezpečnostní prvky montované do </w:t>
            </w:r>
            <w:r w:rsidR="00040281">
              <w:rPr>
                <w:rFonts w:asciiTheme="minorHAnsi" w:hAnsiTheme="minorHAnsi"/>
                <w:sz w:val="22"/>
                <w:szCs w:val="22"/>
              </w:rPr>
              <w:t>tramvaj</w:t>
            </w:r>
            <w:r w:rsidR="00DC0353">
              <w:rPr>
                <w:rFonts w:asciiTheme="minorHAnsi" w:hAnsiTheme="minorHAnsi"/>
                <w:sz w:val="22"/>
                <w:szCs w:val="22"/>
              </w:rPr>
              <w:t>e</w:t>
            </w:r>
            <w:r w:rsidRPr="00824C70">
              <w:rPr>
                <w:rFonts w:asciiTheme="minorHAnsi" w:hAnsiTheme="minorHAnsi"/>
                <w:sz w:val="22"/>
                <w:szCs w:val="22"/>
              </w:rPr>
              <w:t xml:space="preserve"> musí být konstruovány tak, aby v případě vlastní poruchy zřetelně signalizovaly řidiči nebezpečný stav, příp</w:t>
            </w:r>
            <w:r w:rsidR="00CC39A9">
              <w:rPr>
                <w:rFonts w:asciiTheme="minorHAnsi" w:hAnsiTheme="minorHAnsi"/>
                <w:sz w:val="22"/>
                <w:szCs w:val="22"/>
              </w:rPr>
              <w:t xml:space="preserve">adně znemožnily pohyb </w:t>
            </w:r>
            <w:r w:rsidR="001041D7">
              <w:rPr>
                <w:rFonts w:asciiTheme="minorHAnsi" w:hAnsiTheme="minorHAnsi"/>
                <w:sz w:val="22"/>
                <w:szCs w:val="22"/>
              </w:rPr>
              <w:t>tramvaje</w:t>
            </w:r>
            <w:r w:rsidR="00CC39A9">
              <w:rPr>
                <w:rFonts w:asciiTheme="minorHAnsi" w:hAnsiTheme="minorHAnsi"/>
                <w:sz w:val="22"/>
                <w:szCs w:val="22"/>
              </w:rPr>
              <w:br/>
            </w:r>
            <w:r w:rsidRPr="00824C70">
              <w:rPr>
                <w:rFonts w:asciiTheme="minorHAnsi" w:hAnsiTheme="minorHAnsi"/>
                <w:sz w:val="22"/>
                <w:szCs w:val="22"/>
              </w:rPr>
              <w:t>s poruchou. Zvláštní pozornost musí být věnována bezpečnostním systémům dveří, plošiny</w:t>
            </w:r>
            <w:r w:rsidR="00582034">
              <w:rPr>
                <w:rFonts w:asciiTheme="minorHAnsi" w:hAnsiTheme="minorHAnsi"/>
                <w:sz w:val="22"/>
                <w:szCs w:val="22"/>
              </w:rPr>
              <w:br/>
            </w:r>
            <w:r w:rsidRPr="00824C70">
              <w:rPr>
                <w:rFonts w:asciiTheme="minorHAnsi" w:hAnsiTheme="minorHAnsi"/>
                <w:sz w:val="22"/>
                <w:szCs w:val="22"/>
              </w:rPr>
              <w:t xml:space="preserve">pro invalidy a blokování rozjezdu </w:t>
            </w:r>
            <w:r w:rsidR="00D0321F">
              <w:rPr>
                <w:rFonts w:asciiTheme="minorHAnsi" w:hAnsiTheme="minorHAnsi"/>
                <w:sz w:val="22"/>
                <w:szCs w:val="22"/>
              </w:rPr>
              <w:t>vozidla</w:t>
            </w:r>
            <w:r w:rsidRPr="00824C70">
              <w:rPr>
                <w:rFonts w:asciiTheme="minorHAnsi" w:hAnsiTheme="minorHAnsi"/>
                <w:sz w:val="22"/>
                <w:szCs w:val="22"/>
              </w:rPr>
              <w:t xml:space="preserve"> při otevřených dveřích, resp. při vy</w:t>
            </w:r>
            <w:r w:rsidR="000B231E">
              <w:rPr>
                <w:rFonts w:asciiTheme="minorHAnsi" w:hAnsiTheme="minorHAnsi"/>
                <w:sz w:val="22"/>
                <w:szCs w:val="22"/>
              </w:rPr>
              <w:t xml:space="preserve">klopené </w:t>
            </w:r>
            <w:r w:rsidRPr="00824C70">
              <w:rPr>
                <w:rFonts w:asciiTheme="minorHAnsi" w:hAnsiTheme="minorHAnsi"/>
                <w:sz w:val="22"/>
                <w:szCs w:val="22"/>
              </w:rPr>
              <w:t>plošině</w:t>
            </w:r>
            <w:r w:rsidR="00582034">
              <w:rPr>
                <w:rFonts w:asciiTheme="minorHAnsi" w:hAnsiTheme="minorHAnsi"/>
                <w:sz w:val="22"/>
                <w:szCs w:val="22"/>
              </w:rPr>
              <w:br/>
            </w:r>
            <w:r w:rsidRPr="00824C70">
              <w:rPr>
                <w:rFonts w:asciiTheme="minorHAnsi" w:hAnsiTheme="minorHAnsi"/>
                <w:sz w:val="22"/>
                <w:szCs w:val="22"/>
              </w:rPr>
              <w:t>pro invalidy.</w:t>
            </w:r>
          </w:p>
          <w:p w14:paraId="4AE999C5" w14:textId="1D3B7CF5" w:rsidR="00724169" w:rsidRDefault="00724169" w:rsidP="00A671E6">
            <w:pPr>
              <w:jc w:val="both"/>
              <w:rPr>
                <w:rFonts w:asciiTheme="minorHAnsi" w:hAnsiTheme="minorHAnsi"/>
                <w:sz w:val="22"/>
                <w:szCs w:val="22"/>
              </w:rPr>
            </w:pPr>
            <w:r w:rsidRPr="00824C70">
              <w:rPr>
                <w:rFonts w:asciiTheme="minorHAnsi" w:hAnsiTheme="minorHAnsi"/>
                <w:sz w:val="22"/>
                <w:szCs w:val="22"/>
              </w:rPr>
              <w:lastRenderedPageBreak/>
              <w:t xml:space="preserve">V případě vzniku poruchy znemožňující pohyb vozidla je vozidlo vybaveno servisním </w:t>
            </w:r>
            <w:r w:rsidRPr="00AF15E0">
              <w:rPr>
                <w:rFonts w:asciiTheme="minorHAnsi" w:hAnsiTheme="minorHAnsi"/>
                <w:sz w:val="22"/>
                <w:szCs w:val="22"/>
              </w:rPr>
              <w:t>tlačítkem</w:t>
            </w:r>
            <w:r w:rsidR="004533B8" w:rsidRPr="00AF15E0">
              <w:rPr>
                <w:rFonts w:asciiTheme="minorHAnsi" w:hAnsiTheme="minorHAnsi"/>
                <w:sz w:val="22"/>
                <w:szCs w:val="22"/>
              </w:rPr>
              <w:t xml:space="preserve">/přepínačem </w:t>
            </w:r>
            <w:r w:rsidRPr="00AF15E0">
              <w:rPr>
                <w:rFonts w:asciiTheme="minorHAnsi" w:hAnsiTheme="minorHAnsi"/>
                <w:sz w:val="22"/>
                <w:szCs w:val="22"/>
              </w:rPr>
              <w:t>pro</w:t>
            </w:r>
            <w:r w:rsidRPr="00824C70">
              <w:rPr>
                <w:rFonts w:asciiTheme="minorHAnsi" w:hAnsiTheme="minorHAnsi"/>
                <w:sz w:val="22"/>
                <w:szCs w:val="22"/>
              </w:rPr>
              <w:t xml:space="preserve"> havarijní dojezd.</w:t>
            </w:r>
          </w:p>
        </w:tc>
      </w:tr>
      <w:tr w:rsidR="00724169" w14:paraId="0283456F" w14:textId="77777777" w:rsidTr="008C5D24">
        <w:tc>
          <w:tcPr>
            <w:tcW w:w="1526" w:type="dxa"/>
          </w:tcPr>
          <w:p w14:paraId="323288DE" w14:textId="77777777" w:rsidR="00724169" w:rsidRDefault="00724169" w:rsidP="008C5D24">
            <w:pPr>
              <w:jc w:val="both"/>
              <w:rPr>
                <w:rFonts w:asciiTheme="minorHAnsi" w:hAnsiTheme="minorHAnsi"/>
                <w:sz w:val="22"/>
                <w:szCs w:val="22"/>
              </w:rPr>
            </w:pPr>
            <w:r>
              <w:rPr>
                <w:rFonts w:asciiTheme="minorHAnsi" w:hAnsiTheme="minorHAnsi"/>
                <w:sz w:val="22"/>
                <w:szCs w:val="22"/>
              </w:rPr>
              <w:lastRenderedPageBreak/>
              <w:t>Odpověď</w:t>
            </w:r>
          </w:p>
        </w:tc>
        <w:tc>
          <w:tcPr>
            <w:tcW w:w="8252" w:type="dxa"/>
          </w:tcPr>
          <w:p w14:paraId="57B9807E" w14:textId="77777777" w:rsidR="00724169" w:rsidRDefault="00A07B39" w:rsidP="008C5D24">
            <w:pPr>
              <w:jc w:val="both"/>
              <w:rPr>
                <w:rFonts w:asciiTheme="minorHAnsi" w:hAnsiTheme="minorHAnsi"/>
                <w:sz w:val="22"/>
                <w:szCs w:val="22"/>
              </w:rPr>
            </w:pPr>
            <w:r>
              <w:rPr>
                <w:rFonts w:asciiTheme="minorHAnsi" w:hAnsiTheme="minorHAnsi"/>
                <w:sz w:val="22"/>
                <w:szCs w:val="22"/>
              </w:rPr>
              <w:t>NE</w:t>
            </w:r>
          </w:p>
        </w:tc>
      </w:tr>
    </w:tbl>
    <w:p w14:paraId="010B56C5" w14:textId="77777777" w:rsidR="000C71A9" w:rsidRDefault="000C71A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7"/>
        <w:gridCol w:w="7585"/>
      </w:tblGrid>
      <w:tr w:rsidR="00724169" w14:paraId="5C549900" w14:textId="77777777" w:rsidTr="008C5D24">
        <w:tc>
          <w:tcPr>
            <w:tcW w:w="1526" w:type="dxa"/>
          </w:tcPr>
          <w:p w14:paraId="2B0C73D3" w14:textId="77777777" w:rsidR="00724169" w:rsidRDefault="00724169" w:rsidP="005E470B">
            <w:pPr>
              <w:jc w:val="both"/>
              <w:rPr>
                <w:rFonts w:asciiTheme="minorHAnsi" w:hAnsiTheme="minorHAnsi"/>
                <w:sz w:val="22"/>
                <w:szCs w:val="22"/>
              </w:rPr>
            </w:pPr>
            <w:r>
              <w:rPr>
                <w:rFonts w:asciiTheme="minorHAnsi" w:hAnsiTheme="minorHAnsi"/>
                <w:sz w:val="22"/>
                <w:szCs w:val="22"/>
              </w:rPr>
              <w:t>2.1.</w:t>
            </w:r>
            <w:r w:rsidR="006611A6">
              <w:rPr>
                <w:rFonts w:asciiTheme="minorHAnsi" w:hAnsiTheme="minorHAnsi"/>
                <w:sz w:val="22"/>
                <w:szCs w:val="22"/>
              </w:rPr>
              <w:t>6</w:t>
            </w:r>
            <w:r>
              <w:rPr>
                <w:rFonts w:asciiTheme="minorHAnsi" w:hAnsiTheme="minorHAnsi"/>
                <w:sz w:val="22"/>
                <w:szCs w:val="22"/>
              </w:rPr>
              <w:t>.</w:t>
            </w:r>
          </w:p>
        </w:tc>
        <w:tc>
          <w:tcPr>
            <w:tcW w:w="8252" w:type="dxa"/>
          </w:tcPr>
          <w:p w14:paraId="17C42F3B" w14:textId="77777777" w:rsidR="00724169" w:rsidRDefault="00724169" w:rsidP="00DC0353">
            <w:pPr>
              <w:jc w:val="both"/>
              <w:rPr>
                <w:rFonts w:asciiTheme="minorHAnsi" w:hAnsiTheme="minorHAnsi"/>
                <w:sz w:val="22"/>
                <w:szCs w:val="22"/>
              </w:rPr>
            </w:pPr>
            <w:r>
              <w:rPr>
                <w:rFonts w:asciiTheme="minorHAnsi" w:hAnsiTheme="minorHAnsi"/>
                <w:sz w:val="22"/>
                <w:szCs w:val="22"/>
              </w:rPr>
              <w:t xml:space="preserve">Zajištění </w:t>
            </w:r>
            <w:r w:rsidR="00DC0353">
              <w:rPr>
                <w:rFonts w:asciiTheme="minorHAnsi" w:hAnsiTheme="minorHAnsi"/>
                <w:sz w:val="22"/>
                <w:szCs w:val="22"/>
              </w:rPr>
              <w:t xml:space="preserve">tramvaje </w:t>
            </w:r>
            <w:r>
              <w:rPr>
                <w:rFonts w:asciiTheme="minorHAnsi" w:hAnsiTheme="minorHAnsi"/>
                <w:sz w:val="22"/>
                <w:szCs w:val="22"/>
              </w:rPr>
              <w:t>proti neoprávněnému použití</w:t>
            </w:r>
          </w:p>
        </w:tc>
      </w:tr>
      <w:tr w:rsidR="00724169" w14:paraId="73AC7603" w14:textId="77777777" w:rsidTr="008C5D24">
        <w:tc>
          <w:tcPr>
            <w:tcW w:w="9778" w:type="dxa"/>
            <w:gridSpan w:val="2"/>
          </w:tcPr>
          <w:p w14:paraId="347E7DCA" w14:textId="54617DD2" w:rsidR="00724169" w:rsidRDefault="00DC0353" w:rsidP="00A671E6">
            <w:pPr>
              <w:jc w:val="both"/>
              <w:rPr>
                <w:rFonts w:asciiTheme="minorHAnsi" w:hAnsiTheme="minorHAnsi"/>
                <w:sz w:val="22"/>
                <w:szCs w:val="22"/>
              </w:rPr>
            </w:pPr>
            <w:r w:rsidRPr="006C7275">
              <w:rPr>
                <w:rFonts w:asciiTheme="minorHAnsi" w:hAnsiTheme="minorHAnsi"/>
                <w:sz w:val="22"/>
                <w:szCs w:val="22"/>
              </w:rPr>
              <w:t xml:space="preserve">Zajištění tramvaje proti neoprávněnému použití dle předpisů platných v ČR. Kabina řidiče musí být </w:t>
            </w:r>
            <w:r w:rsidRPr="00AF15E0">
              <w:rPr>
                <w:rFonts w:asciiTheme="minorHAnsi" w:hAnsiTheme="minorHAnsi"/>
                <w:sz w:val="22"/>
                <w:szCs w:val="22"/>
              </w:rPr>
              <w:t>uzamykatelná</w:t>
            </w:r>
            <w:r w:rsidR="004533B8" w:rsidRPr="00AF15E0">
              <w:rPr>
                <w:rFonts w:asciiTheme="minorHAnsi" w:hAnsiTheme="minorHAnsi"/>
                <w:sz w:val="22"/>
                <w:szCs w:val="22"/>
              </w:rPr>
              <w:t xml:space="preserve"> zámkem dle standardů DPMB</w:t>
            </w:r>
            <w:r w:rsidRPr="00AF15E0">
              <w:rPr>
                <w:rFonts w:asciiTheme="minorHAnsi" w:hAnsiTheme="minorHAnsi"/>
                <w:sz w:val="22"/>
                <w:szCs w:val="22"/>
              </w:rPr>
              <w:t>, dveře</w:t>
            </w:r>
            <w:r w:rsidRPr="006C7275">
              <w:rPr>
                <w:rFonts w:asciiTheme="minorHAnsi" w:hAnsiTheme="minorHAnsi"/>
                <w:sz w:val="22"/>
                <w:szCs w:val="22"/>
              </w:rPr>
              <w:t xml:space="preserve"> </w:t>
            </w:r>
            <w:r w:rsidR="00A671E6">
              <w:rPr>
                <w:rFonts w:asciiTheme="minorHAnsi" w:hAnsiTheme="minorHAnsi"/>
                <w:sz w:val="22"/>
                <w:szCs w:val="22"/>
              </w:rPr>
              <w:t xml:space="preserve">kabiny řidiče </w:t>
            </w:r>
            <w:r w:rsidRPr="006C7275">
              <w:rPr>
                <w:rFonts w:asciiTheme="minorHAnsi" w:hAnsiTheme="minorHAnsi"/>
                <w:sz w:val="22"/>
                <w:szCs w:val="22"/>
              </w:rPr>
              <w:t>tramvaje zajistitelné zevnitř bez klíče s ochranou proti neoprávněné manipulaci se zámkem ze strany cestujících. Klíčové hospodářství</w:t>
            </w:r>
            <w:r>
              <w:rPr>
                <w:rFonts w:asciiTheme="minorHAnsi" w:hAnsiTheme="minorHAnsi"/>
                <w:sz w:val="22"/>
                <w:szCs w:val="22"/>
              </w:rPr>
              <w:t xml:space="preserve"> </w:t>
            </w:r>
            <w:r w:rsidRPr="006C7275">
              <w:rPr>
                <w:rFonts w:asciiTheme="minorHAnsi" w:hAnsiTheme="minorHAnsi"/>
                <w:sz w:val="22"/>
                <w:szCs w:val="22"/>
              </w:rPr>
              <w:t xml:space="preserve">dle standardů </w:t>
            </w:r>
            <w:r w:rsidR="00076D70">
              <w:rPr>
                <w:rFonts w:asciiTheme="minorHAnsi" w:hAnsiTheme="minorHAnsi"/>
                <w:sz w:val="22"/>
                <w:szCs w:val="22"/>
              </w:rPr>
              <w:t>DPMB</w:t>
            </w:r>
            <w:r w:rsidRPr="006C7275">
              <w:rPr>
                <w:rFonts w:asciiTheme="minorHAnsi" w:hAnsiTheme="minorHAnsi"/>
                <w:sz w:val="22"/>
                <w:szCs w:val="22"/>
              </w:rPr>
              <w:t>, a.s. (</w:t>
            </w:r>
            <w:r w:rsidR="00AF799F">
              <w:rPr>
                <w:rFonts w:asciiTheme="minorHAnsi" w:hAnsiTheme="minorHAnsi"/>
                <w:sz w:val="22"/>
                <w:szCs w:val="22"/>
              </w:rPr>
              <w:t xml:space="preserve">klíč </w:t>
            </w:r>
            <w:r w:rsidRPr="006C7275">
              <w:rPr>
                <w:rFonts w:asciiTheme="minorHAnsi" w:hAnsiTheme="minorHAnsi"/>
                <w:sz w:val="22"/>
                <w:szCs w:val="22"/>
              </w:rPr>
              <w:t>kabin</w:t>
            </w:r>
            <w:r w:rsidR="00AF799F">
              <w:rPr>
                <w:rFonts w:asciiTheme="minorHAnsi" w:hAnsiTheme="minorHAnsi"/>
                <w:sz w:val="22"/>
                <w:szCs w:val="22"/>
              </w:rPr>
              <w:t>y</w:t>
            </w:r>
            <w:r w:rsidRPr="006C7275">
              <w:rPr>
                <w:rFonts w:asciiTheme="minorHAnsi" w:hAnsiTheme="minorHAnsi"/>
                <w:sz w:val="22"/>
                <w:szCs w:val="22"/>
              </w:rPr>
              <w:t xml:space="preserve"> </w:t>
            </w:r>
            <w:r w:rsidR="00076D70">
              <w:rPr>
                <w:rFonts w:asciiTheme="minorHAnsi" w:hAnsiTheme="minorHAnsi"/>
                <w:sz w:val="22"/>
                <w:szCs w:val="22"/>
              </w:rPr>
              <w:t xml:space="preserve">samostatně pro každé vozidlo a současně použitelné pro </w:t>
            </w:r>
            <w:r w:rsidR="00AF799F">
              <w:rPr>
                <w:rFonts w:asciiTheme="minorHAnsi" w:hAnsiTheme="minorHAnsi"/>
                <w:sz w:val="22"/>
                <w:szCs w:val="22"/>
              </w:rPr>
              <w:t xml:space="preserve">všechna </w:t>
            </w:r>
            <w:r w:rsidR="00076D70">
              <w:rPr>
                <w:rFonts w:asciiTheme="minorHAnsi" w:hAnsiTheme="minorHAnsi"/>
                <w:sz w:val="22"/>
                <w:szCs w:val="22"/>
              </w:rPr>
              <w:t>sociální zařízení na konečných</w:t>
            </w:r>
            <w:r w:rsidRPr="006C7275">
              <w:rPr>
                <w:rFonts w:asciiTheme="minorHAnsi" w:hAnsiTheme="minorHAnsi"/>
                <w:sz w:val="22"/>
                <w:szCs w:val="22"/>
              </w:rPr>
              <w:t>, rozvaděče jednotný klíč</w:t>
            </w:r>
            <w:r w:rsidR="00076D70">
              <w:rPr>
                <w:rFonts w:asciiTheme="minorHAnsi" w:hAnsiTheme="minorHAnsi"/>
                <w:sz w:val="22"/>
                <w:szCs w:val="22"/>
              </w:rPr>
              <w:t xml:space="preserve"> s možností stanovení přístupu do jednotlivých částí vozidla</w:t>
            </w:r>
            <w:r w:rsidRPr="006C7275">
              <w:rPr>
                <w:rFonts w:asciiTheme="minorHAnsi" w:hAnsiTheme="minorHAnsi"/>
                <w:sz w:val="22"/>
                <w:szCs w:val="22"/>
              </w:rPr>
              <w:t xml:space="preserve">, přístup k tachografu unifikovaný </w:t>
            </w:r>
            <w:r w:rsidR="00076D70">
              <w:rPr>
                <w:rFonts w:asciiTheme="minorHAnsi" w:hAnsiTheme="minorHAnsi"/>
                <w:sz w:val="22"/>
                <w:szCs w:val="22"/>
              </w:rPr>
              <w:t xml:space="preserve">klič jen pro vybranou skupinu </w:t>
            </w:r>
            <w:r w:rsidRPr="006C7275">
              <w:rPr>
                <w:rFonts w:asciiTheme="minorHAnsi" w:hAnsiTheme="minorHAnsi"/>
                <w:sz w:val="22"/>
                <w:szCs w:val="22"/>
              </w:rPr>
              <w:t>s ostatními vozy v síti)</w:t>
            </w:r>
            <w:r w:rsidR="00A671E6">
              <w:rPr>
                <w:rFonts w:asciiTheme="minorHAnsi" w:hAnsiTheme="minorHAnsi"/>
                <w:sz w:val="22"/>
                <w:szCs w:val="22"/>
              </w:rPr>
              <w:t>, speciální klíč pro kamerový systém apod.)</w:t>
            </w:r>
          </w:p>
        </w:tc>
      </w:tr>
      <w:tr w:rsidR="00724169" w14:paraId="34862B50" w14:textId="77777777" w:rsidTr="008C5D24">
        <w:tc>
          <w:tcPr>
            <w:tcW w:w="1526" w:type="dxa"/>
          </w:tcPr>
          <w:p w14:paraId="3A3843CE"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1B8E1346"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1A386F76"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2"/>
        <w:gridCol w:w="7580"/>
      </w:tblGrid>
      <w:tr w:rsidR="00724169" w14:paraId="5B260FAD" w14:textId="77777777" w:rsidTr="008C5D24">
        <w:tc>
          <w:tcPr>
            <w:tcW w:w="1526" w:type="dxa"/>
          </w:tcPr>
          <w:p w14:paraId="0218BBB7" w14:textId="77777777" w:rsidR="00724169" w:rsidRDefault="00724169" w:rsidP="006611A6">
            <w:pPr>
              <w:jc w:val="both"/>
              <w:rPr>
                <w:rFonts w:asciiTheme="minorHAnsi" w:hAnsiTheme="minorHAnsi"/>
                <w:sz w:val="22"/>
                <w:szCs w:val="22"/>
              </w:rPr>
            </w:pPr>
            <w:r>
              <w:rPr>
                <w:rFonts w:asciiTheme="minorHAnsi" w:hAnsiTheme="minorHAnsi"/>
                <w:sz w:val="22"/>
                <w:szCs w:val="22"/>
              </w:rPr>
              <w:t>2.1.</w:t>
            </w:r>
            <w:r w:rsidR="006611A6">
              <w:rPr>
                <w:rFonts w:asciiTheme="minorHAnsi" w:hAnsiTheme="minorHAnsi"/>
                <w:sz w:val="22"/>
                <w:szCs w:val="22"/>
              </w:rPr>
              <w:t>7</w:t>
            </w:r>
            <w:r>
              <w:rPr>
                <w:rFonts w:asciiTheme="minorHAnsi" w:hAnsiTheme="minorHAnsi"/>
                <w:sz w:val="22"/>
                <w:szCs w:val="22"/>
              </w:rPr>
              <w:t>.</w:t>
            </w:r>
          </w:p>
        </w:tc>
        <w:tc>
          <w:tcPr>
            <w:tcW w:w="8252" w:type="dxa"/>
          </w:tcPr>
          <w:p w14:paraId="09E617A7" w14:textId="77777777" w:rsidR="00724169" w:rsidRDefault="00724169" w:rsidP="008C5D24">
            <w:pPr>
              <w:jc w:val="both"/>
              <w:rPr>
                <w:rFonts w:asciiTheme="minorHAnsi" w:hAnsiTheme="minorHAnsi"/>
                <w:sz w:val="22"/>
                <w:szCs w:val="22"/>
              </w:rPr>
            </w:pPr>
            <w:r>
              <w:rPr>
                <w:rFonts w:asciiTheme="minorHAnsi" w:hAnsiTheme="minorHAnsi"/>
                <w:sz w:val="22"/>
                <w:szCs w:val="22"/>
              </w:rPr>
              <w:t>Vnější a vnitřní značení vozidel</w:t>
            </w:r>
          </w:p>
        </w:tc>
      </w:tr>
      <w:tr w:rsidR="00724169" w14:paraId="15506232" w14:textId="77777777" w:rsidTr="008C5D24">
        <w:tc>
          <w:tcPr>
            <w:tcW w:w="9778" w:type="dxa"/>
            <w:gridSpan w:val="2"/>
          </w:tcPr>
          <w:p w14:paraId="5E343E8C" w14:textId="77777777" w:rsidR="00724169" w:rsidRDefault="00724169" w:rsidP="00076D70">
            <w:pPr>
              <w:jc w:val="both"/>
              <w:rPr>
                <w:rFonts w:asciiTheme="minorHAnsi" w:hAnsiTheme="minorHAnsi"/>
                <w:sz w:val="22"/>
                <w:szCs w:val="22"/>
              </w:rPr>
            </w:pPr>
            <w:r w:rsidRPr="00F3663F">
              <w:rPr>
                <w:rFonts w:asciiTheme="minorHAnsi" w:hAnsiTheme="minorHAnsi"/>
                <w:sz w:val="22"/>
                <w:szCs w:val="22"/>
              </w:rPr>
              <w:t xml:space="preserve">Vnitřní a vnější značení </w:t>
            </w:r>
            <w:r>
              <w:rPr>
                <w:rFonts w:asciiTheme="minorHAnsi" w:hAnsiTheme="minorHAnsi"/>
                <w:sz w:val="22"/>
                <w:szCs w:val="22"/>
              </w:rPr>
              <w:t>vozidel</w:t>
            </w:r>
            <w:r w:rsidRPr="00F3663F">
              <w:rPr>
                <w:rFonts w:asciiTheme="minorHAnsi" w:hAnsiTheme="minorHAnsi"/>
                <w:sz w:val="22"/>
                <w:szCs w:val="22"/>
              </w:rPr>
              <w:t xml:space="preserve"> je provedeno v souladu s</w:t>
            </w:r>
            <w:r w:rsidR="00076D70">
              <w:rPr>
                <w:rFonts w:asciiTheme="minorHAnsi" w:hAnsiTheme="minorHAnsi"/>
                <w:sz w:val="22"/>
                <w:szCs w:val="22"/>
              </w:rPr>
              <w:t> Design Manuálem DPMB</w:t>
            </w:r>
            <w:r w:rsidRPr="00F3663F">
              <w:rPr>
                <w:rFonts w:asciiTheme="minorHAnsi" w:hAnsiTheme="minorHAnsi"/>
                <w:sz w:val="22"/>
                <w:szCs w:val="22"/>
              </w:rPr>
              <w:t>, a.s. – příloha Zadávací dokumentace.</w:t>
            </w:r>
          </w:p>
        </w:tc>
      </w:tr>
      <w:tr w:rsidR="00724169" w14:paraId="76F32D5F" w14:textId="77777777" w:rsidTr="008C5D24">
        <w:tc>
          <w:tcPr>
            <w:tcW w:w="1526" w:type="dxa"/>
          </w:tcPr>
          <w:p w14:paraId="47D3C9C4"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22F0477C"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6A2080BB"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0"/>
        <w:gridCol w:w="7582"/>
      </w:tblGrid>
      <w:tr w:rsidR="00724169" w14:paraId="2A6AD171" w14:textId="77777777" w:rsidTr="008C5D24">
        <w:tc>
          <w:tcPr>
            <w:tcW w:w="1526" w:type="dxa"/>
          </w:tcPr>
          <w:p w14:paraId="7BF7836F" w14:textId="77777777" w:rsidR="00724169" w:rsidRDefault="00724169" w:rsidP="006611A6">
            <w:pPr>
              <w:jc w:val="both"/>
              <w:rPr>
                <w:rFonts w:asciiTheme="minorHAnsi" w:hAnsiTheme="minorHAnsi"/>
                <w:sz w:val="22"/>
                <w:szCs w:val="22"/>
              </w:rPr>
            </w:pPr>
            <w:r>
              <w:rPr>
                <w:rFonts w:asciiTheme="minorHAnsi" w:hAnsiTheme="minorHAnsi"/>
                <w:sz w:val="22"/>
                <w:szCs w:val="22"/>
              </w:rPr>
              <w:t>2.1.</w:t>
            </w:r>
            <w:r w:rsidR="006611A6">
              <w:rPr>
                <w:rFonts w:asciiTheme="minorHAnsi" w:hAnsiTheme="minorHAnsi"/>
                <w:sz w:val="22"/>
                <w:szCs w:val="22"/>
              </w:rPr>
              <w:t>8</w:t>
            </w:r>
            <w:r>
              <w:rPr>
                <w:rFonts w:asciiTheme="minorHAnsi" w:hAnsiTheme="minorHAnsi"/>
                <w:sz w:val="22"/>
                <w:szCs w:val="22"/>
              </w:rPr>
              <w:t>.</w:t>
            </w:r>
          </w:p>
        </w:tc>
        <w:tc>
          <w:tcPr>
            <w:tcW w:w="8252" w:type="dxa"/>
          </w:tcPr>
          <w:p w14:paraId="617A430A" w14:textId="77777777" w:rsidR="00724169" w:rsidRDefault="00724169" w:rsidP="008C5D24">
            <w:pPr>
              <w:jc w:val="both"/>
              <w:rPr>
                <w:rFonts w:asciiTheme="minorHAnsi" w:hAnsiTheme="minorHAnsi"/>
                <w:sz w:val="22"/>
                <w:szCs w:val="22"/>
              </w:rPr>
            </w:pPr>
            <w:r>
              <w:rPr>
                <w:rFonts w:asciiTheme="minorHAnsi" w:hAnsiTheme="minorHAnsi"/>
                <w:sz w:val="22"/>
                <w:szCs w:val="22"/>
              </w:rPr>
              <w:t>Značení ovládacích prvků cestujícími</w:t>
            </w:r>
          </w:p>
        </w:tc>
      </w:tr>
      <w:tr w:rsidR="00724169" w14:paraId="782F70C4" w14:textId="77777777" w:rsidTr="008C5D24">
        <w:tc>
          <w:tcPr>
            <w:tcW w:w="9778" w:type="dxa"/>
            <w:gridSpan w:val="2"/>
          </w:tcPr>
          <w:p w14:paraId="5EF1AAB9" w14:textId="3B24B9B4" w:rsidR="00724169" w:rsidRDefault="00724169" w:rsidP="00076D70">
            <w:pPr>
              <w:jc w:val="both"/>
              <w:rPr>
                <w:rFonts w:asciiTheme="minorHAnsi" w:hAnsiTheme="minorHAnsi"/>
                <w:sz w:val="22"/>
                <w:szCs w:val="22"/>
              </w:rPr>
            </w:pPr>
            <w:r w:rsidRPr="00F3663F">
              <w:rPr>
                <w:rFonts w:asciiTheme="minorHAnsi" w:hAnsiTheme="minorHAnsi"/>
                <w:sz w:val="22"/>
                <w:szCs w:val="22"/>
              </w:rPr>
              <w:t xml:space="preserve">Ovládací prvky cestujícími jsou </w:t>
            </w:r>
            <w:r w:rsidRPr="00AF15E0">
              <w:rPr>
                <w:rFonts w:asciiTheme="minorHAnsi" w:hAnsiTheme="minorHAnsi"/>
                <w:sz w:val="22"/>
                <w:szCs w:val="22"/>
              </w:rPr>
              <w:t>označeny piktogramy</w:t>
            </w:r>
            <w:r w:rsidR="004533B8" w:rsidRPr="00AF15E0">
              <w:rPr>
                <w:rFonts w:asciiTheme="minorHAnsi" w:hAnsiTheme="minorHAnsi"/>
                <w:sz w:val="22"/>
                <w:szCs w:val="22"/>
              </w:rPr>
              <w:t>,</w:t>
            </w:r>
            <w:r w:rsidRPr="00AF15E0">
              <w:rPr>
                <w:rFonts w:asciiTheme="minorHAnsi" w:hAnsiTheme="minorHAnsi"/>
                <w:sz w:val="22"/>
                <w:szCs w:val="22"/>
              </w:rPr>
              <w:t xml:space="preserve"> popřípadě dvojjazyčnými</w:t>
            </w:r>
            <w:r w:rsidRPr="00F3663F">
              <w:rPr>
                <w:rFonts w:asciiTheme="minorHAnsi" w:hAnsiTheme="minorHAnsi"/>
                <w:sz w:val="22"/>
                <w:szCs w:val="22"/>
              </w:rPr>
              <w:t xml:space="preserve"> popisy v ČJ a AJ, </w:t>
            </w:r>
            <w:r w:rsidR="00CA121D">
              <w:rPr>
                <w:rFonts w:asciiTheme="minorHAnsi" w:hAnsiTheme="minorHAnsi"/>
                <w:sz w:val="22"/>
                <w:szCs w:val="22"/>
              </w:rPr>
              <w:br/>
            </w:r>
            <w:r w:rsidRPr="00F3663F">
              <w:rPr>
                <w:rFonts w:asciiTheme="minorHAnsi" w:hAnsiTheme="minorHAnsi"/>
                <w:sz w:val="22"/>
                <w:szCs w:val="22"/>
              </w:rPr>
              <w:t>s relié</w:t>
            </w:r>
            <w:r w:rsidR="00076D70">
              <w:rPr>
                <w:rFonts w:asciiTheme="minorHAnsi" w:hAnsiTheme="minorHAnsi"/>
                <w:sz w:val="22"/>
                <w:szCs w:val="22"/>
              </w:rPr>
              <w:t>fem piktogramů vystupujícím vně – dle design manuálu DPMB,a.s.</w:t>
            </w:r>
          </w:p>
        </w:tc>
      </w:tr>
      <w:tr w:rsidR="00724169" w14:paraId="16BB2FDC" w14:textId="77777777" w:rsidTr="008C5D24">
        <w:tc>
          <w:tcPr>
            <w:tcW w:w="1526" w:type="dxa"/>
          </w:tcPr>
          <w:p w14:paraId="4F060F2E"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36813AD8"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2627D806" w14:textId="77777777" w:rsidR="000C71A9" w:rsidRDefault="000C71A9" w:rsidP="00724169">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5E470B" w:rsidRPr="00B40D7E" w14:paraId="3FB8C8F0" w14:textId="77777777" w:rsidTr="00AF799F">
        <w:tc>
          <w:tcPr>
            <w:tcW w:w="1101" w:type="dxa"/>
          </w:tcPr>
          <w:p w14:paraId="6197347F" w14:textId="77777777" w:rsidR="005E470B" w:rsidRPr="006C7275" w:rsidRDefault="005E470B" w:rsidP="006611A6">
            <w:pPr>
              <w:jc w:val="both"/>
              <w:rPr>
                <w:rFonts w:asciiTheme="minorHAnsi" w:hAnsiTheme="minorHAnsi"/>
              </w:rPr>
            </w:pPr>
            <w:r w:rsidRPr="006C7275">
              <w:rPr>
                <w:rFonts w:asciiTheme="minorHAnsi" w:hAnsiTheme="minorHAnsi"/>
                <w:sz w:val="22"/>
                <w:szCs w:val="22"/>
              </w:rPr>
              <w:t>2.1.</w:t>
            </w:r>
            <w:r w:rsidR="006611A6">
              <w:rPr>
                <w:rFonts w:asciiTheme="minorHAnsi" w:hAnsiTheme="minorHAnsi"/>
                <w:sz w:val="22"/>
                <w:szCs w:val="22"/>
              </w:rPr>
              <w:t>9</w:t>
            </w:r>
            <w:r w:rsidRPr="006C7275">
              <w:rPr>
                <w:rFonts w:asciiTheme="minorHAnsi" w:hAnsiTheme="minorHAnsi"/>
                <w:sz w:val="22"/>
                <w:szCs w:val="22"/>
              </w:rPr>
              <w:t xml:space="preserve">. </w:t>
            </w:r>
          </w:p>
        </w:tc>
        <w:tc>
          <w:tcPr>
            <w:tcW w:w="7961" w:type="dxa"/>
          </w:tcPr>
          <w:p w14:paraId="00C5CF92" w14:textId="77777777" w:rsidR="005E470B" w:rsidRPr="006C7275" w:rsidRDefault="005E470B" w:rsidP="005E470B">
            <w:pPr>
              <w:jc w:val="both"/>
              <w:rPr>
                <w:rFonts w:asciiTheme="minorHAnsi" w:hAnsiTheme="minorHAnsi"/>
              </w:rPr>
            </w:pPr>
            <w:r>
              <w:rPr>
                <w:rFonts w:asciiTheme="minorHAnsi" w:hAnsiTheme="minorHAnsi"/>
                <w:sz w:val="22"/>
                <w:szCs w:val="22"/>
              </w:rPr>
              <w:t>S</w:t>
            </w:r>
            <w:r w:rsidRPr="006C7275">
              <w:rPr>
                <w:rFonts w:asciiTheme="minorHAnsi" w:hAnsiTheme="minorHAnsi"/>
                <w:sz w:val="22"/>
                <w:szCs w:val="22"/>
              </w:rPr>
              <w:t>přažitelnost</w:t>
            </w:r>
          </w:p>
        </w:tc>
      </w:tr>
      <w:tr w:rsidR="005E470B" w:rsidRPr="00B40D7E" w14:paraId="67EB8EE6" w14:textId="77777777" w:rsidTr="00AF799F">
        <w:tc>
          <w:tcPr>
            <w:tcW w:w="9062" w:type="dxa"/>
            <w:gridSpan w:val="2"/>
          </w:tcPr>
          <w:p w14:paraId="2F01822C" w14:textId="4B470E43" w:rsidR="005E470B" w:rsidRPr="006C7275" w:rsidRDefault="005E470B" w:rsidP="00A671E6">
            <w:pPr>
              <w:jc w:val="both"/>
              <w:rPr>
                <w:rFonts w:asciiTheme="minorHAnsi" w:hAnsiTheme="minorHAnsi"/>
              </w:rPr>
            </w:pPr>
            <w:r w:rsidRPr="00AF15E0">
              <w:rPr>
                <w:rFonts w:asciiTheme="minorHAnsi" w:hAnsiTheme="minorHAnsi"/>
                <w:sz w:val="22"/>
                <w:szCs w:val="22"/>
              </w:rPr>
              <w:t>Je umožněn provoz samostatně</w:t>
            </w:r>
            <w:r w:rsidR="004533B8" w:rsidRPr="00AF15E0">
              <w:rPr>
                <w:rFonts w:asciiTheme="minorHAnsi" w:hAnsiTheme="minorHAnsi"/>
                <w:sz w:val="22"/>
                <w:szCs w:val="22"/>
              </w:rPr>
              <w:t xml:space="preserve"> nebo jízda v soupravě vytvořené spojením</w:t>
            </w:r>
            <w:r w:rsidR="00076D70" w:rsidRPr="00AF15E0">
              <w:rPr>
                <w:rFonts w:asciiTheme="minorHAnsi" w:hAnsiTheme="minorHAnsi"/>
                <w:sz w:val="22"/>
                <w:szCs w:val="22"/>
              </w:rPr>
              <w:t xml:space="preserve"> </w:t>
            </w:r>
            <w:r w:rsidRPr="00AF15E0">
              <w:rPr>
                <w:rFonts w:asciiTheme="minorHAnsi" w:hAnsiTheme="minorHAnsi"/>
                <w:sz w:val="22"/>
                <w:szCs w:val="22"/>
              </w:rPr>
              <w:t xml:space="preserve">2 těchto vozů provozovanými v síti </w:t>
            </w:r>
            <w:r w:rsidR="00076D70" w:rsidRPr="00AF15E0">
              <w:rPr>
                <w:rFonts w:asciiTheme="minorHAnsi" w:hAnsiTheme="minorHAnsi"/>
                <w:sz w:val="22"/>
                <w:szCs w:val="22"/>
              </w:rPr>
              <w:t>DPMB</w:t>
            </w:r>
            <w:r w:rsidRPr="00AF15E0">
              <w:rPr>
                <w:rFonts w:asciiTheme="minorHAnsi" w:hAnsiTheme="minorHAnsi"/>
                <w:sz w:val="22"/>
                <w:szCs w:val="22"/>
              </w:rPr>
              <w:t xml:space="preserve">, a.s. </w:t>
            </w:r>
            <w:r w:rsidR="00076D70" w:rsidRPr="00AF15E0">
              <w:rPr>
                <w:rFonts w:asciiTheme="minorHAnsi" w:hAnsiTheme="minorHAnsi"/>
                <w:sz w:val="22"/>
                <w:szCs w:val="22"/>
              </w:rPr>
              <w:t>do tramvajového vlaku.</w:t>
            </w:r>
            <w:r w:rsidRPr="00AF15E0">
              <w:rPr>
                <w:rFonts w:asciiTheme="minorHAnsi" w:hAnsiTheme="minorHAnsi"/>
                <w:sz w:val="22"/>
                <w:szCs w:val="22"/>
              </w:rPr>
              <w:t xml:space="preserve"> </w:t>
            </w:r>
            <w:r w:rsidR="00076D70" w:rsidRPr="00AF15E0">
              <w:rPr>
                <w:rFonts w:asciiTheme="minorHAnsi" w:hAnsiTheme="minorHAnsi"/>
                <w:sz w:val="22"/>
                <w:szCs w:val="22"/>
              </w:rPr>
              <w:t>P</w:t>
            </w:r>
            <w:r w:rsidRPr="00AF15E0">
              <w:rPr>
                <w:rFonts w:asciiTheme="minorHAnsi" w:hAnsiTheme="minorHAnsi"/>
                <w:sz w:val="22"/>
                <w:szCs w:val="22"/>
              </w:rPr>
              <w:t xml:space="preserve">rovedení a zapojení zásuvky mnohočlenného řízení je dle standardu </w:t>
            </w:r>
            <w:r w:rsidR="00076D70" w:rsidRPr="00AF15E0">
              <w:rPr>
                <w:rFonts w:asciiTheme="minorHAnsi" w:hAnsiTheme="minorHAnsi"/>
                <w:sz w:val="22"/>
                <w:szCs w:val="22"/>
              </w:rPr>
              <w:t xml:space="preserve">– </w:t>
            </w:r>
            <w:r w:rsidR="00AF799F" w:rsidRPr="00AF15E0">
              <w:rPr>
                <w:rFonts w:asciiTheme="minorHAnsi" w:hAnsiTheme="minorHAnsi"/>
                <w:sz w:val="22"/>
                <w:szCs w:val="22"/>
              </w:rPr>
              <w:t xml:space="preserve">pomocí konektoru </w:t>
            </w:r>
            <w:r w:rsidR="00076D70" w:rsidRPr="00AF15E0">
              <w:rPr>
                <w:rFonts w:asciiTheme="minorHAnsi" w:hAnsiTheme="minorHAnsi"/>
                <w:sz w:val="22"/>
                <w:szCs w:val="22"/>
              </w:rPr>
              <w:t>na spřáhlo nebo v</w:t>
            </w:r>
            <w:r w:rsidR="00AF799F" w:rsidRPr="00AF15E0">
              <w:rPr>
                <w:rFonts w:asciiTheme="minorHAnsi" w:hAnsiTheme="minorHAnsi"/>
                <w:sz w:val="22"/>
                <w:szCs w:val="22"/>
              </w:rPr>
              <w:t>e</w:t>
            </w:r>
            <w:r w:rsidR="00076D70" w:rsidRPr="00AF15E0">
              <w:rPr>
                <w:rFonts w:asciiTheme="minorHAnsi" w:hAnsiTheme="minorHAnsi"/>
                <w:sz w:val="22"/>
                <w:szCs w:val="22"/>
              </w:rPr>
              <w:t> vnitřcích částí čel vozidel</w:t>
            </w:r>
            <w:r w:rsidRPr="00AF15E0">
              <w:rPr>
                <w:rFonts w:asciiTheme="minorHAnsi" w:hAnsiTheme="minorHAnsi"/>
                <w:sz w:val="22"/>
                <w:szCs w:val="22"/>
              </w:rPr>
              <w:t>.</w:t>
            </w:r>
            <w:r w:rsidR="004533B8" w:rsidRPr="00AF15E0">
              <w:rPr>
                <w:rFonts w:asciiTheme="minorHAnsi" w:hAnsiTheme="minorHAnsi"/>
                <w:sz w:val="22"/>
                <w:szCs w:val="22"/>
              </w:rPr>
              <w:t xml:space="preserve"> Z řízeného vozu musí být zaručen přenos informací ( Diagnostika včetně poruch, signály z kamerového systému bez záznamu, RISII, EOCII a APC )</w:t>
            </w:r>
          </w:p>
        </w:tc>
      </w:tr>
      <w:tr w:rsidR="005E470B" w:rsidRPr="00B40D7E" w14:paraId="05DC8075" w14:textId="77777777" w:rsidTr="00AF799F">
        <w:tc>
          <w:tcPr>
            <w:tcW w:w="1101" w:type="dxa"/>
          </w:tcPr>
          <w:p w14:paraId="52D6013E" w14:textId="77777777" w:rsidR="005E470B" w:rsidRPr="006C7275" w:rsidRDefault="005E470B" w:rsidP="005E470B">
            <w:pPr>
              <w:jc w:val="both"/>
              <w:rPr>
                <w:rFonts w:asciiTheme="minorHAnsi" w:hAnsiTheme="minorHAnsi"/>
              </w:rPr>
            </w:pPr>
            <w:r>
              <w:rPr>
                <w:rFonts w:asciiTheme="minorHAnsi" w:hAnsiTheme="minorHAnsi"/>
                <w:sz w:val="22"/>
                <w:szCs w:val="22"/>
              </w:rPr>
              <w:t>Odpověď</w:t>
            </w:r>
          </w:p>
        </w:tc>
        <w:tc>
          <w:tcPr>
            <w:tcW w:w="7961" w:type="dxa"/>
          </w:tcPr>
          <w:p w14:paraId="76FA92BE" w14:textId="77777777" w:rsidR="005E470B" w:rsidRPr="006C7275" w:rsidRDefault="005E470B" w:rsidP="005E470B">
            <w:pPr>
              <w:jc w:val="both"/>
              <w:rPr>
                <w:rFonts w:asciiTheme="minorHAnsi" w:hAnsiTheme="minorHAnsi"/>
              </w:rPr>
            </w:pPr>
            <w:r>
              <w:rPr>
                <w:rFonts w:asciiTheme="minorHAnsi" w:hAnsiTheme="minorHAnsi"/>
                <w:sz w:val="22"/>
                <w:szCs w:val="22"/>
              </w:rPr>
              <w:t>NE</w:t>
            </w:r>
          </w:p>
        </w:tc>
      </w:tr>
    </w:tbl>
    <w:p w14:paraId="7738BEAD" w14:textId="77777777" w:rsidR="005E470B" w:rsidRPr="006C7275" w:rsidRDefault="005E470B" w:rsidP="005E470B">
      <w:pPr>
        <w:jc w:val="both"/>
        <w:rPr>
          <w:rFonts w:asciiTheme="minorHAnsi" w:hAnsiTheme="minorHAnsi"/>
          <w:sz w:val="22"/>
          <w:szCs w:val="22"/>
        </w:rPr>
      </w:pPr>
      <w:r w:rsidRPr="006C7275">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5E470B" w:rsidRPr="00105E36" w14:paraId="27C7068C" w14:textId="77777777" w:rsidTr="005E470B">
        <w:tc>
          <w:tcPr>
            <w:tcW w:w="1102" w:type="dxa"/>
          </w:tcPr>
          <w:p w14:paraId="56F7D933" w14:textId="77777777" w:rsidR="005E470B" w:rsidRPr="006C7275" w:rsidRDefault="005E470B" w:rsidP="006611A6">
            <w:pPr>
              <w:jc w:val="both"/>
              <w:rPr>
                <w:rFonts w:asciiTheme="minorHAnsi" w:hAnsiTheme="minorHAnsi"/>
              </w:rPr>
            </w:pPr>
            <w:r w:rsidRPr="006C7275">
              <w:rPr>
                <w:rFonts w:asciiTheme="minorHAnsi" w:hAnsiTheme="minorHAnsi"/>
                <w:sz w:val="22"/>
                <w:szCs w:val="22"/>
              </w:rPr>
              <w:t>2.1.1</w:t>
            </w:r>
            <w:r w:rsidR="006611A6">
              <w:rPr>
                <w:rFonts w:asciiTheme="minorHAnsi" w:hAnsiTheme="minorHAnsi"/>
                <w:sz w:val="22"/>
                <w:szCs w:val="22"/>
              </w:rPr>
              <w:t>0</w:t>
            </w:r>
            <w:r w:rsidRPr="006C7275">
              <w:rPr>
                <w:rFonts w:asciiTheme="minorHAnsi" w:hAnsiTheme="minorHAnsi"/>
                <w:sz w:val="22"/>
                <w:szCs w:val="22"/>
              </w:rPr>
              <w:t xml:space="preserve">. </w:t>
            </w:r>
          </w:p>
        </w:tc>
        <w:tc>
          <w:tcPr>
            <w:tcW w:w="8110" w:type="dxa"/>
          </w:tcPr>
          <w:p w14:paraId="7D545829"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Nadřazené řízení</w:t>
            </w:r>
          </w:p>
        </w:tc>
      </w:tr>
      <w:tr w:rsidR="005E470B" w:rsidRPr="00B40D7E" w14:paraId="1B881928" w14:textId="77777777" w:rsidTr="005E470B">
        <w:trPr>
          <w:trHeight w:val="482"/>
        </w:trPr>
        <w:tc>
          <w:tcPr>
            <w:tcW w:w="9212" w:type="dxa"/>
            <w:gridSpan w:val="2"/>
          </w:tcPr>
          <w:p w14:paraId="1952E0D5"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Vůz je vybaven nadřazeným řízením včetně nouzové možnosti jeho odpojení při zachování základních funkcí</w:t>
            </w:r>
            <w:r w:rsidR="00A671E6">
              <w:rPr>
                <w:rFonts w:asciiTheme="minorHAnsi" w:hAnsiTheme="minorHAnsi"/>
                <w:sz w:val="22"/>
                <w:szCs w:val="22"/>
              </w:rPr>
              <w:t xml:space="preserve"> pro nouzové dojetí.</w:t>
            </w:r>
          </w:p>
        </w:tc>
      </w:tr>
      <w:tr w:rsidR="005E470B" w:rsidRPr="00B40D7E" w14:paraId="7713450C" w14:textId="77777777" w:rsidTr="005E470B">
        <w:trPr>
          <w:trHeight w:val="58"/>
        </w:trPr>
        <w:tc>
          <w:tcPr>
            <w:tcW w:w="1102" w:type="dxa"/>
          </w:tcPr>
          <w:p w14:paraId="4F39DBD6" w14:textId="77777777" w:rsidR="005E470B" w:rsidRPr="006C7275" w:rsidRDefault="005E470B" w:rsidP="005E470B">
            <w:pPr>
              <w:jc w:val="both"/>
              <w:rPr>
                <w:rFonts w:asciiTheme="minorHAnsi" w:hAnsiTheme="minorHAnsi"/>
              </w:rPr>
            </w:pPr>
            <w:r>
              <w:rPr>
                <w:rFonts w:asciiTheme="minorHAnsi" w:hAnsiTheme="minorHAnsi"/>
                <w:sz w:val="22"/>
                <w:szCs w:val="22"/>
              </w:rPr>
              <w:t>Odpověď</w:t>
            </w:r>
          </w:p>
        </w:tc>
        <w:tc>
          <w:tcPr>
            <w:tcW w:w="8110" w:type="dxa"/>
          </w:tcPr>
          <w:p w14:paraId="79B38571" w14:textId="77777777" w:rsidR="005E470B" w:rsidRPr="006C7275" w:rsidRDefault="005E470B" w:rsidP="005E470B">
            <w:pPr>
              <w:jc w:val="both"/>
              <w:rPr>
                <w:rFonts w:asciiTheme="minorHAnsi" w:hAnsiTheme="minorHAnsi"/>
              </w:rPr>
            </w:pPr>
            <w:r>
              <w:rPr>
                <w:rFonts w:asciiTheme="minorHAnsi" w:hAnsiTheme="minorHAnsi"/>
                <w:sz w:val="22"/>
                <w:szCs w:val="22"/>
              </w:rPr>
              <w:t>NE</w:t>
            </w:r>
          </w:p>
        </w:tc>
      </w:tr>
    </w:tbl>
    <w:p w14:paraId="394CC715" w14:textId="77777777" w:rsidR="005E470B" w:rsidRPr="006C7275" w:rsidRDefault="005E470B" w:rsidP="005E470B">
      <w:pPr>
        <w:jc w:val="both"/>
        <w:rPr>
          <w:rFonts w:asciiTheme="minorHAnsi" w:hAnsiTheme="minorHAnsi"/>
          <w:sz w:val="22"/>
          <w:szCs w:val="22"/>
        </w:rPr>
      </w:pPr>
      <w:r w:rsidRPr="006C7275">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5E470B" w:rsidRPr="00B40D7E" w14:paraId="704E7C79" w14:textId="77777777" w:rsidTr="005E470B">
        <w:tc>
          <w:tcPr>
            <w:tcW w:w="1102" w:type="dxa"/>
          </w:tcPr>
          <w:p w14:paraId="517E55DB" w14:textId="77777777" w:rsidR="005E470B" w:rsidRPr="006C7275" w:rsidRDefault="005E470B" w:rsidP="006611A6">
            <w:pPr>
              <w:jc w:val="both"/>
              <w:rPr>
                <w:rFonts w:asciiTheme="minorHAnsi" w:hAnsiTheme="minorHAnsi"/>
              </w:rPr>
            </w:pPr>
            <w:r w:rsidRPr="006C7275">
              <w:rPr>
                <w:rFonts w:asciiTheme="minorHAnsi" w:hAnsiTheme="minorHAnsi"/>
                <w:sz w:val="22"/>
                <w:szCs w:val="22"/>
              </w:rPr>
              <w:t>2.1.1</w:t>
            </w:r>
            <w:r w:rsidR="006611A6">
              <w:rPr>
                <w:rFonts w:asciiTheme="minorHAnsi" w:hAnsiTheme="minorHAnsi"/>
                <w:sz w:val="22"/>
                <w:szCs w:val="22"/>
              </w:rPr>
              <w:t>1</w:t>
            </w:r>
            <w:r w:rsidRPr="006C7275">
              <w:rPr>
                <w:rFonts w:asciiTheme="minorHAnsi" w:hAnsiTheme="minorHAnsi"/>
                <w:sz w:val="22"/>
                <w:szCs w:val="22"/>
              </w:rPr>
              <w:t xml:space="preserve">. </w:t>
            </w:r>
          </w:p>
        </w:tc>
        <w:tc>
          <w:tcPr>
            <w:tcW w:w="8110" w:type="dxa"/>
          </w:tcPr>
          <w:p w14:paraId="76B09B9B"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Ovladače</w:t>
            </w:r>
          </w:p>
        </w:tc>
      </w:tr>
      <w:tr w:rsidR="005E470B" w:rsidRPr="00B40D7E" w14:paraId="32E822B3" w14:textId="77777777" w:rsidTr="005E470B">
        <w:tc>
          <w:tcPr>
            <w:tcW w:w="9212" w:type="dxa"/>
            <w:gridSpan w:val="2"/>
          </w:tcPr>
          <w:p w14:paraId="0E0A0ED8" w14:textId="77777777" w:rsidR="005E470B" w:rsidRPr="006C7275" w:rsidRDefault="005E470B" w:rsidP="00A671E6">
            <w:pPr>
              <w:jc w:val="both"/>
              <w:rPr>
                <w:rFonts w:asciiTheme="minorHAnsi" w:hAnsiTheme="minorHAnsi"/>
              </w:rPr>
            </w:pPr>
            <w:r w:rsidRPr="006C7275">
              <w:rPr>
                <w:rFonts w:asciiTheme="minorHAnsi" w:hAnsiTheme="minorHAnsi"/>
                <w:sz w:val="22"/>
                <w:szCs w:val="22"/>
              </w:rPr>
              <w:t xml:space="preserve">Často používané ovladače jsou mimo dotykový displej nadřazeného řízení, konkrétní </w:t>
            </w:r>
            <w:r w:rsidR="00A671E6">
              <w:rPr>
                <w:rFonts w:asciiTheme="minorHAnsi" w:hAnsiTheme="minorHAnsi"/>
                <w:sz w:val="22"/>
                <w:szCs w:val="22"/>
              </w:rPr>
              <w:t xml:space="preserve">provedení, </w:t>
            </w:r>
            <w:r w:rsidRPr="006C7275">
              <w:rPr>
                <w:rFonts w:asciiTheme="minorHAnsi" w:hAnsiTheme="minorHAnsi"/>
                <w:sz w:val="22"/>
                <w:szCs w:val="22"/>
              </w:rPr>
              <w:t>uspořádání, vlastnosti a chování vozidla podléhá schválení zadavatele.</w:t>
            </w:r>
          </w:p>
        </w:tc>
      </w:tr>
      <w:tr w:rsidR="005E470B" w:rsidRPr="00B40D7E" w14:paraId="11832523" w14:textId="77777777" w:rsidTr="005E470B">
        <w:tc>
          <w:tcPr>
            <w:tcW w:w="1102" w:type="dxa"/>
          </w:tcPr>
          <w:p w14:paraId="0E8809A4" w14:textId="77777777" w:rsidR="005E470B" w:rsidRPr="006C7275" w:rsidRDefault="005E470B" w:rsidP="005E470B">
            <w:pPr>
              <w:jc w:val="both"/>
              <w:rPr>
                <w:rFonts w:asciiTheme="minorHAnsi" w:hAnsiTheme="minorHAnsi"/>
              </w:rPr>
            </w:pPr>
            <w:r>
              <w:rPr>
                <w:rFonts w:asciiTheme="minorHAnsi" w:hAnsiTheme="minorHAnsi"/>
                <w:sz w:val="22"/>
                <w:szCs w:val="22"/>
              </w:rPr>
              <w:t>Odpověď</w:t>
            </w:r>
          </w:p>
        </w:tc>
        <w:tc>
          <w:tcPr>
            <w:tcW w:w="8110" w:type="dxa"/>
          </w:tcPr>
          <w:p w14:paraId="13E69F8A" w14:textId="77777777" w:rsidR="005E470B" w:rsidRPr="006C7275" w:rsidRDefault="005E470B" w:rsidP="005E470B">
            <w:pPr>
              <w:jc w:val="both"/>
              <w:rPr>
                <w:rFonts w:asciiTheme="minorHAnsi" w:hAnsiTheme="minorHAnsi"/>
              </w:rPr>
            </w:pPr>
            <w:r>
              <w:rPr>
                <w:rFonts w:asciiTheme="minorHAnsi" w:hAnsiTheme="minorHAnsi"/>
                <w:sz w:val="22"/>
                <w:szCs w:val="22"/>
              </w:rPr>
              <w:t>NE</w:t>
            </w:r>
          </w:p>
        </w:tc>
      </w:tr>
    </w:tbl>
    <w:p w14:paraId="6F346570" w14:textId="77777777" w:rsidR="005E470B" w:rsidRPr="006C7275" w:rsidRDefault="005E470B" w:rsidP="005E470B">
      <w:pPr>
        <w:jc w:val="both"/>
        <w:rPr>
          <w:rFonts w:asciiTheme="minorHAnsi" w:hAnsiTheme="minorHAnsi"/>
          <w:sz w:val="22"/>
          <w:szCs w:val="22"/>
        </w:rPr>
      </w:pPr>
      <w:r w:rsidRPr="006C7275">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5E470B" w:rsidRPr="00B40D7E" w14:paraId="6005D9A3" w14:textId="77777777" w:rsidTr="005E470B">
        <w:tc>
          <w:tcPr>
            <w:tcW w:w="1102" w:type="dxa"/>
          </w:tcPr>
          <w:p w14:paraId="48245C98" w14:textId="77777777" w:rsidR="005E470B" w:rsidRPr="006C7275" w:rsidRDefault="005E470B" w:rsidP="006611A6">
            <w:pPr>
              <w:jc w:val="both"/>
              <w:rPr>
                <w:rFonts w:asciiTheme="minorHAnsi" w:hAnsiTheme="minorHAnsi"/>
              </w:rPr>
            </w:pPr>
            <w:r w:rsidRPr="006C7275">
              <w:rPr>
                <w:rFonts w:asciiTheme="minorHAnsi" w:hAnsiTheme="minorHAnsi"/>
                <w:sz w:val="22"/>
                <w:szCs w:val="22"/>
              </w:rPr>
              <w:t>2.1.1</w:t>
            </w:r>
            <w:r w:rsidR="006611A6">
              <w:rPr>
                <w:rFonts w:asciiTheme="minorHAnsi" w:hAnsiTheme="minorHAnsi"/>
                <w:sz w:val="22"/>
                <w:szCs w:val="22"/>
              </w:rPr>
              <w:t>2</w:t>
            </w:r>
            <w:r w:rsidRPr="006C7275">
              <w:rPr>
                <w:rFonts w:asciiTheme="minorHAnsi" w:hAnsiTheme="minorHAnsi"/>
                <w:sz w:val="22"/>
                <w:szCs w:val="22"/>
              </w:rPr>
              <w:t xml:space="preserve">. </w:t>
            </w:r>
          </w:p>
        </w:tc>
        <w:tc>
          <w:tcPr>
            <w:tcW w:w="8110" w:type="dxa"/>
          </w:tcPr>
          <w:p w14:paraId="36010411"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Specifické podmínky provozu</w:t>
            </w:r>
          </w:p>
        </w:tc>
      </w:tr>
      <w:tr w:rsidR="005E470B" w:rsidRPr="00B40D7E" w14:paraId="7CCF7C24" w14:textId="77777777" w:rsidTr="005E470B">
        <w:tc>
          <w:tcPr>
            <w:tcW w:w="9212" w:type="dxa"/>
            <w:gridSpan w:val="2"/>
          </w:tcPr>
          <w:p w14:paraId="5B7B3DC5"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Teplota okolního prostředí – 25 až + 40 °C</w:t>
            </w:r>
          </w:p>
          <w:p w14:paraId="21FD9C90" w14:textId="77777777" w:rsidR="005E470B" w:rsidRPr="00A671E6" w:rsidRDefault="005E470B" w:rsidP="005E470B">
            <w:pPr>
              <w:jc w:val="both"/>
              <w:rPr>
                <w:rFonts w:asciiTheme="minorHAnsi" w:hAnsiTheme="minorHAnsi"/>
              </w:rPr>
            </w:pPr>
            <w:r w:rsidRPr="006C7275">
              <w:rPr>
                <w:rFonts w:asciiTheme="minorHAnsi" w:hAnsiTheme="minorHAnsi"/>
                <w:sz w:val="22"/>
                <w:szCs w:val="22"/>
              </w:rPr>
              <w:t>Provoz v </w:t>
            </w:r>
            <w:r w:rsidRPr="00A671E6">
              <w:rPr>
                <w:rFonts w:asciiTheme="minorHAnsi" w:hAnsiTheme="minorHAnsi"/>
                <w:sz w:val="22"/>
                <w:szCs w:val="22"/>
              </w:rPr>
              <w:t>nadmořské výšce do 1200 mnm</w:t>
            </w:r>
          </w:p>
          <w:p w14:paraId="196C0CAB" w14:textId="77777777" w:rsidR="005E470B" w:rsidRPr="00A671E6" w:rsidRDefault="00C15C5B" w:rsidP="005E470B">
            <w:pPr>
              <w:jc w:val="both"/>
              <w:rPr>
                <w:rFonts w:asciiTheme="minorHAnsi" w:hAnsiTheme="minorHAnsi"/>
              </w:rPr>
            </w:pPr>
            <w:r w:rsidRPr="00A671E6">
              <w:rPr>
                <w:rFonts w:asciiTheme="minorHAnsi" w:hAnsiTheme="minorHAnsi"/>
                <w:sz w:val="22"/>
                <w:szCs w:val="22"/>
              </w:rPr>
              <w:t>Hladina vody nad TK až 6</w:t>
            </w:r>
            <w:r w:rsidR="005E470B" w:rsidRPr="00A671E6">
              <w:rPr>
                <w:rFonts w:asciiTheme="minorHAnsi" w:hAnsiTheme="minorHAnsi"/>
                <w:sz w:val="22"/>
                <w:szCs w:val="22"/>
              </w:rPr>
              <w:t>0 mm</w:t>
            </w:r>
          </w:p>
          <w:p w14:paraId="612EB31E" w14:textId="77777777" w:rsidR="005E470B" w:rsidRPr="00A671E6" w:rsidRDefault="005E470B" w:rsidP="005E470B">
            <w:pPr>
              <w:jc w:val="both"/>
              <w:rPr>
                <w:rFonts w:asciiTheme="minorHAnsi" w:hAnsiTheme="minorHAnsi"/>
              </w:rPr>
            </w:pPr>
            <w:r w:rsidRPr="00A671E6">
              <w:rPr>
                <w:rFonts w:asciiTheme="minorHAnsi" w:hAnsiTheme="minorHAnsi"/>
                <w:sz w:val="22"/>
                <w:szCs w:val="22"/>
              </w:rPr>
              <w:t xml:space="preserve">Sníh nad TK až 100 mm </w:t>
            </w:r>
          </w:p>
          <w:p w14:paraId="579A6C2D" w14:textId="52D9844B" w:rsidR="005E470B" w:rsidRPr="006C7275" w:rsidRDefault="005E470B" w:rsidP="005E470B">
            <w:pPr>
              <w:jc w:val="both"/>
              <w:rPr>
                <w:rFonts w:asciiTheme="minorHAnsi" w:hAnsiTheme="minorHAnsi"/>
              </w:rPr>
            </w:pPr>
            <w:r w:rsidRPr="00A671E6">
              <w:rPr>
                <w:rFonts w:asciiTheme="minorHAnsi" w:hAnsiTheme="minorHAnsi"/>
                <w:sz w:val="22"/>
                <w:szCs w:val="22"/>
              </w:rPr>
              <w:lastRenderedPageBreak/>
              <w:t>Sklon tratí 80 promile</w:t>
            </w:r>
            <w:r w:rsidR="00444B9E">
              <w:rPr>
                <w:rFonts w:asciiTheme="minorHAnsi" w:hAnsiTheme="minorHAnsi"/>
                <w:sz w:val="22"/>
                <w:szCs w:val="22"/>
              </w:rPr>
              <w:t>, na úseku o délce 100</w:t>
            </w:r>
            <w:r w:rsidR="0007083E">
              <w:rPr>
                <w:rFonts w:asciiTheme="minorHAnsi" w:hAnsiTheme="minorHAnsi"/>
                <w:sz w:val="22"/>
                <w:szCs w:val="22"/>
              </w:rPr>
              <w:t xml:space="preserve"> m</w:t>
            </w:r>
            <w:r w:rsidR="00444B9E">
              <w:rPr>
                <w:rFonts w:asciiTheme="minorHAnsi" w:hAnsiTheme="minorHAnsi"/>
                <w:sz w:val="22"/>
                <w:szCs w:val="22"/>
              </w:rPr>
              <w:t xml:space="preserve"> až 90 promile</w:t>
            </w:r>
          </w:p>
          <w:p w14:paraId="5A34D1DD"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Minimální poloměr oblouku 18 m</w:t>
            </w:r>
          </w:p>
          <w:p w14:paraId="3763EB1F"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Max. relativní vlhkost vzduchu uvnitř vozu 100%</w:t>
            </w:r>
          </w:p>
          <w:p w14:paraId="0F3FC3F4"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Max. relativní vlhkost vzduchu vně vozu 100%</w:t>
            </w:r>
          </w:p>
          <w:p w14:paraId="1C4D2A41" w14:textId="77777777" w:rsidR="005E470B" w:rsidRPr="006C7275" w:rsidRDefault="005E470B" w:rsidP="005E470B">
            <w:pPr>
              <w:jc w:val="both"/>
              <w:rPr>
                <w:rFonts w:asciiTheme="minorHAnsi" w:hAnsiTheme="minorHAnsi"/>
              </w:rPr>
            </w:pPr>
            <w:r w:rsidRPr="006C7275">
              <w:rPr>
                <w:rFonts w:asciiTheme="minorHAnsi" w:hAnsiTheme="minorHAnsi"/>
                <w:sz w:val="22"/>
                <w:szCs w:val="22"/>
              </w:rPr>
              <w:t>Maximální provozní rychlost alespoň 70 km/hod</w:t>
            </w:r>
          </w:p>
          <w:p w14:paraId="5A018C38" w14:textId="77777777" w:rsidR="00691CA0" w:rsidRDefault="005E470B" w:rsidP="00444B9E">
            <w:pPr>
              <w:jc w:val="both"/>
              <w:rPr>
                <w:rFonts w:asciiTheme="minorHAnsi" w:hAnsiTheme="minorHAnsi"/>
                <w:sz w:val="22"/>
                <w:szCs w:val="22"/>
              </w:rPr>
            </w:pPr>
            <w:r w:rsidRPr="006C7275">
              <w:rPr>
                <w:rFonts w:asciiTheme="minorHAnsi" w:hAnsiTheme="minorHAnsi"/>
                <w:sz w:val="22"/>
                <w:szCs w:val="22"/>
              </w:rPr>
              <w:t>Napětí v troleji: 600 V</w:t>
            </w:r>
            <w:r w:rsidR="00C15C5B">
              <w:rPr>
                <w:rFonts w:asciiTheme="minorHAnsi" w:hAnsiTheme="minorHAnsi"/>
                <w:sz w:val="22"/>
                <w:szCs w:val="22"/>
              </w:rPr>
              <w:t xml:space="preserve"> s mínusovou polaritou v troleji </w:t>
            </w:r>
            <w:r w:rsidRPr="006C7275">
              <w:rPr>
                <w:rFonts w:asciiTheme="minorHAnsi" w:hAnsiTheme="minorHAnsi"/>
                <w:sz w:val="22"/>
                <w:szCs w:val="22"/>
              </w:rPr>
              <w:t xml:space="preserve">(provozní napětí </w:t>
            </w:r>
            <w:r w:rsidR="00444B9E">
              <w:rPr>
                <w:rFonts w:asciiTheme="minorHAnsi" w:hAnsiTheme="minorHAnsi"/>
                <w:sz w:val="22"/>
                <w:szCs w:val="22"/>
              </w:rPr>
              <w:t xml:space="preserve">dle ČSN 50153 Ed.2 </w:t>
            </w:r>
          </w:p>
          <w:p w14:paraId="575AC572" w14:textId="78E09002" w:rsidR="005E470B" w:rsidRDefault="00444B9E" w:rsidP="00444B9E">
            <w:pPr>
              <w:jc w:val="both"/>
              <w:rPr>
                <w:rFonts w:asciiTheme="minorHAnsi" w:hAnsiTheme="minorHAnsi"/>
                <w:sz w:val="22"/>
                <w:szCs w:val="22"/>
              </w:rPr>
            </w:pPr>
            <w:r>
              <w:rPr>
                <w:rFonts w:asciiTheme="minorHAnsi" w:hAnsiTheme="minorHAnsi"/>
                <w:sz w:val="22"/>
                <w:szCs w:val="22"/>
              </w:rPr>
              <w:t>400</w:t>
            </w:r>
            <w:r w:rsidR="005E470B" w:rsidRPr="006C7275">
              <w:rPr>
                <w:rFonts w:asciiTheme="minorHAnsi" w:hAnsiTheme="minorHAnsi"/>
                <w:sz w:val="22"/>
                <w:szCs w:val="22"/>
              </w:rPr>
              <w:t xml:space="preserve"> – </w:t>
            </w:r>
            <w:r>
              <w:rPr>
                <w:rFonts w:asciiTheme="minorHAnsi" w:hAnsiTheme="minorHAnsi"/>
                <w:sz w:val="22"/>
                <w:szCs w:val="22"/>
              </w:rPr>
              <w:t>720 V, max. hodnota rekuperace 820 V</w:t>
            </w:r>
            <w:r w:rsidR="005E470B" w:rsidRPr="006C7275">
              <w:rPr>
                <w:rFonts w:asciiTheme="minorHAnsi" w:hAnsiTheme="minorHAnsi"/>
                <w:sz w:val="22"/>
                <w:szCs w:val="22"/>
              </w:rPr>
              <w:t>)</w:t>
            </w:r>
          </w:p>
          <w:p w14:paraId="50558B58" w14:textId="77777777" w:rsidR="00444B9E" w:rsidRPr="006C7275" w:rsidRDefault="00444B9E" w:rsidP="00444B9E">
            <w:pPr>
              <w:jc w:val="both"/>
              <w:rPr>
                <w:rFonts w:asciiTheme="minorHAnsi" w:hAnsiTheme="minorHAnsi"/>
              </w:rPr>
            </w:pPr>
            <w:r>
              <w:rPr>
                <w:rFonts w:asciiTheme="minorHAnsi" w:hAnsiTheme="minorHAnsi"/>
                <w:sz w:val="22"/>
                <w:szCs w:val="22"/>
              </w:rPr>
              <w:t>Elektrická výzbroj musí být odolná vůči napěťovým špičkám až 1600 V (trvající milisekundy)</w:t>
            </w:r>
          </w:p>
        </w:tc>
      </w:tr>
      <w:tr w:rsidR="005E470B" w:rsidRPr="00B40D7E" w14:paraId="325B8D3F" w14:textId="77777777" w:rsidTr="005E470B">
        <w:tc>
          <w:tcPr>
            <w:tcW w:w="1102" w:type="dxa"/>
          </w:tcPr>
          <w:p w14:paraId="3EDA74BA" w14:textId="77777777" w:rsidR="005E470B" w:rsidRPr="006C7275" w:rsidRDefault="005E470B" w:rsidP="005E470B">
            <w:pPr>
              <w:jc w:val="both"/>
              <w:rPr>
                <w:rFonts w:asciiTheme="minorHAnsi" w:hAnsiTheme="minorHAnsi"/>
              </w:rPr>
            </w:pPr>
            <w:r>
              <w:rPr>
                <w:rFonts w:asciiTheme="minorHAnsi" w:hAnsiTheme="minorHAnsi"/>
                <w:sz w:val="22"/>
                <w:szCs w:val="22"/>
              </w:rPr>
              <w:lastRenderedPageBreak/>
              <w:t>Odpověď</w:t>
            </w:r>
          </w:p>
        </w:tc>
        <w:tc>
          <w:tcPr>
            <w:tcW w:w="8110" w:type="dxa"/>
          </w:tcPr>
          <w:p w14:paraId="5DBCE2F4" w14:textId="77777777" w:rsidR="005E470B" w:rsidRPr="006C7275" w:rsidRDefault="005E470B" w:rsidP="005E470B">
            <w:pPr>
              <w:jc w:val="both"/>
              <w:rPr>
                <w:rFonts w:asciiTheme="minorHAnsi" w:hAnsiTheme="minorHAnsi"/>
              </w:rPr>
            </w:pPr>
            <w:r>
              <w:rPr>
                <w:rFonts w:asciiTheme="minorHAnsi" w:hAnsiTheme="minorHAnsi"/>
                <w:sz w:val="22"/>
                <w:szCs w:val="22"/>
              </w:rPr>
              <w:t>NE</w:t>
            </w:r>
          </w:p>
        </w:tc>
      </w:tr>
    </w:tbl>
    <w:p w14:paraId="7D468539" w14:textId="77777777" w:rsidR="00D06BCA" w:rsidRDefault="00D06BCA" w:rsidP="005E470B">
      <w:pPr>
        <w:jc w:val="both"/>
        <w:rPr>
          <w:rFonts w:asciiTheme="minorHAnsi" w:hAnsiTheme="minorHAnsi"/>
          <w:sz w:val="22"/>
          <w:szCs w:val="22"/>
        </w:rPr>
      </w:pPr>
    </w:p>
    <w:p w14:paraId="2B0E82D0" w14:textId="77777777" w:rsidR="00691CA0" w:rsidRDefault="00691CA0" w:rsidP="005E470B">
      <w:pPr>
        <w:jc w:val="both"/>
        <w:rPr>
          <w:rFonts w:asciiTheme="minorHAnsi" w:hAnsiTheme="minorHAnsi"/>
          <w:sz w:val="22"/>
          <w:szCs w:val="22"/>
        </w:rPr>
      </w:pPr>
    </w:p>
    <w:p w14:paraId="1571C5A9" w14:textId="77777777" w:rsidR="00724169" w:rsidRPr="00F3663F" w:rsidRDefault="00724169" w:rsidP="00724169">
      <w:pPr>
        <w:jc w:val="center"/>
        <w:rPr>
          <w:rFonts w:asciiTheme="minorHAnsi" w:hAnsiTheme="minorHAnsi"/>
          <w:b/>
          <w:sz w:val="24"/>
        </w:rPr>
      </w:pPr>
      <w:r w:rsidRPr="00F3663F">
        <w:rPr>
          <w:rFonts w:asciiTheme="minorHAnsi" w:hAnsiTheme="minorHAnsi"/>
          <w:b/>
          <w:sz w:val="24"/>
        </w:rPr>
        <w:t>2.2. Karoserie</w:t>
      </w:r>
    </w:p>
    <w:p w14:paraId="48B891E0"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724169" w14:paraId="11625AD0" w14:textId="77777777" w:rsidTr="008C5D24">
        <w:tc>
          <w:tcPr>
            <w:tcW w:w="1526" w:type="dxa"/>
          </w:tcPr>
          <w:p w14:paraId="6BC12207" w14:textId="77777777" w:rsidR="00724169" w:rsidRDefault="00724169" w:rsidP="008C5D24">
            <w:pPr>
              <w:jc w:val="both"/>
              <w:rPr>
                <w:rFonts w:asciiTheme="minorHAnsi" w:hAnsiTheme="minorHAnsi"/>
                <w:sz w:val="22"/>
                <w:szCs w:val="22"/>
              </w:rPr>
            </w:pPr>
            <w:r>
              <w:rPr>
                <w:rFonts w:asciiTheme="minorHAnsi" w:hAnsiTheme="minorHAnsi"/>
                <w:sz w:val="22"/>
                <w:szCs w:val="22"/>
              </w:rPr>
              <w:t>2.2.1.</w:t>
            </w:r>
          </w:p>
        </w:tc>
        <w:tc>
          <w:tcPr>
            <w:tcW w:w="8252" w:type="dxa"/>
          </w:tcPr>
          <w:p w14:paraId="6B4356B5" w14:textId="77777777" w:rsidR="00724169" w:rsidRDefault="00724169" w:rsidP="008C5D24">
            <w:pPr>
              <w:jc w:val="both"/>
              <w:rPr>
                <w:rFonts w:asciiTheme="minorHAnsi" w:hAnsiTheme="minorHAnsi"/>
                <w:sz w:val="22"/>
                <w:szCs w:val="22"/>
              </w:rPr>
            </w:pPr>
            <w:r>
              <w:rPr>
                <w:rFonts w:asciiTheme="minorHAnsi" w:hAnsiTheme="minorHAnsi"/>
                <w:sz w:val="22"/>
                <w:szCs w:val="22"/>
              </w:rPr>
              <w:t>Rozměry karoserie</w:t>
            </w:r>
          </w:p>
        </w:tc>
      </w:tr>
      <w:tr w:rsidR="00724169" w:rsidRPr="00F47303" w14:paraId="0379916D" w14:textId="77777777" w:rsidTr="008C5D24">
        <w:tc>
          <w:tcPr>
            <w:tcW w:w="9778" w:type="dxa"/>
            <w:gridSpan w:val="2"/>
          </w:tcPr>
          <w:p w14:paraId="05429730" w14:textId="77777777" w:rsidR="005E470B" w:rsidRPr="00F47303" w:rsidRDefault="005E470B" w:rsidP="005E470B">
            <w:pPr>
              <w:jc w:val="both"/>
              <w:rPr>
                <w:rFonts w:asciiTheme="minorHAnsi" w:hAnsiTheme="minorHAnsi"/>
              </w:rPr>
            </w:pPr>
            <w:r w:rsidRPr="00F47303">
              <w:rPr>
                <w:rFonts w:asciiTheme="minorHAnsi" w:hAnsiTheme="minorHAnsi"/>
                <w:sz w:val="22"/>
                <w:szCs w:val="22"/>
              </w:rPr>
              <w:t>- Délka karoserie</w:t>
            </w:r>
            <w:r w:rsidR="00F414DA" w:rsidRPr="00F47303">
              <w:rPr>
                <w:rFonts w:asciiTheme="minorHAnsi" w:hAnsiTheme="minorHAnsi"/>
                <w:sz w:val="22"/>
                <w:szCs w:val="22"/>
              </w:rPr>
              <w:t xml:space="preserve"> (bez spřáhel)</w:t>
            </w:r>
            <w:r w:rsidRPr="00F47303">
              <w:rPr>
                <w:rFonts w:asciiTheme="minorHAnsi" w:hAnsiTheme="minorHAnsi"/>
                <w:sz w:val="22"/>
                <w:szCs w:val="22"/>
              </w:rPr>
              <w:t xml:space="preserve"> od 20,0 m do 25,0 </w:t>
            </w:r>
            <w:r w:rsidR="00F414DA" w:rsidRPr="00F47303">
              <w:rPr>
                <w:rFonts w:asciiTheme="minorHAnsi" w:hAnsiTheme="minorHAnsi"/>
                <w:sz w:val="22"/>
                <w:szCs w:val="22"/>
              </w:rPr>
              <w:t xml:space="preserve"> </w:t>
            </w:r>
          </w:p>
          <w:p w14:paraId="66AEB3B3" w14:textId="1A62EA4F" w:rsidR="005E470B" w:rsidRPr="00F47303" w:rsidRDefault="005E470B" w:rsidP="008C5D24">
            <w:pPr>
              <w:jc w:val="both"/>
              <w:rPr>
                <w:rFonts w:asciiTheme="minorHAnsi" w:hAnsiTheme="minorHAnsi"/>
                <w:sz w:val="22"/>
                <w:szCs w:val="22"/>
              </w:rPr>
            </w:pPr>
            <w:r w:rsidRPr="00F47303">
              <w:rPr>
                <w:rFonts w:asciiTheme="minorHAnsi" w:hAnsiTheme="minorHAnsi"/>
                <w:sz w:val="22"/>
                <w:szCs w:val="22"/>
              </w:rPr>
              <w:t xml:space="preserve">- Šířka karoserie 2,45 </w:t>
            </w:r>
            <w:r w:rsidRPr="00CC3B2B">
              <w:rPr>
                <w:rFonts w:asciiTheme="minorHAnsi" w:hAnsiTheme="minorHAnsi"/>
                <w:sz w:val="22"/>
                <w:szCs w:val="22"/>
              </w:rPr>
              <w:t>až 2,</w:t>
            </w:r>
            <w:r w:rsidR="0007083E" w:rsidRPr="00CC3B2B">
              <w:rPr>
                <w:rFonts w:asciiTheme="minorHAnsi" w:hAnsiTheme="minorHAnsi"/>
                <w:sz w:val="22"/>
                <w:szCs w:val="22"/>
              </w:rPr>
              <w:t>56</w:t>
            </w:r>
            <w:r w:rsidRPr="00CC3B2B">
              <w:rPr>
                <w:rFonts w:asciiTheme="minorHAnsi" w:hAnsiTheme="minorHAnsi"/>
                <w:sz w:val="22"/>
                <w:szCs w:val="22"/>
              </w:rPr>
              <w:t xml:space="preserve"> m</w:t>
            </w:r>
            <w:r w:rsidRPr="00F47303" w:rsidDel="005E470B">
              <w:rPr>
                <w:rFonts w:asciiTheme="minorHAnsi" w:hAnsiTheme="minorHAnsi"/>
                <w:sz w:val="22"/>
                <w:szCs w:val="22"/>
              </w:rPr>
              <w:t xml:space="preserve"> </w:t>
            </w:r>
          </w:p>
          <w:p w14:paraId="5730BAC2" w14:textId="77777777" w:rsidR="00724169" w:rsidRPr="00F47303" w:rsidRDefault="00724169" w:rsidP="008C5D24">
            <w:pPr>
              <w:jc w:val="both"/>
              <w:rPr>
                <w:rFonts w:asciiTheme="minorHAnsi" w:hAnsiTheme="minorHAnsi"/>
                <w:sz w:val="22"/>
                <w:szCs w:val="22"/>
              </w:rPr>
            </w:pPr>
            <w:r w:rsidRPr="00F47303">
              <w:rPr>
                <w:rFonts w:asciiTheme="minorHAnsi" w:hAnsiTheme="minorHAnsi"/>
                <w:sz w:val="22"/>
                <w:szCs w:val="22"/>
              </w:rPr>
              <w:t>Uváděné rozměry budou v rámci posouzení nabídek ověřeny.</w:t>
            </w:r>
          </w:p>
        </w:tc>
      </w:tr>
      <w:tr w:rsidR="00724169" w:rsidRPr="00F47303" w14:paraId="0402DEE4" w14:textId="77777777" w:rsidTr="008C5D24">
        <w:tc>
          <w:tcPr>
            <w:tcW w:w="1526" w:type="dxa"/>
          </w:tcPr>
          <w:p w14:paraId="69CCBA1E" w14:textId="77777777" w:rsidR="00724169" w:rsidRPr="00F47303" w:rsidRDefault="00724169" w:rsidP="008C5D24">
            <w:pPr>
              <w:jc w:val="both"/>
              <w:rPr>
                <w:rFonts w:asciiTheme="minorHAnsi" w:hAnsiTheme="minorHAnsi"/>
                <w:sz w:val="22"/>
                <w:szCs w:val="22"/>
              </w:rPr>
            </w:pPr>
            <w:r w:rsidRPr="00F47303">
              <w:rPr>
                <w:rFonts w:asciiTheme="minorHAnsi" w:hAnsiTheme="minorHAnsi"/>
                <w:sz w:val="22"/>
                <w:szCs w:val="22"/>
              </w:rPr>
              <w:t>Odpověď</w:t>
            </w:r>
          </w:p>
        </w:tc>
        <w:tc>
          <w:tcPr>
            <w:tcW w:w="8252" w:type="dxa"/>
          </w:tcPr>
          <w:p w14:paraId="6E0D0197" w14:textId="77777777" w:rsidR="00724169" w:rsidRPr="00F47303" w:rsidRDefault="00BD3D88" w:rsidP="008C5D24">
            <w:pPr>
              <w:jc w:val="both"/>
              <w:rPr>
                <w:rFonts w:asciiTheme="minorHAnsi" w:hAnsiTheme="minorHAnsi"/>
                <w:sz w:val="22"/>
                <w:szCs w:val="22"/>
              </w:rPr>
            </w:pPr>
            <w:r w:rsidRPr="00F47303">
              <w:rPr>
                <w:rFonts w:asciiTheme="minorHAnsi" w:hAnsiTheme="minorHAnsi"/>
                <w:sz w:val="22"/>
                <w:szCs w:val="22"/>
              </w:rPr>
              <w:t>NE</w:t>
            </w:r>
          </w:p>
        </w:tc>
      </w:tr>
    </w:tbl>
    <w:p w14:paraId="7D2D8CFE" w14:textId="77777777" w:rsidR="005E470B" w:rsidRPr="00F47303" w:rsidRDefault="005E470B"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724169" w:rsidRPr="00F47303" w14:paraId="0A51D864" w14:textId="77777777" w:rsidTr="008C5D24">
        <w:tc>
          <w:tcPr>
            <w:tcW w:w="1526" w:type="dxa"/>
          </w:tcPr>
          <w:p w14:paraId="5786E701" w14:textId="77777777" w:rsidR="00724169" w:rsidRPr="00F47303" w:rsidRDefault="00724169" w:rsidP="008C5D24">
            <w:pPr>
              <w:jc w:val="both"/>
              <w:rPr>
                <w:rFonts w:asciiTheme="minorHAnsi" w:hAnsiTheme="minorHAnsi"/>
                <w:sz w:val="22"/>
                <w:szCs w:val="22"/>
              </w:rPr>
            </w:pPr>
            <w:r w:rsidRPr="00F47303">
              <w:rPr>
                <w:rFonts w:asciiTheme="minorHAnsi" w:hAnsiTheme="minorHAnsi"/>
                <w:sz w:val="22"/>
                <w:szCs w:val="22"/>
              </w:rPr>
              <w:t>2.2.2.</w:t>
            </w:r>
          </w:p>
        </w:tc>
        <w:tc>
          <w:tcPr>
            <w:tcW w:w="8252" w:type="dxa"/>
          </w:tcPr>
          <w:p w14:paraId="6D58FF95" w14:textId="77777777" w:rsidR="00724169" w:rsidRPr="00F47303" w:rsidRDefault="00724169" w:rsidP="008C5D24">
            <w:pPr>
              <w:jc w:val="both"/>
              <w:rPr>
                <w:rFonts w:asciiTheme="minorHAnsi" w:hAnsiTheme="minorHAnsi"/>
                <w:sz w:val="22"/>
                <w:szCs w:val="22"/>
              </w:rPr>
            </w:pPr>
            <w:r w:rsidRPr="00F47303">
              <w:rPr>
                <w:rFonts w:asciiTheme="minorHAnsi" w:hAnsiTheme="minorHAnsi"/>
                <w:sz w:val="22"/>
                <w:szCs w:val="22"/>
              </w:rPr>
              <w:t>Bezbariérový prostup celým vozidlem</w:t>
            </w:r>
          </w:p>
        </w:tc>
      </w:tr>
      <w:tr w:rsidR="00724169" w14:paraId="747FE84C" w14:textId="77777777" w:rsidTr="008C5D24">
        <w:tc>
          <w:tcPr>
            <w:tcW w:w="9778" w:type="dxa"/>
            <w:gridSpan w:val="2"/>
          </w:tcPr>
          <w:p w14:paraId="00E71F1E" w14:textId="77777777" w:rsidR="00724169" w:rsidRPr="00F47303" w:rsidRDefault="0023460D" w:rsidP="00444B9E">
            <w:pPr>
              <w:jc w:val="both"/>
              <w:rPr>
                <w:rFonts w:asciiTheme="minorHAnsi" w:hAnsiTheme="minorHAnsi"/>
                <w:sz w:val="22"/>
                <w:szCs w:val="22"/>
              </w:rPr>
            </w:pPr>
            <w:r w:rsidRPr="00F47303">
              <w:rPr>
                <w:rFonts w:asciiTheme="minorHAnsi" w:hAnsiTheme="minorHAnsi"/>
                <w:sz w:val="22"/>
                <w:szCs w:val="22"/>
              </w:rPr>
              <w:t xml:space="preserve">Bezbariérový prostup celým vozem, výška nástupní hrany u všech dveří je max. 350 mm nad temenem kolejnice, </w:t>
            </w:r>
            <w:r w:rsidR="00444B9E" w:rsidRPr="00F47303">
              <w:rPr>
                <w:rFonts w:asciiTheme="minorHAnsi" w:hAnsiTheme="minorHAnsi"/>
                <w:sz w:val="22"/>
                <w:szCs w:val="22"/>
              </w:rPr>
              <w:t>v</w:t>
            </w:r>
            <w:r w:rsidRPr="00F47303">
              <w:rPr>
                <w:rFonts w:asciiTheme="minorHAnsi" w:hAnsiTheme="minorHAnsi"/>
                <w:sz w:val="22"/>
                <w:szCs w:val="22"/>
              </w:rPr>
              <w:t xml:space="preserve">ozidlo je plně bezbariérové, min. šířka volně průchozí uličky ve vozidle činí ve výšce 0-180 cm od podlahy alespoň </w:t>
            </w:r>
            <w:r w:rsidR="00321D7A" w:rsidRPr="00F47303">
              <w:rPr>
                <w:rFonts w:asciiTheme="minorHAnsi" w:hAnsiTheme="minorHAnsi"/>
                <w:sz w:val="22"/>
                <w:szCs w:val="22"/>
              </w:rPr>
              <w:t>55</w:t>
            </w:r>
            <w:r w:rsidRPr="00F47303">
              <w:rPr>
                <w:rFonts w:asciiTheme="minorHAnsi" w:hAnsiTheme="minorHAnsi"/>
                <w:sz w:val="22"/>
                <w:szCs w:val="22"/>
              </w:rPr>
              <w:t xml:space="preserve"> cm.</w:t>
            </w:r>
          </w:p>
          <w:p w14:paraId="3DA16A83" w14:textId="77777777" w:rsidR="00A671E6" w:rsidRDefault="00A671E6" w:rsidP="00530C8C">
            <w:pPr>
              <w:jc w:val="both"/>
              <w:rPr>
                <w:rFonts w:asciiTheme="minorHAnsi" w:hAnsiTheme="minorHAnsi"/>
                <w:sz w:val="22"/>
                <w:szCs w:val="22"/>
              </w:rPr>
            </w:pPr>
            <w:r w:rsidRPr="00F47303">
              <w:rPr>
                <w:rFonts w:asciiTheme="minorHAnsi" w:hAnsiTheme="minorHAnsi"/>
                <w:sz w:val="22"/>
                <w:szCs w:val="22"/>
              </w:rPr>
              <w:t>V</w:t>
            </w:r>
            <w:r w:rsidR="00B95D60" w:rsidRPr="00F47303">
              <w:rPr>
                <w:rFonts w:asciiTheme="minorHAnsi" w:hAnsiTheme="minorHAnsi"/>
                <w:sz w:val="22"/>
                <w:szCs w:val="22"/>
              </w:rPr>
              <w:t> </w:t>
            </w:r>
            <w:r w:rsidRPr="00F47303">
              <w:rPr>
                <w:rFonts w:asciiTheme="minorHAnsi" w:hAnsiTheme="minorHAnsi"/>
                <w:sz w:val="22"/>
                <w:szCs w:val="22"/>
              </w:rPr>
              <w:t>místech</w:t>
            </w:r>
            <w:r w:rsidR="00B95D60" w:rsidRPr="00F47303">
              <w:rPr>
                <w:rFonts w:asciiTheme="minorHAnsi" w:hAnsiTheme="minorHAnsi"/>
                <w:sz w:val="22"/>
                <w:szCs w:val="22"/>
              </w:rPr>
              <w:t>, kde projíždí</w:t>
            </w:r>
            <w:r w:rsidRPr="00F47303">
              <w:rPr>
                <w:rFonts w:asciiTheme="minorHAnsi" w:hAnsiTheme="minorHAnsi"/>
                <w:sz w:val="22"/>
                <w:szCs w:val="22"/>
              </w:rPr>
              <w:t xml:space="preserve"> invalidní vozík a </w:t>
            </w:r>
            <w:r w:rsidR="00B95D60" w:rsidRPr="00F47303">
              <w:rPr>
                <w:rFonts w:asciiTheme="minorHAnsi" w:hAnsiTheme="minorHAnsi"/>
                <w:sz w:val="22"/>
                <w:szCs w:val="22"/>
              </w:rPr>
              <w:t>kočárek je požadovaná mi</w:t>
            </w:r>
            <w:r w:rsidR="00530C8C" w:rsidRPr="00F47303">
              <w:rPr>
                <w:rFonts w:asciiTheme="minorHAnsi" w:hAnsiTheme="minorHAnsi"/>
                <w:sz w:val="22"/>
                <w:szCs w:val="22"/>
              </w:rPr>
              <w:t>n</w:t>
            </w:r>
            <w:r w:rsidR="00B95D60" w:rsidRPr="00F47303">
              <w:rPr>
                <w:rFonts w:asciiTheme="minorHAnsi" w:hAnsiTheme="minorHAnsi"/>
                <w:sz w:val="22"/>
                <w:szCs w:val="22"/>
              </w:rPr>
              <w:t xml:space="preserve">. </w:t>
            </w:r>
            <w:r w:rsidR="00530C8C" w:rsidRPr="00F47303">
              <w:rPr>
                <w:rFonts w:asciiTheme="minorHAnsi" w:hAnsiTheme="minorHAnsi"/>
                <w:sz w:val="22"/>
                <w:szCs w:val="22"/>
              </w:rPr>
              <w:t>š</w:t>
            </w:r>
            <w:r w:rsidR="00B95D60" w:rsidRPr="00F47303">
              <w:rPr>
                <w:rFonts w:asciiTheme="minorHAnsi" w:hAnsiTheme="minorHAnsi"/>
                <w:sz w:val="22"/>
                <w:szCs w:val="22"/>
              </w:rPr>
              <w:t>ířka uličky v souladu s vyhl 173/95 Sb. nejméně 90 cm.</w:t>
            </w:r>
          </w:p>
        </w:tc>
      </w:tr>
      <w:tr w:rsidR="00724169" w14:paraId="6A5CEEB5" w14:textId="77777777" w:rsidTr="008C5D24">
        <w:tc>
          <w:tcPr>
            <w:tcW w:w="1526" w:type="dxa"/>
          </w:tcPr>
          <w:p w14:paraId="69FFA691"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8252" w:type="dxa"/>
          </w:tcPr>
          <w:p w14:paraId="0FA5E55E"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0A3E925D" w14:textId="77777777" w:rsidR="0023460D" w:rsidRDefault="0023460D"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724169" w14:paraId="652D87A7" w14:textId="77777777" w:rsidTr="00444B9E">
        <w:tc>
          <w:tcPr>
            <w:tcW w:w="1479" w:type="dxa"/>
          </w:tcPr>
          <w:p w14:paraId="1D81AFE3" w14:textId="77777777" w:rsidR="00724169" w:rsidRDefault="00724169" w:rsidP="008C5D24">
            <w:pPr>
              <w:jc w:val="both"/>
              <w:rPr>
                <w:rFonts w:asciiTheme="minorHAnsi" w:hAnsiTheme="minorHAnsi"/>
                <w:sz w:val="22"/>
                <w:szCs w:val="22"/>
              </w:rPr>
            </w:pPr>
            <w:r>
              <w:rPr>
                <w:rFonts w:asciiTheme="minorHAnsi" w:hAnsiTheme="minorHAnsi"/>
                <w:sz w:val="22"/>
                <w:szCs w:val="22"/>
              </w:rPr>
              <w:t>2.2.3.</w:t>
            </w:r>
          </w:p>
        </w:tc>
        <w:tc>
          <w:tcPr>
            <w:tcW w:w="7583" w:type="dxa"/>
          </w:tcPr>
          <w:p w14:paraId="1345507D" w14:textId="77777777" w:rsidR="00724169" w:rsidRDefault="00724169" w:rsidP="008C5D24">
            <w:pPr>
              <w:jc w:val="both"/>
              <w:rPr>
                <w:rFonts w:asciiTheme="minorHAnsi" w:hAnsiTheme="minorHAnsi"/>
                <w:sz w:val="22"/>
                <w:szCs w:val="22"/>
              </w:rPr>
            </w:pPr>
            <w:r>
              <w:rPr>
                <w:rFonts w:asciiTheme="minorHAnsi" w:hAnsiTheme="minorHAnsi"/>
                <w:sz w:val="22"/>
                <w:szCs w:val="22"/>
              </w:rPr>
              <w:t>Požadavky na obsaditelnost vozidla</w:t>
            </w:r>
          </w:p>
        </w:tc>
      </w:tr>
      <w:tr w:rsidR="00724169" w14:paraId="11FD7CAA" w14:textId="77777777" w:rsidTr="00444B9E">
        <w:tc>
          <w:tcPr>
            <w:tcW w:w="9062" w:type="dxa"/>
            <w:gridSpan w:val="2"/>
          </w:tcPr>
          <w:p w14:paraId="1EB9ED02" w14:textId="77777777" w:rsidR="00444B9E" w:rsidRPr="00444B9E" w:rsidRDefault="00444B9E" w:rsidP="0023460D">
            <w:pPr>
              <w:jc w:val="both"/>
              <w:rPr>
                <w:rFonts w:asciiTheme="minorHAnsi" w:hAnsiTheme="minorHAnsi"/>
                <w:sz w:val="22"/>
                <w:szCs w:val="22"/>
              </w:rPr>
            </w:pPr>
            <w:r w:rsidRPr="00444B9E">
              <w:rPr>
                <w:rFonts w:asciiTheme="minorHAnsi" w:hAnsiTheme="minorHAnsi"/>
                <w:sz w:val="22"/>
                <w:szCs w:val="22"/>
              </w:rPr>
              <w:t>Celková obsaditelnost:</w:t>
            </w:r>
          </w:p>
          <w:p w14:paraId="5DC6294F" w14:textId="77777777" w:rsidR="00444B9E" w:rsidRPr="00444B9E" w:rsidRDefault="00444B9E" w:rsidP="001658BD">
            <w:pPr>
              <w:pStyle w:val="Bezmezer"/>
              <w:numPr>
                <w:ilvl w:val="0"/>
                <w:numId w:val="12"/>
              </w:numPr>
              <w:rPr>
                <w:sz w:val="22"/>
                <w:szCs w:val="22"/>
              </w:rPr>
            </w:pPr>
            <w:r w:rsidRPr="00444B9E">
              <w:rPr>
                <w:sz w:val="22"/>
                <w:szCs w:val="22"/>
              </w:rPr>
              <w:t>min. 220 osob celkem z toho min.  40 sedících cestujících při započítání maximálního počtu 8 stojících osob na 1 m</w:t>
            </w:r>
            <w:r w:rsidRPr="00444B9E">
              <w:rPr>
                <w:sz w:val="22"/>
                <w:szCs w:val="22"/>
                <w:vertAlign w:val="superscript"/>
              </w:rPr>
              <w:t>2</w:t>
            </w:r>
            <w:r w:rsidRPr="00444B9E">
              <w:rPr>
                <w:sz w:val="22"/>
                <w:szCs w:val="22"/>
              </w:rPr>
              <w:t xml:space="preserve"> plochy vyhrazené pro stojící cestující. </w:t>
            </w:r>
          </w:p>
          <w:p w14:paraId="162BB5C3" w14:textId="77777777" w:rsidR="00444B9E" w:rsidRPr="00444B9E" w:rsidRDefault="00F414DA" w:rsidP="00F414DA">
            <w:pPr>
              <w:pStyle w:val="Bezmezer"/>
              <w:rPr>
                <w:sz w:val="22"/>
                <w:szCs w:val="22"/>
              </w:rPr>
            </w:pPr>
            <w:r>
              <w:rPr>
                <w:sz w:val="22"/>
                <w:szCs w:val="22"/>
              </w:rPr>
              <w:t xml:space="preserve">       a</w:t>
            </w:r>
            <w:r w:rsidR="00444B9E" w:rsidRPr="00444B9E">
              <w:rPr>
                <w:sz w:val="22"/>
                <w:szCs w:val="22"/>
              </w:rPr>
              <w:t xml:space="preserve"> současně</w:t>
            </w:r>
          </w:p>
          <w:p w14:paraId="25E8A932" w14:textId="77777777" w:rsidR="00444B9E" w:rsidRPr="00444B9E" w:rsidRDefault="00444B9E" w:rsidP="001658BD">
            <w:pPr>
              <w:pStyle w:val="Bezmezer"/>
              <w:numPr>
                <w:ilvl w:val="0"/>
                <w:numId w:val="12"/>
              </w:numPr>
              <w:rPr>
                <w:sz w:val="22"/>
                <w:szCs w:val="22"/>
              </w:rPr>
            </w:pPr>
            <w:r w:rsidRPr="00444B9E">
              <w:rPr>
                <w:sz w:val="22"/>
                <w:szCs w:val="22"/>
              </w:rPr>
              <w:t>min. 150 osob celkem z toho min.  40 sedících cestujících při započítání maximálního počtu 5 stojících osob na 1 m</w:t>
            </w:r>
            <w:r w:rsidRPr="00444B9E">
              <w:rPr>
                <w:sz w:val="22"/>
                <w:szCs w:val="22"/>
                <w:vertAlign w:val="superscript"/>
              </w:rPr>
              <w:t>2</w:t>
            </w:r>
            <w:r w:rsidRPr="00444B9E">
              <w:rPr>
                <w:sz w:val="22"/>
                <w:szCs w:val="22"/>
              </w:rPr>
              <w:t xml:space="preserve"> plochy vyhrazené pro stojící cestující. </w:t>
            </w:r>
          </w:p>
          <w:p w14:paraId="69AFB535" w14:textId="77777777" w:rsidR="00444B9E" w:rsidRPr="00444B9E" w:rsidRDefault="00444B9E" w:rsidP="00444B9E">
            <w:pPr>
              <w:spacing w:line="240" w:lineRule="auto"/>
              <w:jc w:val="both"/>
              <w:rPr>
                <w:rFonts w:asciiTheme="minorHAnsi" w:hAnsiTheme="minorHAnsi"/>
                <w:sz w:val="22"/>
                <w:szCs w:val="22"/>
              </w:rPr>
            </w:pPr>
            <w:r w:rsidRPr="00444B9E">
              <w:rPr>
                <w:rFonts w:asciiTheme="minorHAnsi" w:hAnsiTheme="minorHAnsi"/>
                <w:sz w:val="22"/>
                <w:szCs w:val="22"/>
              </w:rPr>
              <w:t>Další požadavky k řešení interiéru:</w:t>
            </w:r>
          </w:p>
          <w:p w14:paraId="14C7AE7D" w14:textId="540E9769" w:rsidR="00444B9E" w:rsidRDefault="0023460D" w:rsidP="001658BD">
            <w:pPr>
              <w:numPr>
                <w:ilvl w:val="0"/>
                <w:numId w:val="9"/>
              </w:numPr>
              <w:tabs>
                <w:tab w:val="clear" w:pos="720"/>
              </w:tabs>
              <w:spacing w:line="240" w:lineRule="auto"/>
              <w:ind w:left="171" w:hanging="171"/>
              <w:jc w:val="both"/>
              <w:rPr>
                <w:rFonts w:asciiTheme="minorHAnsi" w:hAnsiTheme="minorHAnsi"/>
                <w:sz w:val="22"/>
                <w:szCs w:val="22"/>
              </w:rPr>
            </w:pPr>
            <w:r w:rsidRPr="00444B9E">
              <w:rPr>
                <w:rFonts w:asciiTheme="minorHAnsi" w:hAnsiTheme="minorHAnsi"/>
                <w:sz w:val="22"/>
                <w:szCs w:val="22"/>
              </w:rPr>
              <w:t>prostor pro invalidní vozík</w:t>
            </w:r>
            <w:r w:rsidR="00CC3B2B">
              <w:rPr>
                <w:rFonts w:asciiTheme="minorHAnsi" w:hAnsiTheme="minorHAnsi"/>
                <w:sz w:val="22"/>
                <w:szCs w:val="22"/>
              </w:rPr>
              <w:t>/</w:t>
            </w:r>
            <w:r w:rsidRPr="00444B9E">
              <w:rPr>
                <w:rFonts w:asciiTheme="minorHAnsi" w:hAnsiTheme="minorHAnsi"/>
                <w:sz w:val="22"/>
                <w:szCs w:val="22"/>
              </w:rPr>
              <w:t>kočárek</w:t>
            </w:r>
            <w:r w:rsidR="00444B9E" w:rsidRPr="00444B9E">
              <w:rPr>
                <w:rFonts w:asciiTheme="minorHAnsi" w:hAnsiTheme="minorHAnsi"/>
                <w:sz w:val="22"/>
                <w:szCs w:val="22"/>
              </w:rPr>
              <w:t xml:space="preserve"> u  2. dveří</w:t>
            </w:r>
            <w:r w:rsidRPr="00444B9E">
              <w:rPr>
                <w:rFonts w:asciiTheme="minorHAnsi" w:hAnsiTheme="minorHAnsi"/>
                <w:sz w:val="22"/>
                <w:szCs w:val="22"/>
              </w:rPr>
              <w:t xml:space="preserve"> – 1</w:t>
            </w:r>
            <w:r w:rsidR="00CC3B2B">
              <w:rPr>
                <w:rFonts w:asciiTheme="minorHAnsi" w:hAnsiTheme="minorHAnsi"/>
                <w:sz w:val="22"/>
                <w:szCs w:val="22"/>
              </w:rPr>
              <w:t>/</w:t>
            </w:r>
            <w:r w:rsidRPr="00444B9E">
              <w:rPr>
                <w:rFonts w:asciiTheme="minorHAnsi" w:hAnsiTheme="minorHAnsi"/>
                <w:sz w:val="22"/>
                <w:szCs w:val="22"/>
              </w:rPr>
              <w:t>1</w:t>
            </w:r>
          </w:p>
          <w:p w14:paraId="0AC0DD0F" w14:textId="5EE80155" w:rsidR="00842BB9" w:rsidRPr="00CC3B2B" w:rsidRDefault="00842BB9" w:rsidP="001658BD">
            <w:pPr>
              <w:numPr>
                <w:ilvl w:val="0"/>
                <w:numId w:val="9"/>
              </w:numPr>
              <w:tabs>
                <w:tab w:val="clear" w:pos="720"/>
              </w:tabs>
              <w:spacing w:line="240" w:lineRule="auto"/>
              <w:ind w:left="171" w:hanging="171"/>
              <w:jc w:val="both"/>
              <w:rPr>
                <w:rFonts w:asciiTheme="minorHAnsi" w:hAnsiTheme="minorHAnsi"/>
                <w:sz w:val="22"/>
                <w:szCs w:val="22"/>
              </w:rPr>
            </w:pPr>
            <w:r w:rsidRPr="00CC3B2B">
              <w:rPr>
                <w:rFonts w:asciiTheme="minorHAnsi" w:hAnsiTheme="minorHAnsi"/>
                <w:sz w:val="22"/>
                <w:szCs w:val="22"/>
              </w:rPr>
              <w:t xml:space="preserve">prostor u 3. dveří </w:t>
            </w:r>
            <w:r w:rsidR="00CC3B2B" w:rsidRPr="00CC3B2B">
              <w:rPr>
                <w:rFonts w:asciiTheme="minorHAnsi" w:hAnsiTheme="minorHAnsi"/>
                <w:sz w:val="22"/>
                <w:szCs w:val="22"/>
              </w:rPr>
              <w:t>– zvětšený prostor pro přepravu kočárku nebo jízdních kol</w:t>
            </w:r>
          </w:p>
          <w:p w14:paraId="4B7DAB08" w14:textId="77777777" w:rsidR="00444B9E" w:rsidRPr="00444B9E" w:rsidRDefault="0023460D" w:rsidP="001658BD">
            <w:pPr>
              <w:numPr>
                <w:ilvl w:val="0"/>
                <w:numId w:val="9"/>
              </w:numPr>
              <w:tabs>
                <w:tab w:val="clear" w:pos="720"/>
              </w:tabs>
              <w:spacing w:line="240" w:lineRule="auto"/>
              <w:ind w:left="171" w:hanging="171"/>
              <w:jc w:val="both"/>
              <w:rPr>
                <w:rFonts w:asciiTheme="minorHAnsi" w:hAnsiTheme="minorHAnsi"/>
              </w:rPr>
            </w:pPr>
            <w:r w:rsidRPr="00444B9E">
              <w:rPr>
                <w:rFonts w:asciiTheme="minorHAnsi" w:hAnsiTheme="minorHAnsi"/>
                <w:sz w:val="22"/>
                <w:szCs w:val="22"/>
              </w:rPr>
              <w:t xml:space="preserve">minimálně 10 ks pevných (nesklopných) sedadel </w:t>
            </w:r>
            <w:r w:rsidR="00A25FBD" w:rsidRPr="00444B9E">
              <w:rPr>
                <w:rFonts w:asciiTheme="minorHAnsi" w:hAnsiTheme="minorHAnsi"/>
                <w:sz w:val="22"/>
                <w:szCs w:val="22"/>
              </w:rPr>
              <w:t xml:space="preserve">orientovaných čelem nebo zády ke směru jízdy </w:t>
            </w:r>
            <w:r w:rsidRPr="00444B9E">
              <w:rPr>
                <w:rFonts w:asciiTheme="minorHAnsi" w:hAnsiTheme="minorHAnsi"/>
                <w:sz w:val="22"/>
                <w:szCs w:val="22"/>
              </w:rPr>
              <w:t>bez umístění na stupínku</w:t>
            </w:r>
            <w:r w:rsidR="00F414DA">
              <w:rPr>
                <w:rFonts w:asciiTheme="minorHAnsi" w:hAnsiTheme="minorHAnsi"/>
                <w:sz w:val="22"/>
                <w:szCs w:val="22"/>
              </w:rPr>
              <w:t xml:space="preserve"> (podestě)</w:t>
            </w:r>
            <w:r w:rsidRPr="00444B9E">
              <w:rPr>
                <w:rFonts w:asciiTheme="minorHAnsi" w:hAnsiTheme="minorHAnsi"/>
                <w:sz w:val="22"/>
                <w:szCs w:val="22"/>
              </w:rPr>
              <w:t xml:space="preserve">. </w:t>
            </w:r>
          </w:p>
          <w:p w14:paraId="2F171F89" w14:textId="04714BA1" w:rsidR="00444B9E" w:rsidRPr="00444B9E" w:rsidRDefault="00444B9E" w:rsidP="001658BD">
            <w:pPr>
              <w:numPr>
                <w:ilvl w:val="0"/>
                <w:numId w:val="9"/>
              </w:numPr>
              <w:tabs>
                <w:tab w:val="clear" w:pos="720"/>
              </w:tabs>
              <w:spacing w:line="240" w:lineRule="auto"/>
              <w:ind w:left="171" w:hanging="171"/>
              <w:jc w:val="both"/>
              <w:rPr>
                <w:rFonts w:asciiTheme="minorHAnsi" w:hAnsiTheme="minorHAnsi"/>
              </w:rPr>
            </w:pPr>
            <w:r>
              <w:rPr>
                <w:rFonts w:asciiTheme="minorHAnsi" w:hAnsiTheme="minorHAnsi"/>
                <w:sz w:val="22"/>
                <w:szCs w:val="22"/>
              </w:rPr>
              <w:t>t</w:t>
            </w:r>
            <w:r w:rsidR="0023460D" w:rsidRPr="00444B9E">
              <w:rPr>
                <w:rFonts w:asciiTheme="minorHAnsi" w:hAnsiTheme="minorHAnsi"/>
                <w:sz w:val="22"/>
                <w:szCs w:val="22"/>
              </w:rPr>
              <w:t xml:space="preserve">ramvaj musí být konstruována tak, aby při běžném způsobu používání (tj. při obsazení všech míst </w:t>
            </w:r>
            <w:r w:rsidR="0023460D" w:rsidRPr="00CC3B2B">
              <w:rPr>
                <w:rFonts w:asciiTheme="minorHAnsi" w:hAnsiTheme="minorHAnsi"/>
                <w:sz w:val="22"/>
                <w:szCs w:val="22"/>
              </w:rPr>
              <w:t>k se</w:t>
            </w:r>
            <w:r w:rsidR="00842BB9" w:rsidRPr="00CC3B2B">
              <w:rPr>
                <w:rFonts w:asciiTheme="minorHAnsi" w:hAnsiTheme="minorHAnsi"/>
                <w:sz w:val="22"/>
                <w:szCs w:val="22"/>
              </w:rPr>
              <w:t>ze</w:t>
            </w:r>
            <w:r w:rsidR="0023460D" w:rsidRPr="00CC3B2B">
              <w:rPr>
                <w:rFonts w:asciiTheme="minorHAnsi" w:hAnsiTheme="minorHAnsi"/>
                <w:sz w:val="22"/>
                <w:szCs w:val="22"/>
              </w:rPr>
              <w:t>ní</w:t>
            </w:r>
            <w:r w:rsidR="0023460D" w:rsidRPr="00444B9E">
              <w:rPr>
                <w:rFonts w:asciiTheme="minorHAnsi" w:hAnsiTheme="minorHAnsi"/>
                <w:sz w:val="22"/>
                <w:szCs w:val="22"/>
              </w:rPr>
              <w:t xml:space="preserve"> a celé plochy pro stojící cestující s výjimkou plochy, kde by stojící cestující nepřípustně omezovali výhled z místa řidiče) nemohlo dojít k přetížení kterékoliv nápravy nebo k překročení celkové hmotnosti tramvaje. </w:t>
            </w:r>
          </w:p>
          <w:p w14:paraId="25218524" w14:textId="77777777" w:rsidR="00724169" w:rsidRPr="00444B9E" w:rsidRDefault="00F414DA" w:rsidP="001658BD">
            <w:pPr>
              <w:numPr>
                <w:ilvl w:val="0"/>
                <w:numId w:val="9"/>
              </w:numPr>
              <w:tabs>
                <w:tab w:val="clear" w:pos="720"/>
              </w:tabs>
              <w:spacing w:line="240" w:lineRule="auto"/>
              <w:ind w:left="171" w:hanging="171"/>
              <w:jc w:val="both"/>
              <w:rPr>
                <w:rFonts w:asciiTheme="minorHAnsi" w:hAnsiTheme="minorHAnsi"/>
              </w:rPr>
            </w:pPr>
            <w:r>
              <w:rPr>
                <w:rFonts w:asciiTheme="minorHAnsi" w:hAnsiTheme="minorHAnsi"/>
                <w:sz w:val="22"/>
                <w:szCs w:val="22"/>
              </w:rPr>
              <w:t>m</w:t>
            </w:r>
            <w:r w:rsidR="0023460D" w:rsidRPr="00444B9E">
              <w:rPr>
                <w:rFonts w:asciiTheme="minorHAnsi" w:hAnsiTheme="minorHAnsi"/>
                <w:sz w:val="22"/>
                <w:szCs w:val="22"/>
              </w:rPr>
              <w:t xml:space="preserve">inimální osová vzdálenost mezi sedadly v řadě za sebou je 80 cm. Počet sedadel a jejich </w:t>
            </w:r>
            <w:r w:rsidR="00444B9E">
              <w:rPr>
                <w:rFonts w:asciiTheme="minorHAnsi" w:hAnsiTheme="minorHAnsi"/>
                <w:sz w:val="22"/>
                <w:szCs w:val="22"/>
              </w:rPr>
              <w:t xml:space="preserve">konečné </w:t>
            </w:r>
            <w:r w:rsidR="0023460D" w:rsidRPr="00444B9E">
              <w:rPr>
                <w:rFonts w:asciiTheme="minorHAnsi" w:hAnsiTheme="minorHAnsi"/>
                <w:sz w:val="22"/>
                <w:szCs w:val="22"/>
              </w:rPr>
              <w:t>rozmístění podléhá schválení zadavatele.</w:t>
            </w:r>
            <w:r w:rsidR="0023460D">
              <w:t xml:space="preserve"> </w:t>
            </w:r>
          </w:p>
        </w:tc>
      </w:tr>
      <w:tr w:rsidR="00724169" w14:paraId="1BA51F15" w14:textId="77777777" w:rsidTr="00444B9E">
        <w:tc>
          <w:tcPr>
            <w:tcW w:w="1479" w:type="dxa"/>
          </w:tcPr>
          <w:p w14:paraId="44A43D48" w14:textId="77777777" w:rsidR="00724169" w:rsidRDefault="00724169" w:rsidP="008C5D24">
            <w:pPr>
              <w:jc w:val="both"/>
              <w:rPr>
                <w:rFonts w:asciiTheme="minorHAnsi" w:hAnsiTheme="minorHAnsi"/>
                <w:sz w:val="22"/>
                <w:szCs w:val="22"/>
              </w:rPr>
            </w:pPr>
            <w:r>
              <w:rPr>
                <w:rFonts w:asciiTheme="minorHAnsi" w:hAnsiTheme="minorHAnsi"/>
                <w:sz w:val="22"/>
                <w:szCs w:val="22"/>
              </w:rPr>
              <w:t>Odpověď</w:t>
            </w:r>
          </w:p>
        </w:tc>
        <w:tc>
          <w:tcPr>
            <w:tcW w:w="7583" w:type="dxa"/>
          </w:tcPr>
          <w:p w14:paraId="6BCFBD7C" w14:textId="77777777" w:rsidR="00724169" w:rsidRDefault="00724169" w:rsidP="008C5D24">
            <w:pPr>
              <w:jc w:val="both"/>
              <w:rPr>
                <w:rFonts w:asciiTheme="minorHAnsi" w:hAnsiTheme="minorHAnsi"/>
                <w:sz w:val="22"/>
                <w:szCs w:val="22"/>
              </w:rPr>
            </w:pPr>
            <w:r>
              <w:rPr>
                <w:rFonts w:asciiTheme="minorHAnsi" w:hAnsiTheme="minorHAnsi"/>
                <w:sz w:val="22"/>
                <w:szCs w:val="22"/>
              </w:rPr>
              <w:t>NE</w:t>
            </w:r>
          </w:p>
        </w:tc>
      </w:tr>
    </w:tbl>
    <w:p w14:paraId="28A624CC"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2"/>
        <w:gridCol w:w="7580"/>
      </w:tblGrid>
      <w:tr w:rsidR="00D0321F" w14:paraId="543637A6" w14:textId="77777777" w:rsidTr="00691CA0">
        <w:tc>
          <w:tcPr>
            <w:tcW w:w="1482" w:type="dxa"/>
          </w:tcPr>
          <w:p w14:paraId="08DE7A7B" w14:textId="77777777" w:rsidR="00D0321F" w:rsidRDefault="00D0321F" w:rsidP="00D0321F">
            <w:pPr>
              <w:jc w:val="both"/>
              <w:rPr>
                <w:rFonts w:asciiTheme="minorHAnsi" w:hAnsiTheme="minorHAnsi"/>
                <w:sz w:val="22"/>
                <w:szCs w:val="22"/>
              </w:rPr>
            </w:pPr>
            <w:r>
              <w:rPr>
                <w:rFonts w:asciiTheme="minorHAnsi" w:hAnsiTheme="minorHAnsi"/>
                <w:sz w:val="22"/>
                <w:szCs w:val="22"/>
              </w:rPr>
              <w:lastRenderedPageBreak/>
              <w:t>2.2.4.</w:t>
            </w:r>
          </w:p>
        </w:tc>
        <w:tc>
          <w:tcPr>
            <w:tcW w:w="7580" w:type="dxa"/>
          </w:tcPr>
          <w:p w14:paraId="5A0D8864" w14:textId="77777777" w:rsidR="00D0321F" w:rsidRDefault="000E16A5" w:rsidP="00D0321F">
            <w:pPr>
              <w:jc w:val="both"/>
              <w:rPr>
                <w:rFonts w:asciiTheme="minorHAnsi" w:hAnsiTheme="minorHAnsi"/>
                <w:sz w:val="22"/>
                <w:szCs w:val="22"/>
              </w:rPr>
            </w:pPr>
            <w:r>
              <w:rPr>
                <w:rFonts w:asciiTheme="minorHAnsi" w:hAnsiTheme="minorHAnsi"/>
                <w:sz w:val="22"/>
                <w:szCs w:val="22"/>
              </w:rPr>
              <w:t>Počet a rozměry dveří</w:t>
            </w:r>
          </w:p>
        </w:tc>
      </w:tr>
      <w:tr w:rsidR="00D0321F" w14:paraId="75BEC79F" w14:textId="77777777" w:rsidTr="00691CA0">
        <w:tc>
          <w:tcPr>
            <w:tcW w:w="9062" w:type="dxa"/>
            <w:gridSpan w:val="2"/>
          </w:tcPr>
          <w:p w14:paraId="3F01B48B" w14:textId="248C69CA" w:rsidR="00082577" w:rsidRPr="00CC3B2B" w:rsidRDefault="00927BFB" w:rsidP="001658BD">
            <w:pPr>
              <w:pStyle w:val="Odstavecseseznamem"/>
              <w:numPr>
                <w:ilvl w:val="0"/>
                <w:numId w:val="13"/>
              </w:numPr>
              <w:ind w:left="171" w:hanging="171"/>
              <w:jc w:val="both"/>
              <w:rPr>
                <w:rFonts w:asciiTheme="minorHAnsi" w:hAnsiTheme="minorHAnsi"/>
                <w:sz w:val="22"/>
                <w:szCs w:val="22"/>
              </w:rPr>
            </w:pPr>
            <w:r w:rsidRPr="00CC3B2B">
              <w:rPr>
                <w:rFonts w:asciiTheme="minorHAnsi" w:hAnsiTheme="minorHAnsi"/>
                <w:sz w:val="22"/>
                <w:szCs w:val="22"/>
              </w:rPr>
              <w:t xml:space="preserve">min. </w:t>
            </w:r>
            <w:r w:rsidR="001041D7" w:rsidRPr="00CC3B2B">
              <w:rPr>
                <w:rFonts w:asciiTheme="minorHAnsi" w:hAnsiTheme="minorHAnsi"/>
                <w:sz w:val="22"/>
                <w:szCs w:val="22"/>
              </w:rPr>
              <w:t>4 dveře</w:t>
            </w:r>
            <w:r w:rsidR="00C12D35" w:rsidRPr="00CC3B2B">
              <w:rPr>
                <w:rFonts w:asciiTheme="minorHAnsi" w:hAnsiTheme="minorHAnsi"/>
                <w:sz w:val="22"/>
                <w:szCs w:val="22"/>
              </w:rPr>
              <w:t xml:space="preserve"> na pravé straně tramvaje</w:t>
            </w:r>
            <w:r w:rsidR="001041D7" w:rsidRPr="00CC3B2B">
              <w:rPr>
                <w:rFonts w:asciiTheme="minorHAnsi" w:hAnsiTheme="minorHAnsi"/>
                <w:sz w:val="22"/>
                <w:szCs w:val="22"/>
              </w:rPr>
              <w:t xml:space="preserve">, z toho </w:t>
            </w:r>
            <w:r w:rsidR="00530C8C" w:rsidRPr="00CC3B2B">
              <w:rPr>
                <w:rFonts w:asciiTheme="minorHAnsi" w:hAnsiTheme="minorHAnsi"/>
                <w:sz w:val="22"/>
                <w:szCs w:val="22"/>
              </w:rPr>
              <w:t>jedny</w:t>
            </w:r>
            <w:r w:rsidR="001041D7" w:rsidRPr="00CC3B2B">
              <w:rPr>
                <w:rFonts w:asciiTheme="minorHAnsi" w:hAnsiTheme="minorHAnsi"/>
                <w:sz w:val="22"/>
                <w:szCs w:val="22"/>
              </w:rPr>
              <w:t xml:space="preserve"> dveře o </w:t>
            </w:r>
            <w:r w:rsidR="00EC3660" w:rsidRPr="00CC3B2B">
              <w:rPr>
                <w:rFonts w:asciiTheme="minorHAnsi" w:hAnsiTheme="minorHAnsi"/>
                <w:sz w:val="22"/>
                <w:szCs w:val="22"/>
              </w:rPr>
              <w:t xml:space="preserve">minimální </w:t>
            </w:r>
            <w:r w:rsidR="001041D7" w:rsidRPr="00CC3B2B">
              <w:rPr>
                <w:rFonts w:asciiTheme="minorHAnsi" w:hAnsiTheme="minorHAnsi"/>
                <w:sz w:val="22"/>
                <w:szCs w:val="22"/>
              </w:rPr>
              <w:t xml:space="preserve">šířce rovné </w:t>
            </w:r>
            <w:r w:rsidR="007C3C76" w:rsidRPr="00CC3B2B">
              <w:rPr>
                <w:rFonts w:asciiTheme="minorHAnsi" w:hAnsiTheme="minorHAnsi"/>
                <w:sz w:val="22"/>
                <w:szCs w:val="22"/>
              </w:rPr>
              <w:t xml:space="preserve">min. </w:t>
            </w:r>
            <w:r w:rsidR="001041D7" w:rsidRPr="00CC3B2B">
              <w:rPr>
                <w:rFonts w:asciiTheme="minorHAnsi" w:hAnsiTheme="minorHAnsi"/>
                <w:sz w:val="22"/>
                <w:szCs w:val="22"/>
              </w:rPr>
              <w:t>½ šířky dvoukřídlých dveří se musí nacházet bezprostředně u kabiny řidiče</w:t>
            </w:r>
            <w:r w:rsidR="00F414DA" w:rsidRPr="00CC3B2B">
              <w:rPr>
                <w:rFonts w:asciiTheme="minorHAnsi" w:hAnsiTheme="minorHAnsi"/>
                <w:sz w:val="22"/>
                <w:szCs w:val="22"/>
              </w:rPr>
              <w:t xml:space="preserve"> nebo se musí jednat o poslední (čtvrté) dveře</w:t>
            </w:r>
            <w:r w:rsidR="001041D7" w:rsidRPr="00CC3B2B">
              <w:rPr>
                <w:rFonts w:asciiTheme="minorHAnsi" w:hAnsiTheme="minorHAnsi"/>
                <w:sz w:val="22"/>
                <w:szCs w:val="22"/>
              </w:rPr>
              <w:t xml:space="preserve"> a alespoň </w:t>
            </w:r>
            <w:r w:rsidR="00530C8C" w:rsidRPr="00CC3B2B">
              <w:rPr>
                <w:rFonts w:asciiTheme="minorHAnsi" w:hAnsiTheme="minorHAnsi"/>
                <w:sz w:val="22"/>
                <w:szCs w:val="22"/>
              </w:rPr>
              <w:t>troje</w:t>
            </w:r>
            <w:r w:rsidRPr="00CC3B2B">
              <w:rPr>
                <w:rFonts w:asciiTheme="minorHAnsi" w:hAnsiTheme="minorHAnsi"/>
                <w:sz w:val="22"/>
                <w:szCs w:val="22"/>
              </w:rPr>
              <w:t xml:space="preserve"> dvoukřídlé dveře o šířce min. 1300 mm </w:t>
            </w:r>
          </w:p>
          <w:p w14:paraId="3F781F26" w14:textId="77777777" w:rsidR="00082577" w:rsidRPr="00CC3B2B" w:rsidRDefault="00082577" w:rsidP="001658BD">
            <w:pPr>
              <w:pStyle w:val="Odstavecseseznamem"/>
              <w:numPr>
                <w:ilvl w:val="0"/>
                <w:numId w:val="13"/>
              </w:numPr>
              <w:ind w:left="171" w:hanging="171"/>
              <w:jc w:val="both"/>
            </w:pPr>
            <w:r w:rsidRPr="00CC3B2B">
              <w:t>dveře pro cestující jsou konstruovány jako předsuvné a při otevření ani v průběhu otevírání nesmí omezovat výhled řidiče do zpětných zrcátek</w:t>
            </w:r>
          </w:p>
          <w:p w14:paraId="7E4FC8CC" w14:textId="77777777" w:rsidR="00082577" w:rsidRPr="00CC3B2B" w:rsidRDefault="00082577" w:rsidP="001658BD">
            <w:pPr>
              <w:pStyle w:val="Odstavecseseznamem"/>
              <w:numPr>
                <w:ilvl w:val="0"/>
                <w:numId w:val="13"/>
              </w:numPr>
              <w:ind w:left="171" w:hanging="171"/>
              <w:jc w:val="both"/>
            </w:pPr>
            <w:r w:rsidRPr="00CC3B2B">
              <w:t>dveřní pohon bude elektrický</w:t>
            </w:r>
          </w:p>
          <w:p w14:paraId="55D72BB3" w14:textId="77777777" w:rsidR="00082577" w:rsidRPr="00CC3B2B" w:rsidRDefault="00082577" w:rsidP="001658BD">
            <w:pPr>
              <w:pStyle w:val="Odstavecseseznamem"/>
              <w:numPr>
                <w:ilvl w:val="0"/>
                <w:numId w:val="13"/>
              </w:numPr>
              <w:ind w:left="171" w:hanging="171"/>
              <w:jc w:val="both"/>
              <w:rPr>
                <w:rFonts w:asciiTheme="minorHAnsi" w:hAnsiTheme="minorHAnsi"/>
                <w:sz w:val="22"/>
                <w:szCs w:val="22"/>
              </w:rPr>
            </w:pPr>
            <w:r w:rsidRPr="00CC3B2B">
              <w:t>ovládání dveří musí být dle standardu DPMB</w:t>
            </w:r>
            <w:r w:rsidR="00F414DA" w:rsidRPr="00CC3B2B">
              <w:t xml:space="preserve"> –viz podniková norma DPMB</w:t>
            </w:r>
          </w:p>
          <w:p w14:paraId="3AB459F4" w14:textId="77777777" w:rsidR="00927BFB" w:rsidRPr="00CC3B2B" w:rsidRDefault="00082577" w:rsidP="00927BFB">
            <w:pPr>
              <w:jc w:val="both"/>
              <w:rPr>
                <w:rFonts w:asciiTheme="minorHAnsi" w:hAnsiTheme="minorHAnsi"/>
              </w:rPr>
            </w:pPr>
            <w:r w:rsidRPr="00CC3B2B">
              <w:rPr>
                <w:rFonts w:asciiTheme="minorHAnsi" w:hAnsiTheme="minorHAnsi"/>
                <w:sz w:val="22"/>
                <w:szCs w:val="22"/>
              </w:rPr>
              <w:t>-  levá strana vozidla bude bez dveří (neuvažuje se s ostrovními nástupištěmi)</w:t>
            </w:r>
          </w:p>
          <w:p w14:paraId="33EBBD02" w14:textId="77777777" w:rsidR="00D0321F" w:rsidRPr="00CC3B2B" w:rsidRDefault="00927BFB" w:rsidP="00082577">
            <w:pPr>
              <w:jc w:val="both"/>
              <w:rPr>
                <w:rFonts w:asciiTheme="minorHAnsi" w:hAnsiTheme="minorHAnsi"/>
              </w:rPr>
            </w:pPr>
            <w:r w:rsidRPr="00CC3B2B">
              <w:rPr>
                <w:rFonts w:asciiTheme="minorHAnsi" w:hAnsiTheme="minorHAnsi"/>
                <w:sz w:val="22"/>
                <w:szCs w:val="22"/>
              </w:rPr>
              <w:t xml:space="preserve">- </w:t>
            </w:r>
            <w:r w:rsidR="00082577" w:rsidRPr="00CC3B2B">
              <w:rPr>
                <w:rFonts w:asciiTheme="minorHAnsi" w:hAnsiTheme="minorHAnsi"/>
                <w:sz w:val="22"/>
                <w:szCs w:val="22"/>
              </w:rPr>
              <w:t xml:space="preserve"> </w:t>
            </w:r>
            <w:r w:rsidRPr="00CC3B2B">
              <w:rPr>
                <w:rFonts w:asciiTheme="minorHAnsi" w:hAnsiTheme="minorHAnsi"/>
                <w:sz w:val="22"/>
                <w:szCs w:val="22"/>
              </w:rPr>
              <w:t>prostor všech dveří bez turniketu popřípadě středových svislých přídržných tyčí</w:t>
            </w:r>
          </w:p>
        </w:tc>
      </w:tr>
      <w:tr w:rsidR="00D0321F" w14:paraId="37FA5BF1" w14:textId="77777777" w:rsidTr="00691CA0">
        <w:tc>
          <w:tcPr>
            <w:tcW w:w="1482" w:type="dxa"/>
          </w:tcPr>
          <w:p w14:paraId="32FD0D0F" w14:textId="77777777" w:rsidR="00D0321F" w:rsidRDefault="00D0321F" w:rsidP="00D0321F">
            <w:pPr>
              <w:jc w:val="both"/>
              <w:rPr>
                <w:rFonts w:asciiTheme="minorHAnsi" w:hAnsiTheme="minorHAnsi"/>
                <w:sz w:val="22"/>
                <w:szCs w:val="22"/>
              </w:rPr>
            </w:pPr>
            <w:r>
              <w:rPr>
                <w:rFonts w:asciiTheme="minorHAnsi" w:hAnsiTheme="minorHAnsi"/>
                <w:sz w:val="22"/>
                <w:szCs w:val="22"/>
              </w:rPr>
              <w:t>Odpověď</w:t>
            </w:r>
          </w:p>
        </w:tc>
        <w:tc>
          <w:tcPr>
            <w:tcW w:w="7580" w:type="dxa"/>
          </w:tcPr>
          <w:p w14:paraId="30EABA50" w14:textId="77777777" w:rsidR="00D0321F" w:rsidRDefault="00D0321F" w:rsidP="00D0321F">
            <w:pPr>
              <w:jc w:val="both"/>
              <w:rPr>
                <w:rFonts w:asciiTheme="minorHAnsi" w:hAnsiTheme="minorHAnsi"/>
                <w:sz w:val="22"/>
                <w:szCs w:val="22"/>
              </w:rPr>
            </w:pPr>
            <w:r>
              <w:rPr>
                <w:rFonts w:asciiTheme="minorHAnsi" w:hAnsiTheme="minorHAnsi"/>
                <w:sz w:val="22"/>
                <w:szCs w:val="22"/>
              </w:rPr>
              <w:t>NE</w:t>
            </w:r>
          </w:p>
        </w:tc>
      </w:tr>
    </w:tbl>
    <w:p w14:paraId="1AA5EDF7" w14:textId="77777777" w:rsidR="000C71A9" w:rsidRDefault="000C71A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0"/>
        <w:gridCol w:w="7582"/>
      </w:tblGrid>
      <w:tr w:rsidR="00D0321F" w14:paraId="51A75973" w14:textId="77777777" w:rsidTr="00D0321F">
        <w:tc>
          <w:tcPr>
            <w:tcW w:w="1526" w:type="dxa"/>
          </w:tcPr>
          <w:p w14:paraId="6AA6E628" w14:textId="77777777" w:rsidR="00D0321F" w:rsidRDefault="00D0321F" w:rsidP="00D0321F">
            <w:pPr>
              <w:jc w:val="both"/>
              <w:rPr>
                <w:rFonts w:asciiTheme="minorHAnsi" w:hAnsiTheme="minorHAnsi"/>
                <w:sz w:val="22"/>
                <w:szCs w:val="22"/>
              </w:rPr>
            </w:pPr>
            <w:r>
              <w:rPr>
                <w:rFonts w:asciiTheme="minorHAnsi" w:hAnsiTheme="minorHAnsi"/>
                <w:sz w:val="22"/>
                <w:szCs w:val="22"/>
              </w:rPr>
              <w:t>2.2.5.</w:t>
            </w:r>
          </w:p>
        </w:tc>
        <w:tc>
          <w:tcPr>
            <w:tcW w:w="8252" w:type="dxa"/>
          </w:tcPr>
          <w:p w14:paraId="1FD88D09" w14:textId="77777777" w:rsidR="00D0321F" w:rsidRDefault="00660062" w:rsidP="00D0321F">
            <w:pPr>
              <w:jc w:val="both"/>
              <w:rPr>
                <w:rFonts w:asciiTheme="minorHAnsi" w:hAnsiTheme="minorHAnsi"/>
                <w:sz w:val="22"/>
                <w:szCs w:val="22"/>
              </w:rPr>
            </w:pPr>
            <w:r>
              <w:rPr>
                <w:rFonts w:asciiTheme="minorHAnsi" w:hAnsiTheme="minorHAnsi"/>
                <w:sz w:val="22"/>
                <w:szCs w:val="22"/>
              </w:rPr>
              <w:t>Bezpečnost dveří</w:t>
            </w:r>
          </w:p>
        </w:tc>
      </w:tr>
      <w:tr w:rsidR="00D0321F" w14:paraId="65915AC0" w14:textId="77777777" w:rsidTr="00D0321F">
        <w:tc>
          <w:tcPr>
            <w:tcW w:w="9778" w:type="dxa"/>
            <w:gridSpan w:val="2"/>
          </w:tcPr>
          <w:p w14:paraId="606D93B7" w14:textId="77777777" w:rsidR="00691CA0" w:rsidRDefault="00927BFB" w:rsidP="00660062">
            <w:pPr>
              <w:jc w:val="both"/>
              <w:rPr>
                <w:rFonts w:asciiTheme="minorHAnsi" w:hAnsiTheme="minorHAnsi"/>
                <w:sz w:val="22"/>
                <w:szCs w:val="22"/>
              </w:rPr>
            </w:pPr>
            <w:r w:rsidRPr="006C7275">
              <w:rPr>
                <w:rFonts w:asciiTheme="minorHAnsi" w:hAnsiTheme="minorHAnsi"/>
                <w:sz w:val="22"/>
                <w:szCs w:val="22"/>
              </w:rPr>
              <w:t xml:space="preserve">Dveře s jištěním </w:t>
            </w:r>
            <w:r w:rsidRPr="00B95D60">
              <w:rPr>
                <w:rFonts w:asciiTheme="minorHAnsi" w:hAnsiTheme="minorHAnsi"/>
                <w:sz w:val="22"/>
                <w:szCs w:val="22"/>
              </w:rPr>
              <w:t xml:space="preserve">proti sevření cestujícího </w:t>
            </w:r>
            <w:r w:rsidR="00B95D60" w:rsidRPr="00B95D60">
              <w:rPr>
                <w:rFonts w:asciiTheme="minorHAnsi" w:hAnsiTheme="minorHAnsi"/>
                <w:sz w:val="22"/>
                <w:szCs w:val="22"/>
              </w:rPr>
              <w:t>pomocí proudové ochrany v kombinaci s kontaktní lištou</w:t>
            </w:r>
            <w:r w:rsidR="00F75C9C">
              <w:rPr>
                <w:rFonts w:asciiTheme="minorHAnsi" w:hAnsiTheme="minorHAnsi"/>
                <w:sz w:val="22"/>
                <w:szCs w:val="22"/>
              </w:rPr>
              <w:t xml:space="preserve"> </w:t>
            </w:r>
          </w:p>
          <w:p w14:paraId="1C1F800C" w14:textId="7B7F5F07" w:rsidR="00082577" w:rsidRPr="00B95D60" w:rsidRDefault="00F75C9C" w:rsidP="00660062">
            <w:pPr>
              <w:jc w:val="both"/>
              <w:rPr>
                <w:rFonts w:asciiTheme="minorHAnsi" w:hAnsiTheme="minorHAnsi"/>
                <w:sz w:val="22"/>
                <w:szCs w:val="22"/>
              </w:rPr>
            </w:pPr>
            <w:r>
              <w:rPr>
                <w:rFonts w:asciiTheme="minorHAnsi" w:hAnsiTheme="minorHAnsi"/>
                <w:sz w:val="22"/>
                <w:szCs w:val="22"/>
              </w:rPr>
              <w:t>a optickou závorou</w:t>
            </w:r>
            <w:r w:rsidR="00B95D60" w:rsidRPr="00B95D60">
              <w:rPr>
                <w:rFonts w:asciiTheme="minorHAnsi" w:hAnsiTheme="minorHAnsi"/>
                <w:sz w:val="22"/>
                <w:szCs w:val="22"/>
              </w:rPr>
              <w:t xml:space="preserve">, </w:t>
            </w:r>
            <w:r w:rsidR="00927BFB" w:rsidRPr="00B95D60">
              <w:rPr>
                <w:rFonts w:asciiTheme="minorHAnsi" w:hAnsiTheme="minorHAnsi"/>
                <w:sz w:val="22"/>
                <w:szCs w:val="22"/>
              </w:rPr>
              <w:t xml:space="preserve">s funkcí automatického otevření při kontaktu s překážkou. Po automatické reverzaci se dveře zcela otevřou a další pokus o uzavření je možný až po dalším použití ovládacího prvku pro zavírání řidičem. </w:t>
            </w:r>
          </w:p>
          <w:p w14:paraId="4E8DB654" w14:textId="77777777" w:rsidR="002D5167" w:rsidRDefault="00927BFB" w:rsidP="00F75C9C">
            <w:pPr>
              <w:jc w:val="both"/>
              <w:rPr>
                <w:rFonts w:asciiTheme="minorHAnsi" w:hAnsiTheme="minorHAnsi"/>
                <w:sz w:val="22"/>
                <w:szCs w:val="22"/>
              </w:rPr>
            </w:pPr>
            <w:r w:rsidRPr="00B95D60">
              <w:rPr>
                <w:rFonts w:asciiTheme="minorHAnsi" w:hAnsiTheme="minorHAnsi"/>
                <w:sz w:val="22"/>
                <w:szCs w:val="22"/>
              </w:rPr>
              <w:t xml:space="preserve">Dveře jsou </w:t>
            </w:r>
            <w:r w:rsidR="009F1457" w:rsidRPr="00CC3B2B">
              <w:rPr>
                <w:rFonts w:asciiTheme="minorHAnsi" w:hAnsiTheme="minorHAnsi"/>
                <w:sz w:val="22"/>
                <w:szCs w:val="22"/>
              </w:rPr>
              <w:t>dle ČSN EN 14752</w:t>
            </w:r>
            <w:r w:rsidR="004F0F7C" w:rsidRPr="00CC3B2B">
              <w:rPr>
                <w:rFonts w:asciiTheme="minorHAnsi" w:hAnsiTheme="minorHAnsi"/>
                <w:sz w:val="22"/>
                <w:szCs w:val="22"/>
              </w:rPr>
              <w:t xml:space="preserve"> přílohy J</w:t>
            </w:r>
            <w:r w:rsidR="009F1457">
              <w:rPr>
                <w:rFonts w:asciiTheme="minorHAnsi" w:hAnsiTheme="minorHAnsi"/>
                <w:sz w:val="22"/>
                <w:szCs w:val="22"/>
              </w:rPr>
              <w:t xml:space="preserve"> </w:t>
            </w:r>
            <w:r w:rsidRPr="00B95D60">
              <w:rPr>
                <w:rFonts w:asciiTheme="minorHAnsi" w:hAnsiTheme="minorHAnsi"/>
                <w:sz w:val="22"/>
                <w:szCs w:val="22"/>
              </w:rPr>
              <w:t xml:space="preserve">vybavené optickou závorou s možností automatického uzavírání jednotlivých dveří po uvolnění optické závory. </w:t>
            </w:r>
          </w:p>
          <w:p w14:paraId="50270FE7" w14:textId="77777777" w:rsidR="002D5167" w:rsidRDefault="00927BFB" w:rsidP="00F75C9C">
            <w:pPr>
              <w:jc w:val="both"/>
              <w:rPr>
                <w:rFonts w:asciiTheme="minorHAnsi" w:hAnsiTheme="minorHAnsi"/>
                <w:sz w:val="22"/>
                <w:szCs w:val="22"/>
              </w:rPr>
            </w:pPr>
            <w:r w:rsidRPr="00B95D60">
              <w:rPr>
                <w:rFonts w:asciiTheme="minorHAnsi" w:hAnsiTheme="minorHAnsi"/>
                <w:sz w:val="22"/>
                <w:szCs w:val="22"/>
              </w:rPr>
              <w:t>Zvuková signalizace</w:t>
            </w:r>
            <w:r w:rsidRPr="006C7275">
              <w:rPr>
                <w:rFonts w:asciiTheme="minorHAnsi" w:hAnsiTheme="minorHAnsi"/>
                <w:sz w:val="22"/>
                <w:szCs w:val="22"/>
              </w:rPr>
              <w:t xml:space="preserve"> před zavřením dveří ovládaná ručně řidičem a automaticky pokračující během zavírání dveří. </w:t>
            </w:r>
          </w:p>
          <w:p w14:paraId="3E0F590B" w14:textId="77777777" w:rsidR="00691CA0" w:rsidRDefault="00927BFB" w:rsidP="00F75C9C">
            <w:pPr>
              <w:jc w:val="both"/>
              <w:rPr>
                <w:rFonts w:asciiTheme="minorHAnsi" w:hAnsiTheme="minorHAnsi"/>
                <w:sz w:val="22"/>
                <w:szCs w:val="22"/>
              </w:rPr>
            </w:pPr>
            <w:r w:rsidRPr="006C7275">
              <w:rPr>
                <w:rFonts w:asciiTheme="minorHAnsi" w:hAnsiTheme="minorHAnsi"/>
                <w:sz w:val="22"/>
                <w:szCs w:val="22"/>
              </w:rPr>
              <w:t xml:space="preserve">Funkce: stisknutím tlačítka zavírání dveří se spouští zvuková a světelná výstražná signalizace, </w:t>
            </w:r>
          </w:p>
          <w:p w14:paraId="0D491931" w14:textId="77777777" w:rsidR="00691CA0" w:rsidRDefault="00927BFB" w:rsidP="00F75C9C">
            <w:pPr>
              <w:jc w:val="both"/>
              <w:rPr>
                <w:rFonts w:asciiTheme="minorHAnsi" w:hAnsiTheme="minorHAnsi"/>
                <w:sz w:val="22"/>
                <w:szCs w:val="22"/>
              </w:rPr>
            </w:pPr>
            <w:r w:rsidRPr="006C7275">
              <w:rPr>
                <w:rFonts w:asciiTheme="minorHAnsi" w:hAnsiTheme="minorHAnsi"/>
                <w:sz w:val="22"/>
                <w:szCs w:val="22"/>
              </w:rPr>
              <w:t xml:space="preserve">po uvolnění tlačítka zní světelná signalizace v předepsané délce před zahájením uzavírání dveří </w:t>
            </w:r>
          </w:p>
          <w:p w14:paraId="78D80A15" w14:textId="77777777" w:rsidR="00691CA0" w:rsidRDefault="00927BFB" w:rsidP="00F75C9C">
            <w:pPr>
              <w:jc w:val="both"/>
              <w:rPr>
                <w:rFonts w:asciiTheme="minorHAnsi" w:hAnsiTheme="minorHAnsi"/>
                <w:sz w:val="22"/>
                <w:szCs w:val="22"/>
              </w:rPr>
            </w:pPr>
            <w:r w:rsidRPr="006C7275">
              <w:rPr>
                <w:rFonts w:asciiTheme="minorHAnsi" w:hAnsiTheme="minorHAnsi"/>
                <w:sz w:val="22"/>
                <w:szCs w:val="22"/>
              </w:rPr>
              <w:t>a následně se dveře za pokračující zvukové a světelné signalizace zavřou. Signalizace jednotlivých dveří se vypíná automaticky při dovření dveří.</w:t>
            </w:r>
            <w:r>
              <w:rPr>
                <w:rFonts w:asciiTheme="minorHAnsi" w:hAnsiTheme="minorHAnsi"/>
                <w:sz w:val="22"/>
                <w:szCs w:val="22"/>
              </w:rPr>
              <w:t xml:space="preserve"> </w:t>
            </w:r>
            <w:r w:rsidRPr="006C7275">
              <w:rPr>
                <w:rFonts w:asciiTheme="minorHAnsi" w:hAnsiTheme="minorHAnsi"/>
                <w:sz w:val="22"/>
                <w:szCs w:val="22"/>
              </w:rPr>
              <w:t>Proces zavírání dveří musí být možný kdykoliv zastavit povelem k otevření dveří, přičemž dojde k otevření dveří okamžitě bez časové prodlevy.</w:t>
            </w:r>
            <w:r w:rsidR="00F75C9C">
              <w:rPr>
                <w:rFonts w:asciiTheme="minorHAnsi" w:hAnsiTheme="minorHAnsi"/>
                <w:sz w:val="22"/>
                <w:szCs w:val="22"/>
              </w:rPr>
              <w:t xml:space="preserve"> </w:t>
            </w:r>
          </w:p>
          <w:p w14:paraId="7F801C14" w14:textId="485826DF" w:rsidR="009F2FA1" w:rsidRDefault="00F75C9C" w:rsidP="00F75C9C">
            <w:pPr>
              <w:jc w:val="both"/>
              <w:rPr>
                <w:rFonts w:asciiTheme="minorHAnsi" w:hAnsiTheme="minorHAnsi"/>
                <w:sz w:val="22"/>
                <w:szCs w:val="22"/>
              </w:rPr>
            </w:pPr>
            <w:r>
              <w:rPr>
                <w:rFonts w:asciiTheme="minorHAnsi" w:hAnsiTheme="minorHAnsi"/>
                <w:sz w:val="22"/>
                <w:szCs w:val="22"/>
              </w:rPr>
              <w:t>Při automatickém uzavírání dveří zní před zavírání v u jednotlivých dveří zvuková signalizace předepsanou dobu a poté se dveře začnou zavírat, přičemž zvuková signalizace a zavírání dveří je přerušeno při detekci osoby ve dveřním prostoru optickou závorou nebo signalizace přestane znít po uzavření dveří. Po dobu akustické signalizace je činná i světelné výstražná signalizace.</w:t>
            </w:r>
          </w:p>
          <w:p w14:paraId="70C235A8" w14:textId="77777777" w:rsidR="004A21C0" w:rsidRDefault="004A21C0" w:rsidP="000050C9">
            <w:pPr>
              <w:jc w:val="both"/>
              <w:rPr>
                <w:rFonts w:asciiTheme="minorHAnsi" w:hAnsiTheme="minorHAnsi"/>
                <w:sz w:val="22"/>
                <w:szCs w:val="22"/>
              </w:rPr>
            </w:pPr>
            <w:r>
              <w:rPr>
                <w:rFonts w:asciiTheme="minorHAnsi" w:hAnsiTheme="minorHAnsi"/>
                <w:sz w:val="22"/>
                <w:szCs w:val="22"/>
              </w:rPr>
              <w:t xml:space="preserve">Dveře budou vybaveny světelnou doplňkovou LED lištou z vnitřní strany </w:t>
            </w:r>
            <w:r w:rsidR="000050C9">
              <w:rPr>
                <w:rFonts w:asciiTheme="minorHAnsi" w:hAnsiTheme="minorHAnsi"/>
                <w:sz w:val="22"/>
                <w:szCs w:val="22"/>
              </w:rPr>
              <w:t xml:space="preserve">skla podél hrany </w:t>
            </w:r>
            <w:r>
              <w:rPr>
                <w:rFonts w:asciiTheme="minorHAnsi" w:hAnsiTheme="minorHAnsi"/>
                <w:sz w:val="22"/>
                <w:szCs w:val="22"/>
              </w:rPr>
              <w:t>křídl</w:t>
            </w:r>
            <w:r w:rsidR="000050C9">
              <w:rPr>
                <w:rFonts w:asciiTheme="minorHAnsi" w:hAnsiTheme="minorHAnsi"/>
                <w:sz w:val="22"/>
                <w:szCs w:val="22"/>
              </w:rPr>
              <w:t>a</w:t>
            </w:r>
            <w:r>
              <w:rPr>
                <w:rFonts w:asciiTheme="minorHAnsi" w:hAnsiTheme="minorHAnsi"/>
                <w:sz w:val="22"/>
                <w:szCs w:val="22"/>
              </w:rPr>
              <w:t xml:space="preserve"> dveří</w:t>
            </w:r>
            <w:r w:rsidR="000050C9">
              <w:rPr>
                <w:rFonts w:asciiTheme="minorHAnsi" w:hAnsiTheme="minorHAnsi"/>
                <w:sz w:val="22"/>
                <w:szCs w:val="22"/>
              </w:rPr>
              <w:t xml:space="preserve">. </w:t>
            </w:r>
            <w:r>
              <w:rPr>
                <w:rFonts w:asciiTheme="minorHAnsi" w:hAnsiTheme="minorHAnsi"/>
                <w:sz w:val="22"/>
                <w:szCs w:val="22"/>
              </w:rPr>
              <w:t>Tato lišta bude signalizovat uvolnění dveří pro otevření cestujícími a také výstrahu a uzavírání dveří. Uvolnění dveří bude signalizováno zelenou barvou, výstraha a uzavírání dveří pak červenou barvou.</w:t>
            </w:r>
          </w:p>
        </w:tc>
      </w:tr>
      <w:tr w:rsidR="00D0321F" w14:paraId="305C37F2" w14:textId="77777777" w:rsidTr="00D0321F">
        <w:tc>
          <w:tcPr>
            <w:tcW w:w="1526" w:type="dxa"/>
          </w:tcPr>
          <w:p w14:paraId="1453672C" w14:textId="77777777" w:rsidR="00D0321F" w:rsidRDefault="00D0321F" w:rsidP="00D0321F">
            <w:pPr>
              <w:jc w:val="both"/>
              <w:rPr>
                <w:rFonts w:asciiTheme="minorHAnsi" w:hAnsiTheme="minorHAnsi"/>
                <w:sz w:val="22"/>
                <w:szCs w:val="22"/>
              </w:rPr>
            </w:pPr>
            <w:r>
              <w:rPr>
                <w:rFonts w:asciiTheme="minorHAnsi" w:hAnsiTheme="minorHAnsi"/>
                <w:sz w:val="22"/>
                <w:szCs w:val="22"/>
              </w:rPr>
              <w:t>Odpověď</w:t>
            </w:r>
          </w:p>
        </w:tc>
        <w:tc>
          <w:tcPr>
            <w:tcW w:w="8252" w:type="dxa"/>
          </w:tcPr>
          <w:p w14:paraId="5EA9BA48" w14:textId="77777777" w:rsidR="00D0321F" w:rsidRDefault="00D0321F" w:rsidP="00D0321F">
            <w:pPr>
              <w:jc w:val="both"/>
              <w:rPr>
                <w:rFonts w:asciiTheme="minorHAnsi" w:hAnsiTheme="minorHAnsi"/>
                <w:sz w:val="22"/>
                <w:szCs w:val="22"/>
              </w:rPr>
            </w:pPr>
            <w:r>
              <w:rPr>
                <w:rFonts w:asciiTheme="minorHAnsi" w:hAnsiTheme="minorHAnsi"/>
                <w:sz w:val="22"/>
                <w:szCs w:val="22"/>
              </w:rPr>
              <w:t>NE</w:t>
            </w:r>
          </w:p>
        </w:tc>
      </w:tr>
    </w:tbl>
    <w:p w14:paraId="5CDB05F2" w14:textId="77777777" w:rsidR="00582034" w:rsidRDefault="00582034"/>
    <w:tbl>
      <w:tblPr>
        <w:tblStyle w:val="Mkatabulky"/>
        <w:tblW w:w="0" w:type="auto"/>
        <w:tblLook w:val="04A0" w:firstRow="1" w:lastRow="0" w:firstColumn="1" w:lastColumn="0" w:noHBand="0" w:noVBand="1"/>
      </w:tblPr>
      <w:tblGrid>
        <w:gridCol w:w="1481"/>
        <w:gridCol w:w="7581"/>
      </w:tblGrid>
      <w:tr w:rsidR="004330CC" w14:paraId="090BDC7B" w14:textId="77777777" w:rsidTr="00082577">
        <w:tc>
          <w:tcPr>
            <w:tcW w:w="1481" w:type="dxa"/>
          </w:tcPr>
          <w:p w14:paraId="597FF63F" w14:textId="77777777" w:rsidR="004330CC" w:rsidRDefault="004330CC" w:rsidP="004330CC">
            <w:pPr>
              <w:jc w:val="both"/>
              <w:rPr>
                <w:rFonts w:asciiTheme="minorHAnsi" w:hAnsiTheme="minorHAnsi"/>
                <w:sz w:val="22"/>
                <w:szCs w:val="22"/>
              </w:rPr>
            </w:pPr>
            <w:r>
              <w:rPr>
                <w:rFonts w:asciiTheme="minorHAnsi" w:hAnsiTheme="minorHAnsi"/>
                <w:sz w:val="22"/>
                <w:szCs w:val="22"/>
              </w:rPr>
              <w:t>2.2.6.</w:t>
            </w:r>
          </w:p>
        </w:tc>
        <w:tc>
          <w:tcPr>
            <w:tcW w:w="7581" w:type="dxa"/>
          </w:tcPr>
          <w:p w14:paraId="1D16A6DB" w14:textId="77777777" w:rsidR="004330CC" w:rsidRDefault="004330CC" w:rsidP="004330CC">
            <w:pPr>
              <w:jc w:val="both"/>
              <w:rPr>
                <w:rFonts w:asciiTheme="minorHAnsi" w:hAnsiTheme="minorHAnsi"/>
                <w:sz w:val="22"/>
                <w:szCs w:val="22"/>
              </w:rPr>
            </w:pPr>
            <w:r>
              <w:rPr>
                <w:rFonts w:asciiTheme="minorHAnsi" w:hAnsiTheme="minorHAnsi"/>
                <w:sz w:val="22"/>
                <w:szCs w:val="22"/>
              </w:rPr>
              <w:t>Ovládání dveří</w:t>
            </w:r>
          </w:p>
        </w:tc>
      </w:tr>
      <w:tr w:rsidR="004330CC" w14:paraId="3C41DC53" w14:textId="77777777" w:rsidTr="00082577">
        <w:tc>
          <w:tcPr>
            <w:tcW w:w="9062" w:type="dxa"/>
            <w:gridSpan w:val="2"/>
          </w:tcPr>
          <w:p w14:paraId="1D9EAB77" w14:textId="77777777" w:rsidR="004062BB" w:rsidRDefault="00927BFB" w:rsidP="004330CC">
            <w:pPr>
              <w:jc w:val="both"/>
              <w:rPr>
                <w:rFonts w:asciiTheme="minorHAnsi" w:hAnsiTheme="minorHAnsi"/>
                <w:sz w:val="22"/>
                <w:szCs w:val="22"/>
              </w:rPr>
            </w:pPr>
            <w:r w:rsidRPr="006C7275">
              <w:rPr>
                <w:rFonts w:asciiTheme="minorHAnsi" w:hAnsiTheme="minorHAnsi"/>
                <w:sz w:val="22"/>
                <w:szCs w:val="22"/>
              </w:rPr>
              <w:t xml:space="preserve">Nouzové otevírání dveří (s výjimkou prvních dveří z venku) musí být zajištěno proti neúmyslné manipulaci ochranným krytem </w:t>
            </w:r>
            <w:r w:rsidR="00B95D60">
              <w:rPr>
                <w:rFonts w:asciiTheme="minorHAnsi" w:hAnsiTheme="minorHAnsi"/>
                <w:sz w:val="22"/>
                <w:szCs w:val="22"/>
              </w:rPr>
              <w:t xml:space="preserve">nebo možností zaplombování </w:t>
            </w:r>
            <w:r w:rsidRPr="006C7275">
              <w:rPr>
                <w:rFonts w:asciiTheme="minorHAnsi" w:hAnsiTheme="minorHAnsi"/>
                <w:sz w:val="22"/>
                <w:szCs w:val="22"/>
              </w:rPr>
              <w:t xml:space="preserve">umožňujícím identifikaci neoprávněné manipulace s ovladačem. Ovladač pro elektrické otevírání/zavírání 1. dveří z vnější </w:t>
            </w:r>
            <w:r w:rsidR="00082577">
              <w:rPr>
                <w:rFonts w:asciiTheme="minorHAnsi" w:hAnsiTheme="minorHAnsi"/>
                <w:sz w:val="22"/>
                <w:szCs w:val="22"/>
              </w:rPr>
              <w:t xml:space="preserve">pravé </w:t>
            </w:r>
            <w:r w:rsidRPr="006C7275">
              <w:rPr>
                <w:rFonts w:asciiTheme="minorHAnsi" w:hAnsiTheme="minorHAnsi"/>
                <w:sz w:val="22"/>
                <w:szCs w:val="22"/>
              </w:rPr>
              <w:t xml:space="preserve">strany je umístěn v uzamykatelné skříňce univerzálním čtyřhranem </w:t>
            </w:r>
            <w:r w:rsidRPr="00CC3B2B">
              <w:rPr>
                <w:rFonts w:asciiTheme="minorHAnsi" w:hAnsiTheme="minorHAnsi"/>
                <w:sz w:val="22"/>
                <w:szCs w:val="22"/>
              </w:rPr>
              <w:t>(8 mm</w:t>
            </w:r>
            <w:r w:rsidR="00841793" w:rsidRPr="00CC3B2B">
              <w:rPr>
                <w:rFonts w:asciiTheme="minorHAnsi" w:hAnsiTheme="minorHAnsi"/>
                <w:sz w:val="22"/>
                <w:szCs w:val="22"/>
              </w:rPr>
              <w:t xml:space="preserve"> systém DIRAK</w:t>
            </w:r>
            <w:r w:rsidRPr="00CC3B2B">
              <w:rPr>
                <w:rFonts w:asciiTheme="minorHAnsi" w:hAnsiTheme="minorHAnsi"/>
                <w:sz w:val="22"/>
                <w:szCs w:val="22"/>
              </w:rPr>
              <w:t>)</w:t>
            </w:r>
            <w:r w:rsidRPr="006C7275">
              <w:rPr>
                <w:rFonts w:asciiTheme="minorHAnsi" w:hAnsiTheme="minorHAnsi"/>
                <w:sz w:val="22"/>
                <w:szCs w:val="22"/>
              </w:rPr>
              <w:t xml:space="preserve"> ve výšce </w:t>
            </w:r>
          </w:p>
          <w:p w14:paraId="271601A6" w14:textId="7AEE28C3" w:rsidR="00F414DA" w:rsidRDefault="00927BFB" w:rsidP="004330CC">
            <w:pPr>
              <w:jc w:val="both"/>
              <w:rPr>
                <w:rFonts w:asciiTheme="minorHAnsi" w:hAnsiTheme="minorHAnsi"/>
                <w:sz w:val="22"/>
                <w:szCs w:val="22"/>
              </w:rPr>
            </w:pPr>
            <w:r w:rsidRPr="006C7275">
              <w:rPr>
                <w:rFonts w:asciiTheme="minorHAnsi" w:hAnsiTheme="minorHAnsi"/>
                <w:sz w:val="22"/>
                <w:szCs w:val="22"/>
              </w:rPr>
              <w:t xml:space="preserve">min 1000 mm nad TK. </w:t>
            </w:r>
            <w:r w:rsidR="00F414DA">
              <w:rPr>
                <w:rFonts w:asciiTheme="minorHAnsi" w:hAnsiTheme="minorHAnsi"/>
                <w:sz w:val="22"/>
                <w:szCs w:val="22"/>
              </w:rPr>
              <w:t xml:space="preserve">Tato skříňka nesmí být při otevření dveří překryta křídlem dveří. </w:t>
            </w:r>
            <w:r w:rsidR="00562848">
              <w:rPr>
                <w:rFonts w:asciiTheme="minorHAnsi" w:hAnsiTheme="minorHAnsi"/>
                <w:sz w:val="22"/>
                <w:szCs w:val="22"/>
              </w:rPr>
              <w:t>Alternativně může být použit jiný způsob otevírání 1. dveří např. pomocí čipu.</w:t>
            </w:r>
          </w:p>
          <w:p w14:paraId="124A022B" w14:textId="77777777" w:rsidR="0015452C" w:rsidRDefault="00927BFB" w:rsidP="004330CC">
            <w:pPr>
              <w:jc w:val="both"/>
              <w:rPr>
                <w:rFonts w:asciiTheme="minorHAnsi" w:hAnsiTheme="minorHAnsi"/>
                <w:sz w:val="22"/>
                <w:szCs w:val="22"/>
              </w:rPr>
            </w:pPr>
            <w:r w:rsidRPr="006C7275">
              <w:rPr>
                <w:rFonts w:asciiTheme="minorHAnsi" w:hAnsiTheme="minorHAnsi"/>
                <w:sz w:val="22"/>
                <w:szCs w:val="22"/>
              </w:rPr>
              <w:t>V kabině řidiče je možnost samostatného otevírání a uzavření 1. dveří (uzavření probíhá bez zvukové a světelné výstrahy).</w:t>
            </w:r>
          </w:p>
        </w:tc>
      </w:tr>
      <w:tr w:rsidR="004330CC" w14:paraId="0D558797" w14:textId="77777777" w:rsidTr="00082577">
        <w:tc>
          <w:tcPr>
            <w:tcW w:w="1481" w:type="dxa"/>
          </w:tcPr>
          <w:p w14:paraId="45AE388A" w14:textId="77777777" w:rsidR="004330CC" w:rsidRDefault="004330CC" w:rsidP="004330CC">
            <w:pPr>
              <w:jc w:val="both"/>
              <w:rPr>
                <w:rFonts w:asciiTheme="minorHAnsi" w:hAnsiTheme="minorHAnsi"/>
                <w:sz w:val="22"/>
                <w:szCs w:val="22"/>
              </w:rPr>
            </w:pPr>
            <w:r>
              <w:rPr>
                <w:rFonts w:asciiTheme="minorHAnsi" w:hAnsiTheme="minorHAnsi"/>
                <w:sz w:val="22"/>
                <w:szCs w:val="22"/>
              </w:rPr>
              <w:t>Odpověď</w:t>
            </w:r>
          </w:p>
        </w:tc>
        <w:tc>
          <w:tcPr>
            <w:tcW w:w="7581" w:type="dxa"/>
          </w:tcPr>
          <w:p w14:paraId="47BBDE8C" w14:textId="77777777" w:rsidR="004330CC" w:rsidRDefault="004330CC" w:rsidP="004330CC">
            <w:pPr>
              <w:jc w:val="both"/>
              <w:rPr>
                <w:rFonts w:asciiTheme="minorHAnsi" w:hAnsiTheme="minorHAnsi"/>
                <w:sz w:val="22"/>
                <w:szCs w:val="22"/>
              </w:rPr>
            </w:pPr>
            <w:r>
              <w:rPr>
                <w:rFonts w:asciiTheme="minorHAnsi" w:hAnsiTheme="minorHAnsi"/>
                <w:sz w:val="22"/>
                <w:szCs w:val="22"/>
              </w:rPr>
              <w:t>NE</w:t>
            </w:r>
          </w:p>
        </w:tc>
      </w:tr>
    </w:tbl>
    <w:p w14:paraId="253F6075" w14:textId="77777777" w:rsidR="00D0321F" w:rsidRDefault="00D0321F"/>
    <w:p w14:paraId="4E3A22CF" w14:textId="77777777" w:rsidR="004D4A1A" w:rsidRDefault="004D4A1A"/>
    <w:tbl>
      <w:tblPr>
        <w:tblStyle w:val="Mkatabulky"/>
        <w:tblW w:w="0" w:type="auto"/>
        <w:tblLook w:val="04A0" w:firstRow="1" w:lastRow="0" w:firstColumn="1" w:lastColumn="0" w:noHBand="0" w:noVBand="1"/>
      </w:tblPr>
      <w:tblGrid>
        <w:gridCol w:w="1483"/>
        <w:gridCol w:w="7579"/>
      </w:tblGrid>
      <w:tr w:rsidR="0015452C" w14:paraId="536C334D" w14:textId="77777777" w:rsidTr="0015452C">
        <w:tc>
          <w:tcPr>
            <w:tcW w:w="1526" w:type="dxa"/>
          </w:tcPr>
          <w:p w14:paraId="0B642F9D" w14:textId="77777777" w:rsidR="0015452C" w:rsidRDefault="0015452C" w:rsidP="0015452C">
            <w:pPr>
              <w:jc w:val="both"/>
              <w:rPr>
                <w:rFonts w:asciiTheme="minorHAnsi" w:hAnsiTheme="minorHAnsi"/>
                <w:sz w:val="22"/>
                <w:szCs w:val="22"/>
              </w:rPr>
            </w:pPr>
            <w:r>
              <w:rPr>
                <w:rFonts w:asciiTheme="minorHAnsi" w:hAnsiTheme="minorHAnsi"/>
                <w:sz w:val="22"/>
                <w:szCs w:val="22"/>
              </w:rPr>
              <w:lastRenderedPageBreak/>
              <w:t>2.2.7.</w:t>
            </w:r>
          </w:p>
        </w:tc>
        <w:tc>
          <w:tcPr>
            <w:tcW w:w="8252" w:type="dxa"/>
          </w:tcPr>
          <w:p w14:paraId="1D835BF9" w14:textId="77777777" w:rsidR="0015452C" w:rsidRDefault="00E63E45" w:rsidP="00927BFB">
            <w:pPr>
              <w:jc w:val="both"/>
              <w:rPr>
                <w:rFonts w:asciiTheme="minorHAnsi" w:hAnsiTheme="minorHAnsi"/>
                <w:sz w:val="22"/>
                <w:szCs w:val="22"/>
              </w:rPr>
            </w:pPr>
            <w:r>
              <w:rPr>
                <w:rFonts w:asciiTheme="minorHAnsi" w:hAnsiTheme="minorHAnsi"/>
                <w:sz w:val="22"/>
                <w:szCs w:val="22"/>
              </w:rPr>
              <w:t xml:space="preserve">Lak </w:t>
            </w:r>
            <w:r w:rsidR="00927BFB">
              <w:rPr>
                <w:rFonts w:asciiTheme="minorHAnsi" w:hAnsiTheme="minorHAnsi"/>
                <w:sz w:val="22"/>
                <w:szCs w:val="22"/>
              </w:rPr>
              <w:t>skříně</w:t>
            </w:r>
          </w:p>
        </w:tc>
      </w:tr>
      <w:tr w:rsidR="0015452C" w14:paraId="01CD8E4C" w14:textId="77777777" w:rsidTr="0015452C">
        <w:tc>
          <w:tcPr>
            <w:tcW w:w="9778" w:type="dxa"/>
            <w:gridSpan w:val="2"/>
          </w:tcPr>
          <w:p w14:paraId="78F8F4A0" w14:textId="77777777" w:rsidR="0015452C" w:rsidRDefault="00927BFB" w:rsidP="00B95D60">
            <w:pPr>
              <w:jc w:val="both"/>
              <w:rPr>
                <w:rFonts w:asciiTheme="minorHAnsi" w:hAnsiTheme="minorHAnsi"/>
                <w:sz w:val="22"/>
                <w:szCs w:val="22"/>
              </w:rPr>
            </w:pPr>
            <w:r w:rsidRPr="006C7275">
              <w:rPr>
                <w:rFonts w:asciiTheme="minorHAnsi" w:hAnsiTheme="minorHAnsi"/>
                <w:sz w:val="22"/>
                <w:szCs w:val="22"/>
              </w:rPr>
              <w:t xml:space="preserve">Životnost laku nejméně 12 let při mytí v automatických myčkách s rotačními kartáči. Barevné provedení </w:t>
            </w:r>
            <w:r w:rsidR="00B95D60">
              <w:rPr>
                <w:rFonts w:asciiTheme="minorHAnsi" w:hAnsiTheme="minorHAnsi"/>
                <w:sz w:val="22"/>
                <w:szCs w:val="22"/>
              </w:rPr>
              <w:t>dle design manuálu DPMB</w:t>
            </w:r>
            <w:r w:rsidRPr="006C7275">
              <w:rPr>
                <w:rFonts w:asciiTheme="minorHAnsi" w:hAnsiTheme="minorHAnsi"/>
                <w:sz w:val="22"/>
                <w:szCs w:val="22"/>
              </w:rPr>
              <w:t>, konkrétní barevné schéma podléhá schválení zadavatele.</w:t>
            </w:r>
          </w:p>
        </w:tc>
      </w:tr>
      <w:tr w:rsidR="0015452C" w14:paraId="1E9A68BF" w14:textId="77777777" w:rsidTr="0015452C">
        <w:tc>
          <w:tcPr>
            <w:tcW w:w="1526" w:type="dxa"/>
          </w:tcPr>
          <w:p w14:paraId="45D8A9F0" w14:textId="77777777" w:rsidR="0015452C" w:rsidRDefault="0015452C" w:rsidP="0015452C">
            <w:pPr>
              <w:jc w:val="both"/>
              <w:rPr>
                <w:rFonts w:asciiTheme="minorHAnsi" w:hAnsiTheme="minorHAnsi"/>
                <w:sz w:val="22"/>
                <w:szCs w:val="22"/>
              </w:rPr>
            </w:pPr>
            <w:r>
              <w:rPr>
                <w:rFonts w:asciiTheme="minorHAnsi" w:hAnsiTheme="minorHAnsi"/>
                <w:sz w:val="22"/>
                <w:szCs w:val="22"/>
              </w:rPr>
              <w:t>Odpověď</w:t>
            </w:r>
          </w:p>
        </w:tc>
        <w:tc>
          <w:tcPr>
            <w:tcW w:w="8252" w:type="dxa"/>
          </w:tcPr>
          <w:p w14:paraId="23FC3C1A" w14:textId="77777777" w:rsidR="0015452C" w:rsidRDefault="00E63E45" w:rsidP="0015452C">
            <w:pPr>
              <w:jc w:val="both"/>
              <w:rPr>
                <w:rFonts w:asciiTheme="minorHAnsi" w:hAnsiTheme="minorHAnsi"/>
                <w:sz w:val="22"/>
                <w:szCs w:val="22"/>
              </w:rPr>
            </w:pPr>
            <w:r>
              <w:rPr>
                <w:rFonts w:asciiTheme="minorHAnsi" w:hAnsiTheme="minorHAnsi"/>
                <w:sz w:val="22"/>
                <w:szCs w:val="22"/>
              </w:rPr>
              <w:t>NE</w:t>
            </w:r>
          </w:p>
        </w:tc>
      </w:tr>
    </w:tbl>
    <w:p w14:paraId="24B11CD0" w14:textId="77777777" w:rsidR="00D0321F" w:rsidRDefault="00D0321F"/>
    <w:tbl>
      <w:tblPr>
        <w:tblStyle w:val="Mkatabulky"/>
        <w:tblW w:w="0" w:type="auto"/>
        <w:tblLook w:val="04A0" w:firstRow="1" w:lastRow="0" w:firstColumn="1" w:lastColumn="0" w:noHBand="0" w:noVBand="1"/>
      </w:tblPr>
      <w:tblGrid>
        <w:gridCol w:w="1481"/>
        <w:gridCol w:w="7581"/>
      </w:tblGrid>
      <w:tr w:rsidR="008E0A5E" w14:paraId="40868F30" w14:textId="77777777" w:rsidTr="008E0A5E">
        <w:tc>
          <w:tcPr>
            <w:tcW w:w="1526" w:type="dxa"/>
          </w:tcPr>
          <w:p w14:paraId="39AB1E98" w14:textId="77777777" w:rsidR="008E0A5E" w:rsidRDefault="008E0A5E" w:rsidP="008E0A5E">
            <w:pPr>
              <w:jc w:val="both"/>
              <w:rPr>
                <w:rFonts w:asciiTheme="minorHAnsi" w:hAnsiTheme="minorHAnsi"/>
                <w:sz w:val="22"/>
                <w:szCs w:val="22"/>
              </w:rPr>
            </w:pPr>
            <w:r>
              <w:rPr>
                <w:rFonts w:asciiTheme="minorHAnsi" w:hAnsiTheme="minorHAnsi"/>
                <w:sz w:val="22"/>
                <w:szCs w:val="22"/>
              </w:rPr>
              <w:t>2.2.8.</w:t>
            </w:r>
          </w:p>
        </w:tc>
        <w:tc>
          <w:tcPr>
            <w:tcW w:w="8252" w:type="dxa"/>
          </w:tcPr>
          <w:p w14:paraId="74C18E8C" w14:textId="77777777" w:rsidR="008E0A5E" w:rsidRDefault="008E0A5E" w:rsidP="008E0A5E">
            <w:pPr>
              <w:jc w:val="both"/>
              <w:rPr>
                <w:rFonts w:asciiTheme="minorHAnsi" w:hAnsiTheme="minorHAnsi"/>
                <w:sz w:val="22"/>
                <w:szCs w:val="22"/>
              </w:rPr>
            </w:pPr>
            <w:r>
              <w:rPr>
                <w:rFonts w:asciiTheme="minorHAnsi" w:hAnsiTheme="minorHAnsi"/>
                <w:sz w:val="22"/>
                <w:szCs w:val="22"/>
              </w:rPr>
              <w:t>Držáky praporků</w:t>
            </w:r>
          </w:p>
        </w:tc>
      </w:tr>
      <w:tr w:rsidR="008E0A5E" w14:paraId="1EAAAAEA" w14:textId="77777777" w:rsidTr="008E0A5E">
        <w:tc>
          <w:tcPr>
            <w:tcW w:w="9778" w:type="dxa"/>
            <w:gridSpan w:val="2"/>
          </w:tcPr>
          <w:p w14:paraId="7AFFFCDE" w14:textId="77777777" w:rsidR="004062BB" w:rsidRDefault="00240B6D" w:rsidP="00562848">
            <w:pPr>
              <w:jc w:val="both"/>
              <w:rPr>
                <w:rFonts w:asciiTheme="minorHAnsi" w:hAnsiTheme="minorHAnsi"/>
                <w:sz w:val="22"/>
                <w:szCs w:val="22"/>
              </w:rPr>
            </w:pPr>
            <w:r w:rsidRPr="00CC3B2B">
              <w:rPr>
                <w:rFonts w:asciiTheme="minorHAnsi" w:hAnsiTheme="minorHAnsi"/>
                <w:sz w:val="22"/>
                <w:szCs w:val="22"/>
              </w:rPr>
              <w:t xml:space="preserve">Držáky praporků jsou instalovány na </w:t>
            </w:r>
            <w:r w:rsidR="00562848" w:rsidRPr="00CC3B2B">
              <w:rPr>
                <w:rFonts w:asciiTheme="minorHAnsi" w:hAnsiTheme="minorHAnsi"/>
                <w:sz w:val="22"/>
                <w:szCs w:val="22"/>
              </w:rPr>
              <w:t>střeše předního čela</w:t>
            </w:r>
            <w:r w:rsidRPr="00CC3B2B">
              <w:rPr>
                <w:rFonts w:asciiTheme="minorHAnsi" w:hAnsiTheme="minorHAnsi"/>
                <w:sz w:val="22"/>
                <w:szCs w:val="22"/>
              </w:rPr>
              <w:t xml:space="preserve"> vozu. </w:t>
            </w:r>
            <w:r w:rsidR="00917B96" w:rsidRPr="00CC3B2B">
              <w:rPr>
                <w:rFonts w:asciiTheme="minorHAnsi" w:hAnsiTheme="minorHAnsi"/>
                <w:sz w:val="22"/>
                <w:szCs w:val="22"/>
              </w:rPr>
              <w:t xml:space="preserve">Otvor pro umístění praporku musí mít průměr 9 mm, hloubku minimálně 75 mm a 15 mm od vrchní části je střed závitu pro zajišťovací šroub velikosti M5. Držák musí mít na spodním konci otvor na odtok dešťové vody. </w:t>
            </w:r>
            <w:r w:rsidRPr="00CC3B2B">
              <w:rPr>
                <w:rFonts w:asciiTheme="minorHAnsi" w:hAnsiTheme="minorHAnsi"/>
                <w:sz w:val="22"/>
                <w:szCs w:val="22"/>
              </w:rPr>
              <w:t xml:space="preserve">Umístění </w:t>
            </w:r>
          </w:p>
          <w:p w14:paraId="053007DF" w14:textId="6B24B9FD" w:rsidR="008E0A5E" w:rsidRDefault="00240B6D" w:rsidP="00562848">
            <w:pPr>
              <w:jc w:val="both"/>
              <w:rPr>
                <w:rFonts w:asciiTheme="minorHAnsi" w:hAnsiTheme="minorHAnsi"/>
                <w:sz w:val="22"/>
                <w:szCs w:val="22"/>
              </w:rPr>
            </w:pPr>
            <w:r w:rsidRPr="00CC3B2B">
              <w:rPr>
                <w:rFonts w:asciiTheme="minorHAnsi" w:hAnsiTheme="minorHAnsi"/>
                <w:sz w:val="22"/>
                <w:szCs w:val="22"/>
              </w:rPr>
              <w:t>a provedení podléhá schválení Zadavatele.</w:t>
            </w:r>
          </w:p>
        </w:tc>
      </w:tr>
      <w:tr w:rsidR="008E0A5E" w14:paraId="109D26E6" w14:textId="77777777" w:rsidTr="008E0A5E">
        <w:tc>
          <w:tcPr>
            <w:tcW w:w="1526" w:type="dxa"/>
          </w:tcPr>
          <w:p w14:paraId="146B8FA1" w14:textId="77777777" w:rsidR="008E0A5E" w:rsidRDefault="008E0A5E" w:rsidP="008E0A5E">
            <w:pPr>
              <w:jc w:val="both"/>
              <w:rPr>
                <w:rFonts w:asciiTheme="minorHAnsi" w:hAnsiTheme="minorHAnsi"/>
                <w:sz w:val="22"/>
                <w:szCs w:val="22"/>
              </w:rPr>
            </w:pPr>
            <w:r>
              <w:rPr>
                <w:rFonts w:asciiTheme="minorHAnsi" w:hAnsiTheme="minorHAnsi"/>
                <w:sz w:val="22"/>
                <w:szCs w:val="22"/>
              </w:rPr>
              <w:t>Odpověď</w:t>
            </w:r>
          </w:p>
        </w:tc>
        <w:tc>
          <w:tcPr>
            <w:tcW w:w="8252" w:type="dxa"/>
          </w:tcPr>
          <w:p w14:paraId="7D71C4F0" w14:textId="77777777" w:rsidR="008E0A5E" w:rsidRDefault="008E0A5E" w:rsidP="008E0A5E">
            <w:pPr>
              <w:jc w:val="both"/>
              <w:rPr>
                <w:rFonts w:asciiTheme="minorHAnsi" w:hAnsiTheme="minorHAnsi"/>
                <w:sz w:val="22"/>
                <w:szCs w:val="22"/>
              </w:rPr>
            </w:pPr>
            <w:r>
              <w:rPr>
                <w:rFonts w:asciiTheme="minorHAnsi" w:hAnsiTheme="minorHAnsi"/>
                <w:sz w:val="22"/>
                <w:szCs w:val="22"/>
              </w:rPr>
              <w:t>NE</w:t>
            </w:r>
          </w:p>
        </w:tc>
      </w:tr>
    </w:tbl>
    <w:p w14:paraId="77E9F4D5" w14:textId="77777777" w:rsidR="008E0A5E" w:rsidRDefault="008E0A5E"/>
    <w:tbl>
      <w:tblPr>
        <w:tblStyle w:val="Mkatabulky"/>
        <w:tblW w:w="0" w:type="auto"/>
        <w:tblLook w:val="04A0" w:firstRow="1" w:lastRow="0" w:firstColumn="1" w:lastColumn="0" w:noHBand="0" w:noVBand="1"/>
      </w:tblPr>
      <w:tblGrid>
        <w:gridCol w:w="1482"/>
        <w:gridCol w:w="7580"/>
      </w:tblGrid>
      <w:tr w:rsidR="00240B6D" w14:paraId="61398D24" w14:textId="77777777" w:rsidTr="00240B6D">
        <w:tc>
          <w:tcPr>
            <w:tcW w:w="1526" w:type="dxa"/>
          </w:tcPr>
          <w:p w14:paraId="656280D2" w14:textId="77777777" w:rsidR="00240B6D" w:rsidRDefault="00240B6D" w:rsidP="00240B6D">
            <w:pPr>
              <w:jc w:val="both"/>
              <w:rPr>
                <w:rFonts w:asciiTheme="minorHAnsi" w:hAnsiTheme="minorHAnsi"/>
                <w:sz w:val="22"/>
                <w:szCs w:val="22"/>
              </w:rPr>
            </w:pPr>
            <w:r>
              <w:rPr>
                <w:rFonts w:asciiTheme="minorHAnsi" w:hAnsiTheme="minorHAnsi"/>
                <w:sz w:val="22"/>
                <w:szCs w:val="22"/>
              </w:rPr>
              <w:t>2.2.9.</w:t>
            </w:r>
          </w:p>
        </w:tc>
        <w:tc>
          <w:tcPr>
            <w:tcW w:w="8252" w:type="dxa"/>
          </w:tcPr>
          <w:p w14:paraId="0EF4D26E" w14:textId="77777777" w:rsidR="00240B6D" w:rsidRDefault="00240B6D" w:rsidP="00240B6D">
            <w:pPr>
              <w:jc w:val="both"/>
              <w:rPr>
                <w:rFonts w:asciiTheme="minorHAnsi" w:hAnsiTheme="minorHAnsi"/>
                <w:sz w:val="22"/>
                <w:szCs w:val="22"/>
              </w:rPr>
            </w:pPr>
            <w:r>
              <w:rPr>
                <w:rFonts w:asciiTheme="minorHAnsi" w:hAnsiTheme="minorHAnsi"/>
                <w:sz w:val="22"/>
                <w:szCs w:val="22"/>
              </w:rPr>
              <w:t>Zpětná zrcátka</w:t>
            </w:r>
          </w:p>
        </w:tc>
      </w:tr>
      <w:tr w:rsidR="00240B6D" w14:paraId="2F835F0F" w14:textId="77777777" w:rsidTr="00240B6D">
        <w:tc>
          <w:tcPr>
            <w:tcW w:w="9778" w:type="dxa"/>
            <w:gridSpan w:val="2"/>
          </w:tcPr>
          <w:p w14:paraId="77E88D58" w14:textId="2A52B7F7" w:rsidR="00DF54A1" w:rsidRDefault="00287401" w:rsidP="00BB55C2">
            <w:pPr>
              <w:jc w:val="both"/>
              <w:rPr>
                <w:rFonts w:asciiTheme="minorHAnsi" w:hAnsiTheme="minorHAnsi"/>
                <w:sz w:val="22"/>
                <w:szCs w:val="22"/>
              </w:rPr>
            </w:pPr>
            <w:r w:rsidRPr="006C7275">
              <w:rPr>
                <w:rFonts w:asciiTheme="minorHAnsi" w:hAnsiTheme="minorHAnsi"/>
                <w:sz w:val="22"/>
                <w:szCs w:val="22"/>
              </w:rPr>
              <w:t xml:space="preserve">Levé i pravé zpětné zrcátko elektricky ovládané, </w:t>
            </w:r>
            <w:r w:rsidRPr="00530C8C">
              <w:rPr>
                <w:rFonts w:asciiTheme="minorHAnsi" w:hAnsiTheme="minorHAnsi"/>
                <w:sz w:val="22"/>
                <w:szCs w:val="22"/>
              </w:rPr>
              <w:t>vyhřívané</w:t>
            </w:r>
            <w:r w:rsidR="00DF54A1" w:rsidRPr="00530C8C">
              <w:rPr>
                <w:rFonts w:asciiTheme="minorHAnsi" w:hAnsiTheme="minorHAnsi"/>
                <w:sz w:val="22"/>
                <w:szCs w:val="22"/>
              </w:rPr>
              <w:t xml:space="preserve"> včetně elektricky sklopných výložníků</w:t>
            </w:r>
            <w:r w:rsidRPr="00530C8C">
              <w:rPr>
                <w:rFonts w:asciiTheme="minorHAnsi" w:hAnsiTheme="minorHAnsi"/>
                <w:sz w:val="22"/>
                <w:szCs w:val="22"/>
              </w:rPr>
              <w:t xml:space="preserve">, pravé vnější zpětné zrcátko umístěné tak, aby bylo vidět na zadní dveře </w:t>
            </w:r>
            <w:r w:rsidR="00AF76C0" w:rsidRPr="00530C8C">
              <w:rPr>
                <w:rFonts w:asciiTheme="minorHAnsi" w:hAnsiTheme="minorHAnsi"/>
                <w:sz w:val="22"/>
                <w:szCs w:val="22"/>
              </w:rPr>
              <w:t xml:space="preserve">i </w:t>
            </w:r>
            <w:r w:rsidRPr="00530C8C">
              <w:rPr>
                <w:rFonts w:asciiTheme="minorHAnsi" w:hAnsiTheme="minorHAnsi"/>
                <w:sz w:val="22"/>
                <w:szCs w:val="22"/>
              </w:rPr>
              <w:t xml:space="preserve">při otevřených předních dveřích. Pravé zrcátko </w:t>
            </w:r>
            <w:r w:rsidR="00383663">
              <w:rPr>
                <w:rFonts w:asciiTheme="minorHAnsi" w:hAnsiTheme="minorHAnsi"/>
                <w:sz w:val="22"/>
                <w:szCs w:val="22"/>
              </w:rPr>
              <w:t>mů</w:t>
            </w:r>
            <w:r w:rsidR="00AF76C0" w:rsidRPr="00530C8C">
              <w:rPr>
                <w:rFonts w:asciiTheme="minorHAnsi" w:hAnsiTheme="minorHAnsi"/>
                <w:sz w:val="22"/>
                <w:szCs w:val="22"/>
              </w:rPr>
              <w:t xml:space="preserve">že být </w:t>
            </w:r>
            <w:r w:rsidRPr="00530C8C">
              <w:rPr>
                <w:rFonts w:asciiTheme="minorHAnsi" w:hAnsiTheme="minorHAnsi"/>
                <w:sz w:val="22"/>
                <w:szCs w:val="22"/>
              </w:rPr>
              <w:t>doplněno o zrcátko umožňující výhled</w:t>
            </w:r>
            <w:r w:rsidRPr="00AF76C0">
              <w:rPr>
                <w:rFonts w:asciiTheme="minorHAnsi" w:hAnsiTheme="minorHAnsi"/>
                <w:sz w:val="22"/>
                <w:szCs w:val="22"/>
              </w:rPr>
              <w:t xml:space="preserve"> bezprostředně před vozidlo</w:t>
            </w:r>
            <w:r w:rsidR="002E003C">
              <w:rPr>
                <w:rFonts w:asciiTheme="minorHAnsi" w:hAnsiTheme="minorHAnsi"/>
                <w:sz w:val="22"/>
                <w:szCs w:val="22"/>
              </w:rPr>
              <w:t>. Zpětné zrcátka musí mít možnost nouzového ručního sklopení v případě nefu</w:t>
            </w:r>
            <w:r w:rsidR="00841793">
              <w:rPr>
                <w:rFonts w:asciiTheme="minorHAnsi" w:hAnsiTheme="minorHAnsi"/>
                <w:sz w:val="22"/>
                <w:szCs w:val="22"/>
              </w:rPr>
              <w:t>n</w:t>
            </w:r>
            <w:r w:rsidR="002E003C">
              <w:rPr>
                <w:rFonts w:asciiTheme="minorHAnsi" w:hAnsiTheme="minorHAnsi"/>
                <w:sz w:val="22"/>
                <w:szCs w:val="22"/>
              </w:rPr>
              <w:t>kční sítě 24V nebo nadřazeného řídícího systému.</w:t>
            </w:r>
            <w:r w:rsidRPr="00AF76C0">
              <w:rPr>
                <w:rFonts w:asciiTheme="minorHAnsi" w:hAnsiTheme="minorHAnsi"/>
                <w:sz w:val="22"/>
                <w:szCs w:val="22"/>
              </w:rPr>
              <w:t xml:space="preserve"> </w:t>
            </w:r>
          </w:p>
        </w:tc>
      </w:tr>
      <w:tr w:rsidR="00240B6D" w14:paraId="6FEE5E15" w14:textId="77777777" w:rsidTr="00240B6D">
        <w:tc>
          <w:tcPr>
            <w:tcW w:w="1526" w:type="dxa"/>
          </w:tcPr>
          <w:p w14:paraId="5DE2801D" w14:textId="77777777" w:rsidR="00240B6D" w:rsidRDefault="00240B6D" w:rsidP="00240B6D">
            <w:pPr>
              <w:jc w:val="both"/>
              <w:rPr>
                <w:rFonts w:asciiTheme="minorHAnsi" w:hAnsiTheme="minorHAnsi"/>
                <w:sz w:val="22"/>
                <w:szCs w:val="22"/>
              </w:rPr>
            </w:pPr>
            <w:r>
              <w:rPr>
                <w:rFonts w:asciiTheme="minorHAnsi" w:hAnsiTheme="minorHAnsi"/>
                <w:sz w:val="22"/>
                <w:szCs w:val="22"/>
              </w:rPr>
              <w:t>Odpověď</w:t>
            </w:r>
          </w:p>
        </w:tc>
        <w:tc>
          <w:tcPr>
            <w:tcW w:w="8252" w:type="dxa"/>
          </w:tcPr>
          <w:p w14:paraId="5559C52E" w14:textId="77777777" w:rsidR="00240B6D" w:rsidRDefault="00240B6D" w:rsidP="00240B6D">
            <w:pPr>
              <w:jc w:val="both"/>
              <w:rPr>
                <w:rFonts w:asciiTheme="minorHAnsi" w:hAnsiTheme="minorHAnsi"/>
                <w:sz w:val="22"/>
                <w:szCs w:val="22"/>
              </w:rPr>
            </w:pPr>
            <w:r>
              <w:rPr>
                <w:rFonts w:asciiTheme="minorHAnsi" w:hAnsiTheme="minorHAnsi"/>
                <w:sz w:val="22"/>
                <w:szCs w:val="22"/>
              </w:rPr>
              <w:t>NE</w:t>
            </w:r>
          </w:p>
        </w:tc>
      </w:tr>
    </w:tbl>
    <w:p w14:paraId="269C4CCF" w14:textId="77777777" w:rsidR="000C71A9" w:rsidRDefault="000C71A9"/>
    <w:tbl>
      <w:tblPr>
        <w:tblStyle w:val="Mkatabulky"/>
        <w:tblW w:w="0" w:type="auto"/>
        <w:tblLook w:val="04A0" w:firstRow="1" w:lastRow="0" w:firstColumn="1" w:lastColumn="0" w:noHBand="0" w:noVBand="1"/>
      </w:tblPr>
      <w:tblGrid>
        <w:gridCol w:w="1481"/>
        <w:gridCol w:w="7581"/>
      </w:tblGrid>
      <w:tr w:rsidR="00240B6D" w14:paraId="59E83165" w14:textId="77777777" w:rsidTr="00240B6D">
        <w:tc>
          <w:tcPr>
            <w:tcW w:w="1526" w:type="dxa"/>
          </w:tcPr>
          <w:p w14:paraId="553B5A5E" w14:textId="77777777" w:rsidR="00240B6D" w:rsidRDefault="00240B6D" w:rsidP="00240B6D">
            <w:pPr>
              <w:jc w:val="both"/>
              <w:rPr>
                <w:rFonts w:asciiTheme="minorHAnsi" w:hAnsiTheme="minorHAnsi"/>
                <w:sz w:val="22"/>
                <w:szCs w:val="22"/>
              </w:rPr>
            </w:pPr>
            <w:r>
              <w:rPr>
                <w:rFonts w:asciiTheme="minorHAnsi" w:hAnsiTheme="minorHAnsi"/>
                <w:sz w:val="22"/>
                <w:szCs w:val="22"/>
              </w:rPr>
              <w:t>2.2.10.</w:t>
            </w:r>
          </w:p>
        </w:tc>
        <w:tc>
          <w:tcPr>
            <w:tcW w:w="8252" w:type="dxa"/>
          </w:tcPr>
          <w:p w14:paraId="6106B8B0" w14:textId="77777777" w:rsidR="00240B6D" w:rsidRDefault="00240B6D" w:rsidP="00240B6D">
            <w:pPr>
              <w:jc w:val="both"/>
              <w:rPr>
                <w:rFonts w:asciiTheme="minorHAnsi" w:hAnsiTheme="minorHAnsi"/>
                <w:sz w:val="22"/>
                <w:szCs w:val="22"/>
              </w:rPr>
            </w:pPr>
            <w:r>
              <w:rPr>
                <w:rFonts w:asciiTheme="minorHAnsi" w:hAnsiTheme="minorHAnsi"/>
                <w:sz w:val="22"/>
                <w:szCs w:val="22"/>
              </w:rPr>
              <w:t>Vnější osvětlení vozidla</w:t>
            </w:r>
          </w:p>
        </w:tc>
      </w:tr>
      <w:tr w:rsidR="00240B6D" w14:paraId="30B5FAFB" w14:textId="77777777" w:rsidTr="00240B6D">
        <w:tc>
          <w:tcPr>
            <w:tcW w:w="9778" w:type="dxa"/>
            <w:gridSpan w:val="2"/>
          </w:tcPr>
          <w:p w14:paraId="3BBBDA64" w14:textId="77777777" w:rsidR="00B63162" w:rsidRDefault="00287401" w:rsidP="00240B6D">
            <w:pPr>
              <w:jc w:val="both"/>
              <w:rPr>
                <w:rFonts w:asciiTheme="minorHAnsi" w:hAnsiTheme="minorHAnsi"/>
                <w:sz w:val="22"/>
                <w:szCs w:val="22"/>
              </w:rPr>
            </w:pPr>
            <w:r w:rsidRPr="006C7275">
              <w:rPr>
                <w:rFonts w:asciiTheme="minorHAnsi" w:hAnsiTheme="minorHAnsi"/>
                <w:sz w:val="22"/>
                <w:szCs w:val="22"/>
              </w:rPr>
              <w:t xml:space="preserve">Osvětlení vozidla (obrysová, brzdová, směrová, denní, </w:t>
            </w:r>
            <w:r w:rsidR="00AF76C0">
              <w:rPr>
                <w:rFonts w:asciiTheme="minorHAnsi" w:hAnsiTheme="minorHAnsi"/>
                <w:sz w:val="22"/>
                <w:szCs w:val="22"/>
              </w:rPr>
              <w:t xml:space="preserve">mlhová, </w:t>
            </w:r>
            <w:r w:rsidRPr="006C7275">
              <w:rPr>
                <w:rFonts w:asciiTheme="minorHAnsi" w:hAnsiTheme="minorHAnsi"/>
                <w:sz w:val="22"/>
                <w:szCs w:val="22"/>
              </w:rPr>
              <w:t xml:space="preserve">zpětná světla) jsou </w:t>
            </w:r>
            <w:r w:rsidR="00806EBD">
              <w:rPr>
                <w:rFonts w:asciiTheme="minorHAnsi" w:hAnsiTheme="minorHAnsi"/>
                <w:sz w:val="22"/>
                <w:szCs w:val="22"/>
              </w:rPr>
              <w:t xml:space="preserve">v provedení </w:t>
            </w:r>
            <w:r w:rsidRPr="006C7275">
              <w:rPr>
                <w:rFonts w:asciiTheme="minorHAnsi" w:hAnsiTheme="minorHAnsi"/>
                <w:sz w:val="22"/>
                <w:szCs w:val="22"/>
              </w:rPr>
              <w:t>LED.</w:t>
            </w:r>
          </w:p>
        </w:tc>
      </w:tr>
      <w:tr w:rsidR="00240B6D" w14:paraId="7B16D8C0" w14:textId="77777777" w:rsidTr="00240B6D">
        <w:tc>
          <w:tcPr>
            <w:tcW w:w="1526" w:type="dxa"/>
          </w:tcPr>
          <w:p w14:paraId="506A420E" w14:textId="77777777" w:rsidR="00240B6D" w:rsidRDefault="00240B6D" w:rsidP="00240B6D">
            <w:pPr>
              <w:jc w:val="both"/>
              <w:rPr>
                <w:rFonts w:asciiTheme="minorHAnsi" w:hAnsiTheme="minorHAnsi"/>
                <w:sz w:val="22"/>
                <w:szCs w:val="22"/>
              </w:rPr>
            </w:pPr>
            <w:r>
              <w:rPr>
                <w:rFonts w:asciiTheme="minorHAnsi" w:hAnsiTheme="minorHAnsi"/>
                <w:sz w:val="22"/>
                <w:szCs w:val="22"/>
              </w:rPr>
              <w:t>Odpověď</w:t>
            </w:r>
          </w:p>
        </w:tc>
        <w:tc>
          <w:tcPr>
            <w:tcW w:w="8252" w:type="dxa"/>
          </w:tcPr>
          <w:p w14:paraId="1774E8E2" w14:textId="77777777" w:rsidR="00240B6D" w:rsidRDefault="00240B6D" w:rsidP="00240B6D">
            <w:pPr>
              <w:jc w:val="both"/>
              <w:rPr>
                <w:rFonts w:asciiTheme="minorHAnsi" w:hAnsiTheme="minorHAnsi"/>
                <w:sz w:val="22"/>
                <w:szCs w:val="22"/>
              </w:rPr>
            </w:pPr>
            <w:r>
              <w:rPr>
                <w:rFonts w:asciiTheme="minorHAnsi" w:hAnsiTheme="minorHAnsi"/>
                <w:sz w:val="22"/>
                <w:szCs w:val="22"/>
              </w:rPr>
              <w:t>NE</w:t>
            </w:r>
          </w:p>
        </w:tc>
      </w:tr>
    </w:tbl>
    <w:p w14:paraId="368635DC" w14:textId="77777777" w:rsidR="00240B6D" w:rsidRDefault="00240B6D"/>
    <w:tbl>
      <w:tblPr>
        <w:tblStyle w:val="Mkatabulky"/>
        <w:tblW w:w="0" w:type="auto"/>
        <w:tblLook w:val="04A0" w:firstRow="1" w:lastRow="0" w:firstColumn="1" w:lastColumn="0" w:noHBand="0" w:noVBand="1"/>
      </w:tblPr>
      <w:tblGrid>
        <w:gridCol w:w="1479"/>
        <w:gridCol w:w="7583"/>
      </w:tblGrid>
      <w:tr w:rsidR="00205F36" w14:paraId="5163A55B" w14:textId="77777777" w:rsidTr="00205F36">
        <w:tc>
          <w:tcPr>
            <w:tcW w:w="1526" w:type="dxa"/>
          </w:tcPr>
          <w:p w14:paraId="55CD195B" w14:textId="77777777" w:rsidR="00205F36" w:rsidRDefault="00205F36" w:rsidP="00205F36">
            <w:pPr>
              <w:jc w:val="both"/>
              <w:rPr>
                <w:rFonts w:asciiTheme="minorHAnsi" w:hAnsiTheme="minorHAnsi"/>
                <w:sz w:val="22"/>
                <w:szCs w:val="22"/>
              </w:rPr>
            </w:pPr>
            <w:r>
              <w:rPr>
                <w:rFonts w:asciiTheme="minorHAnsi" w:hAnsiTheme="minorHAnsi"/>
                <w:sz w:val="22"/>
                <w:szCs w:val="22"/>
              </w:rPr>
              <w:t>2.2.11.</w:t>
            </w:r>
          </w:p>
        </w:tc>
        <w:tc>
          <w:tcPr>
            <w:tcW w:w="8252" w:type="dxa"/>
          </w:tcPr>
          <w:p w14:paraId="38528922" w14:textId="77777777" w:rsidR="00205F36" w:rsidRDefault="00205F36" w:rsidP="00287401">
            <w:pPr>
              <w:jc w:val="both"/>
              <w:rPr>
                <w:rFonts w:asciiTheme="minorHAnsi" w:hAnsiTheme="minorHAnsi"/>
                <w:sz w:val="22"/>
                <w:szCs w:val="22"/>
              </w:rPr>
            </w:pPr>
            <w:r>
              <w:rPr>
                <w:rFonts w:asciiTheme="minorHAnsi" w:hAnsiTheme="minorHAnsi"/>
                <w:sz w:val="22"/>
                <w:szCs w:val="22"/>
              </w:rPr>
              <w:t xml:space="preserve">Protikorozní ochrana </w:t>
            </w:r>
          </w:p>
        </w:tc>
      </w:tr>
      <w:tr w:rsidR="00205F36" w14:paraId="78771D5E" w14:textId="77777777" w:rsidTr="00205F36">
        <w:tc>
          <w:tcPr>
            <w:tcW w:w="9778" w:type="dxa"/>
            <w:gridSpan w:val="2"/>
          </w:tcPr>
          <w:p w14:paraId="76CB8340" w14:textId="77777777" w:rsidR="00205F36" w:rsidRDefault="00287401" w:rsidP="00AF76C0">
            <w:pPr>
              <w:jc w:val="both"/>
              <w:rPr>
                <w:rFonts w:asciiTheme="minorHAnsi" w:hAnsiTheme="minorHAnsi"/>
                <w:sz w:val="22"/>
                <w:szCs w:val="22"/>
              </w:rPr>
            </w:pPr>
            <w:r w:rsidRPr="006C7275">
              <w:rPr>
                <w:rFonts w:asciiTheme="minorHAnsi" w:hAnsiTheme="minorHAnsi"/>
                <w:sz w:val="22"/>
                <w:szCs w:val="22"/>
              </w:rPr>
              <w:t xml:space="preserve">Skříň karoserie včetně dutin, kontejnery elektrovýzbroje musí být v provedení zajišťujícím předpoklady pro dosažení deklarované doby garantované provozní </w:t>
            </w:r>
            <w:r w:rsidR="00AF76C0">
              <w:rPr>
                <w:rFonts w:asciiTheme="minorHAnsi" w:hAnsiTheme="minorHAnsi"/>
                <w:sz w:val="22"/>
                <w:szCs w:val="22"/>
              </w:rPr>
              <w:t>životnosti</w:t>
            </w:r>
            <w:r w:rsidRPr="006C7275">
              <w:rPr>
                <w:rFonts w:asciiTheme="minorHAnsi" w:hAnsiTheme="minorHAnsi"/>
                <w:sz w:val="22"/>
                <w:szCs w:val="22"/>
              </w:rPr>
              <w:t xml:space="preserve"> tramvaje (kataforéza, nekorodující materiály apod.)</w:t>
            </w:r>
          </w:p>
        </w:tc>
      </w:tr>
      <w:tr w:rsidR="00205F36" w14:paraId="04B99F66" w14:textId="77777777" w:rsidTr="00205F36">
        <w:tc>
          <w:tcPr>
            <w:tcW w:w="1526" w:type="dxa"/>
          </w:tcPr>
          <w:p w14:paraId="0CAE8761" w14:textId="77777777" w:rsidR="00205F36" w:rsidRDefault="00205F36" w:rsidP="00205F36">
            <w:pPr>
              <w:jc w:val="both"/>
              <w:rPr>
                <w:rFonts w:asciiTheme="minorHAnsi" w:hAnsiTheme="minorHAnsi"/>
                <w:sz w:val="22"/>
                <w:szCs w:val="22"/>
              </w:rPr>
            </w:pPr>
            <w:r>
              <w:rPr>
                <w:rFonts w:asciiTheme="minorHAnsi" w:hAnsiTheme="minorHAnsi"/>
                <w:sz w:val="22"/>
                <w:szCs w:val="22"/>
              </w:rPr>
              <w:t>Odpověď</w:t>
            </w:r>
          </w:p>
        </w:tc>
        <w:tc>
          <w:tcPr>
            <w:tcW w:w="8252" w:type="dxa"/>
          </w:tcPr>
          <w:p w14:paraId="1E8C3AD4" w14:textId="77777777" w:rsidR="00205F36" w:rsidRDefault="004B7B1E" w:rsidP="00205F36">
            <w:pPr>
              <w:jc w:val="both"/>
              <w:rPr>
                <w:rFonts w:asciiTheme="minorHAnsi" w:hAnsiTheme="minorHAnsi"/>
                <w:sz w:val="22"/>
                <w:szCs w:val="22"/>
              </w:rPr>
            </w:pPr>
            <w:r>
              <w:rPr>
                <w:rFonts w:asciiTheme="minorHAnsi" w:hAnsiTheme="minorHAnsi"/>
                <w:sz w:val="22"/>
                <w:szCs w:val="22"/>
              </w:rPr>
              <w:t>NE</w:t>
            </w:r>
          </w:p>
        </w:tc>
      </w:tr>
    </w:tbl>
    <w:p w14:paraId="6024D15D" w14:textId="77777777" w:rsidR="007E6AA7" w:rsidRDefault="007E6AA7"/>
    <w:tbl>
      <w:tblPr>
        <w:tblStyle w:val="Mkatabulky"/>
        <w:tblW w:w="0" w:type="auto"/>
        <w:tblLook w:val="04A0" w:firstRow="1" w:lastRow="0" w:firstColumn="1" w:lastColumn="0" w:noHBand="0" w:noVBand="1"/>
      </w:tblPr>
      <w:tblGrid>
        <w:gridCol w:w="1480"/>
        <w:gridCol w:w="7582"/>
      </w:tblGrid>
      <w:tr w:rsidR="00205F36" w14:paraId="3A91C997" w14:textId="77777777" w:rsidTr="00205F36">
        <w:tc>
          <w:tcPr>
            <w:tcW w:w="1526" w:type="dxa"/>
          </w:tcPr>
          <w:p w14:paraId="7F80B74C" w14:textId="77777777" w:rsidR="00205F36" w:rsidRDefault="00205F36" w:rsidP="00205F36">
            <w:pPr>
              <w:jc w:val="both"/>
              <w:rPr>
                <w:rFonts w:asciiTheme="minorHAnsi" w:hAnsiTheme="minorHAnsi"/>
                <w:sz w:val="22"/>
                <w:szCs w:val="22"/>
              </w:rPr>
            </w:pPr>
            <w:r>
              <w:rPr>
                <w:rFonts w:asciiTheme="minorHAnsi" w:hAnsiTheme="minorHAnsi"/>
                <w:sz w:val="22"/>
                <w:szCs w:val="22"/>
              </w:rPr>
              <w:t>2.2.12.</w:t>
            </w:r>
          </w:p>
        </w:tc>
        <w:tc>
          <w:tcPr>
            <w:tcW w:w="8252" w:type="dxa"/>
          </w:tcPr>
          <w:p w14:paraId="0804C8A3" w14:textId="77777777" w:rsidR="00205F36" w:rsidRDefault="00D17CEC" w:rsidP="00205F36">
            <w:pPr>
              <w:jc w:val="both"/>
              <w:rPr>
                <w:rFonts w:asciiTheme="minorHAnsi" w:hAnsiTheme="minorHAnsi"/>
                <w:sz w:val="22"/>
                <w:szCs w:val="22"/>
              </w:rPr>
            </w:pPr>
            <w:r w:rsidRPr="006C7275">
              <w:rPr>
                <w:rFonts w:asciiTheme="minorHAnsi" w:hAnsiTheme="minorHAnsi"/>
                <w:sz w:val="22"/>
                <w:szCs w:val="22"/>
              </w:rPr>
              <w:t>Osvětlení nástupního prostoru včetně nástupiště</w:t>
            </w:r>
          </w:p>
        </w:tc>
      </w:tr>
      <w:tr w:rsidR="00205F36" w14:paraId="4FD1C389" w14:textId="77777777" w:rsidTr="00205F36">
        <w:tc>
          <w:tcPr>
            <w:tcW w:w="9778" w:type="dxa"/>
            <w:gridSpan w:val="2"/>
          </w:tcPr>
          <w:p w14:paraId="05EF7E6D" w14:textId="77777777" w:rsidR="00205F36" w:rsidRDefault="00D17CEC" w:rsidP="00205F36">
            <w:pPr>
              <w:jc w:val="both"/>
              <w:rPr>
                <w:rFonts w:asciiTheme="minorHAnsi" w:hAnsiTheme="minorHAnsi"/>
                <w:sz w:val="22"/>
                <w:szCs w:val="22"/>
              </w:rPr>
            </w:pPr>
            <w:r w:rsidRPr="006C7275">
              <w:rPr>
                <w:rFonts w:asciiTheme="minorHAnsi" w:hAnsiTheme="minorHAnsi"/>
                <w:sz w:val="22"/>
                <w:szCs w:val="22"/>
              </w:rPr>
              <w:t>Výkonné LED osvětlení nástupního prostoru uvnitř i vně vozu v době od otevření konkrétních dveří do jejich opětovného uzavření.</w:t>
            </w:r>
          </w:p>
        </w:tc>
      </w:tr>
      <w:tr w:rsidR="00205F36" w14:paraId="63CDDFBE" w14:textId="77777777" w:rsidTr="00205F36">
        <w:tc>
          <w:tcPr>
            <w:tcW w:w="1526" w:type="dxa"/>
          </w:tcPr>
          <w:p w14:paraId="3D47317E" w14:textId="77777777" w:rsidR="00205F36" w:rsidRDefault="00205F36" w:rsidP="00205F36">
            <w:pPr>
              <w:jc w:val="both"/>
              <w:rPr>
                <w:rFonts w:asciiTheme="minorHAnsi" w:hAnsiTheme="minorHAnsi"/>
                <w:sz w:val="22"/>
                <w:szCs w:val="22"/>
              </w:rPr>
            </w:pPr>
            <w:r>
              <w:rPr>
                <w:rFonts w:asciiTheme="minorHAnsi" w:hAnsiTheme="minorHAnsi"/>
                <w:sz w:val="22"/>
                <w:szCs w:val="22"/>
              </w:rPr>
              <w:t>Odpověď</w:t>
            </w:r>
          </w:p>
        </w:tc>
        <w:tc>
          <w:tcPr>
            <w:tcW w:w="8252" w:type="dxa"/>
          </w:tcPr>
          <w:p w14:paraId="6F4276A1" w14:textId="77777777" w:rsidR="00205F36" w:rsidRDefault="00205F36" w:rsidP="00205F36">
            <w:pPr>
              <w:jc w:val="both"/>
              <w:rPr>
                <w:rFonts w:asciiTheme="minorHAnsi" w:hAnsiTheme="minorHAnsi"/>
                <w:sz w:val="22"/>
                <w:szCs w:val="22"/>
              </w:rPr>
            </w:pPr>
            <w:r>
              <w:rPr>
                <w:rFonts w:asciiTheme="minorHAnsi" w:hAnsiTheme="minorHAnsi"/>
                <w:sz w:val="22"/>
                <w:szCs w:val="22"/>
              </w:rPr>
              <w:t>NE</w:t>
            </w:r>
          </w:p>
        </w:tc>
      </w:tr>
    </w:tbl>
    <w:p w14:paraId="6C0D7388" w14:textId="77777777" w:rsidR="00D17CEC" w:rsidRDefault="00D17CEC"/>
    <w:tbl>
      <w:tblPr>
        <w:tblStyle w:val="Mkatabulky"/>
        <w:tblW w:w="0" w:type="auto"/>
        <w:tblLook w:val="04A0" w:firstRow="1" w:lastRow="0" w:firstColumn="1" w:lastColumn="0" w:noHBand="0" w:noVBand="1"/>
      </w:tblPr>
      <w:tblGrid>
        <w:gridCol w:w="1481"/>
        <w:gridCol w:w="7581"/>
      </w:tblGrid>
      <w:tr w:rsidR="00365D4D" w14:paraId="18BD60F5" w14:textId="77777777" w:rsidTr="006D6118">
        <w:tc>
          <w:tcPr>
            <w:tcW w:w="1526" w:type="dxa"/>
          </w:tcPr>
          <w:p w14:paraId="5B161DBE" w14:textId="77777777" w:rsidR="00365D4D" w:rsidRDefault="00365D4D" w:rsidP="006D6118">
            <w:pPr>
              <w:jc w:val="both"/>
              <w:rPr>
                <w:rFonts w:asciiTheme="minorHAnsi" w:hAnsiTheme="minorHAnsi"/>
                <w:sz w:val="22"/>
                <w:szCs w:val="22"/>
              </w:rPr>
            </w:pPr>
            <w:r>
              <w:rPr>
                <w:rFonts w:asciiTheme="minorHAnsi" w:hAnsiTheme="minorHAnsi"/>
                <w:sz w:val="22"/>
                <w:szCs w:val="22"/>
              </w:rPr>
              <w:t>2.2.13.</w:t>
            </w:r>
          </w:p>
        </w:tc>
        <w:tc>
          <w:tcPr>
            <w:tcW w:w="8252" w:type="dxa"/>
          </w:tcPr>
          <w:p w14:paraId="7A7FED3E" w14:textId="77777777" w:rsidR="00365D4D" w:rsidRDefault="00D17CEC" w:rsidP="006D6118">
            <w:pPr>
              <w:jc w:val="both"/>
              <w:rPr>
                <w:rFonts w:asciiTheme="minorHAnsi" w:hAnsiTheme="minorHAnsi"/>
                <w:sz w:val="22"/>
                <w:szCs w:val="22"/>
              </w:rPr>
            </w:pPr>
            <w:r>
              <w:rPr>
                <w:rFonts w:asciiTheme="minorHAnsi" w:hAnsiTheme="minorHAnsi"/>
                <w:sz w:val="22"/>
                <w:szCs w:val="22"/>
              </w:rPr>
              <w:t>Vstupy do tramvaje</w:t>
            </w:r>
          </w:p>
        </w:tc>
      </w:tr>
      <w:tr w:rsidR="00365D4D" w14:paraId="2EC69DB3" w14:textId="77777777" w:rsidTr="006D6118">
        <w:tc>
          <w:tcPr>
            <w:tcW w:w="9778" w:type="dxa"/>
            <w:gridSpan w:val="2"/>
          </w:tcPr>
          <w:p w14:paraId="343D4D2E" w14:textId="77777777" w:rsidR="00332A78" w:rsidRDefault="00D17CEC" w:rsidP="00530C8C">
            <w:pPr>
              <w:jc w:val="both"/>
              <w:rPr>
                <w:rFonts w:asciiTheme="minorHAnsi" w:hAnsiTheme="minorHAnsi"/>
                <w:sz w:val="22"/>
                <w:szCs w:val="22"/>
              </w:rPr>
            </w:pPr>
            <w:r w:rsidRPr="00332A78">
              <w:rPr>
                <w:rFonts w:asciiTheme="minorHAnsi" w:hAnsiTheme="minorHAnsi"/>
                <w:sz w:val="22"/>
                <w:szCs w:val="22"/>
              </w:rPr>
              <w:t>Vstupy do tramvaje jsou opatřeny nerezovou protiskluzovou hranou</w:t>
            </w:r>
            <w:r w:rsidR="00530C8C">
              <w:rPr>
                <w:rFonts w:asciiTheme="minorHAnsi" w:hAnsiTheme="minorHAnsi"/>
                <w:sz w:val="22"/>
                <w:szCs w:val="22"/>
              </w:rPr>
              <w:t>.</w:t>
            </w:r>
          </w:p>
        </w:tc>
      </w:tr>
      <w:tr w:rsidR="00365D4D" w14:paraId="72D3E366" w14:textId="77777777" w:rsidTr="006D6118">
        <w:tc>
          <w:tcPr>
            <w:tcW w:w="1526" w:type="dxa"/>
          </w:tcPr>
          <w:p w14:paraId="149CBA84" w14:textId="77777777" w:rsidR="00365D4D" w:rsidRDefault="00365D4D" w:rsidP="006D6118">
            <w:pPr>
              <w:jc w:val="both"/>
              <w:rPr>
                <w:rFonts w:asciiTheme="minorHAnsi" w:hAnsiTheme="minorHAnsi"/>
                <w:sz w:val="22"/>
                <w:szCs w:val="22"/>
              </w:rPr>
            </w:pPr>
            <w:r>
              <w:rPr>
                <w:rFonts w:asciiTheme="minorHAnsi" w:hAnsiTheme="minorHAnsi"/>
                <w:sz w:val="22"/>
                <w:szCs w:val="22"/>
              </w:rPr>
              <w:t>Odpověď</w:t>
            </w:r>
          </w:p>
        </w:tc>
        <w:tc>
          <w:tcPr>
            <w:tcW w:w="8252" w:type="dxa"/>
          </w:tcPr>
          <w:p w14:paraId="5BAC0F4D" w14:textId="77777777" w:rsidR="00365D4D" w:rsidRDefault="00365D4D" w:rsidP="006D6118">
            <w:pPr>
              <w:jc w:val="both"/>
              <w:rPr>
                <w:rFonts w:asciiTheme="minorHAnsi" w:hAnsiTheme="minorHAnsi"/>
                <w:sz w:val="22"/>
                <w:szCs w:val="22"/>
              </w:rPr>
            </w:pPr>
            <w:r>
              <w:rPr>
                <w:rFonts w:asciiTheme="minorHAnsi" w:hAnsiTheme="minorHAnsi"/>
                <w:sz w:val="22"/>
                <w:szCs w:val="22"/>
              </w:rPr>
              <w:t>NE</w:t>
            </w:r>
          </w:p>
        </w:tc>
      </w:tr>
    </w:tbl>
    <w:p w14:paraId="45C7A582" w14:textId="77777777" w:rsidR="00205F36" w:rsidRDefault="00205F36"/>
    <w:tbl>
      <w:tblPr>
        <w:tblStyle w:val="Mkatabulky"/>
        <w:tblW w:w="0" w:type="auto"/>
        <w:tblLook w:val="04A0" w:firstRow="1" w:lastRow="0" w:firstColumn="1" w:lastColumn="0" w:noHBand="0" w:noVBand="1"/>
      </w:tblPr>
      <w:tblGrid>
        <w:gridCol w:w="1481"/>
        <w:gridCol w:w="7581"/>
      </w:tblGrid>
      <w:tr w:rsidR="00365D4D" w14:paraId="12CE8849" w14:textId="77777777" w:rsidTr="006D6118">
        <w:tc>
          <w:tcPr>
            <w:tcW w:w="1526" w:type="dxa"/>
          </w:tcPr>
          <w:p w14:paraId="172543F8" w14:textId="77777777" w:rsidR="00365D4D" w:rsidRDefault="00365D4D" w:rsidP="006D6118">
            <w:pPr>
              <w:jc w:val="both"/>
              <w:rPr>
                <w:rFonts w:asciiTheme="minorHAnsi" w:hAnsiTheme="minorHAnsi"/>
                <w:sz w:val="22"/>
                <w:szCs w:val="22"/>
              </w:rPr>
            </w:pPr>
            <w:r>
              <w:rPr>
                <w:rFonts w:asciiTheme="minorHAnsi" w:hAnsiTheme="minorHAnsi"/>
                <w:sz w:val="22"/>
                <w:szCs w:val="22"/>
              </w:rPr>
              <w:t>2.2.14.</w:t>
            </w:r>
          </w:p>
        </w:tc>
        <w:tc>
          <w:tcPr>
            <w:tcW w:w="8252" w:type="dxa"/>
          </w:tcPr>
          <w:p w14:paraId="0BAD4F79" w14:textId="77777777" w:rsidR="00365D4D" w:rsidRDefault="00D17CEC" w:rsidP="00082577">
            <w:pPr>
              <w:jc w:val="both"/>
              <w:rPr>
                <w:rFonts w:asciiTheme="minorHAnsi" w:hAnsiTheme="minorHAnsi"/>
                <w:sz w:val="22"/>
                <w:szCs w:val="22"/>
              </w:rPr>
            </w:pPr>
            <w:r>
              <w:rPr>
                <w:rFonts w:asciiTheme="minorHAnsi" w:hAnsiTheme="minorHAnsi"/>
                <w:sz w:val="22"/>
                <w:szCs w:val="22"/>
              </w:rPr>
              <w:t xml:space="preserve">Průjezdný profil – tratě </w:t>
            </w:r>
            <w:r w:rsidR="00082577">
              <w:rPr>
                <w:rFonts w:asciiTheme="minorHAnsi" w:hAnsiTheme="minorHAnsi"/>
                <w:sz w:val="22"/>
                <w:szCs w:val="22"/>
              </w:rPr>
              <w:t>DPMB,</w:t>
            </w:r>
            <w:r>
              <w:rPr>
                <w:rFonts w:asciiTheme="minorHAnsi" w:hAnsiTheme="minorHAnsi"/>
                <w:sz w:val="22"/>
                <w:szCs w:val="22"/>
              </w:rPr>
              <w:t xml:space="preserve"> a.s.</w:t>
            </w:r>
          </w:p>
        </w:tc>
      </w:tr>
      <w:tr w:rsidR="00365D4D" w14:paraId="2DFBCB3F" w14:textId="77777777" w:rsidTr="006D6118">
        <w:tc>
          <w:tcPr>
            <w:tcW w:w="9778" w:type="dxa"/>
            <w:gridSpan w:val="2"/>
          </w:tcPr>
          <w:p w14:paraId="184F1C42" w14:textId="36EC24F2" w:rsidR="00365D4D" w:rsidRDefault="00D17CEC" w:rsidP="00AF76C0">
            <w:pPr>
              <w:jc w:val="both"/>
              <w:rPr>
                <w:rFonts w:asciiTheme="minorHAnsi" w:hAnsiTheme="minorHAnsi"/>
                <w:sz w:val="22"/>
                <w:szCs w:val="22"/>
              </w:rPr>
            </w:pPr>
            <w:r w:rsidRPr="006C7275">
              <w:rPr>
                <w:rFonts w:asciiTheme="minorHAnsi" w:hAnsiTheme="minorHAnsi"/>
                <w:sz w:val="22"/>
                <w:szCs w:val="22"/>
              </w:rPr>
              <w:t xml:space="preserve">Umožňuje provoz v síti s nástupními ostrůvky </w:t>
            </w:r>
            <w:r w:rsidRPr="00BB55C2">
              <w:rPr>
                <w:rFonts w:asciiTheme="minorHAnsi" w:hAnsiTheme="minorHAnsi"/>
                <w:sz w:val="22"/>
                <w:szCs w:val="22"/>
              </w:rPr>
              <w:t>v osové vzdálenosti min. 13</w:t>
            </w:r>
            <w:r w:rsidR="00CC3B2B">
              <w:rPr>
                <w:rFonts w:asciiTheme="minorHAnsi" w:hAnsiTheme="minorHAnsi"/>
                <w:sz w:val="22"/>
                <w:szCs w:val="22"/>
              </w:rPr>
              <w:t>00</w:t>
            </w:r>
            <w:r w:rsidRPr="00BB55C2">
              <w:rPr>
                <w:rFonts w:asciiTheme="minorHAnsi" w:hAnsiTheme="minorHAnsi"/>
                <w:sz w:val="22"/>
                <w:szCs w:val="22"/>
              </w:rPr>
              <w:t xml:space="preserve"> mm a o výšce obruby maximálně </w:t>
            </w:r>
            <w:r w:rsidR="00AF76C0" w:rsidRPr="00BB55C2">
              <w:rPr>
                <w:rFonts w:asciiTheme="minorHAnsi" w:hAnsiTheme="minorHAnsi"/>
                <w:sz w:val="22"/>
                <w:szCs w:val="22"/>
              </w:rPr>
              <w:t>350</w:t>
            </w:r>
            <w:r w:rsidRPr="00BB55C2">
              <w:rPr>
                <w:rFonts w:asciiTheme="minorHAnsi" w:hAnsiTheme="minorHAnsi"/>
                <w:sz w:val="22"/>
                <w:szCs w:val="22"/>
              </w:rPr>
              <w:t xml:space="preserve"> mm nad TK i při opotřebených obručích kol na minimální </w:t>
            </w:r>
            <w:r w:rsidR="009C7B1E">
              <w:rPr>
                <w:rFonts w:asciiTheme="minorHAnsi" w:hAnsiTheme="minorHAnsi"/>
                <w:sz w:val="22"/>
                <w:szCs w:val="22"/>
              </w:rPr>
              <w:t xml:space="preserve">povolenou </w:t>
            </w:r>
            <w:r w:rsidRPr="00BB55C2">
              <w:rPr>
                <w:rFonts w:asciiTheme="minorHAnsi" w:hAnsiTheme="minorHAnsi"/>
                <w:sz w:val="22"/>
                <w:szCs w:val="22"/>
              </w:rPr>
              <w:t>mez při maximálním zatížení.</w:t>
            </w:r>
          </w:p>
        </w:tc>
      </w:tr>
      <w:tr w:rsidR="00365D4D" w14:paraId="4C6741F4" w14:textId="77777777" w:rsidTr="006D6118">
        <w:tc>
          <w:tcPr>
            <w:tcW w:w="1526" w:type="dxa"/>
          </w:tcPr>
          <w:p w14:paraId="2FB0FD5D" w14:textId="77777777" w:rsidR="00365D4D" w:rsidRDefault="00365D4D" w:rsidP="006D6118">
            <w:pPr>
              <w:jc w:val="both"/>
              <w:rPr>
                <w:rFonts w:asciiTheme="minorHAnsi" w:hAnsiTheme="minorHAnsi"/>
                <w:sz w:val="22"/>
                <w:szCs w:val="22"/>
              </w:rPr>
            </w:pPr>
            <w:r>
              <w:rPr>
                <w:rFonts w:asciiTheme="minorHAnsi" w:hAnsiTheme="minorHAnsi"/>
                <w:sz w:val="22"/>
                <w:szCs w:val="22"/>
              </w:rPr>
              <w:t>Odpověď</w:t>
            </w:r>
          </w:p>
        </w:tc>
        <w:tc>
          <w:tcPr>
            <w:tcW w:w="8252" w:type="dxa"/>
          </w:tcPr>
          <w:p w14:paraId="33F4AB95" w14:textId="77777777" w:rsidR="00365D4D" w:rsidRDefault="00365D4D" w:rsidP="006D6118">
            <w:pPr>
              <w:jc w:val="both"/>
              <w:rPr>
                <w:rFonts w:asciiTheme="minorHAnsi" w:hAnsiTheme="minorHAnsi"/>
                <w:sz w:val="22"/>
                <w:szCs w:val="22"/>
              </w:rPr>
            </w:pPr>
            <w:r>
              <w:rPr>
                <w:rFonts w:asciiTheme="minorHAnsi" w:hAnsiTheme="minorHAnsi"/>
                <w:sz w:val="22"/>
                <w:szCs w:val="22"/>
              </w:rPr>
              <w:t>NE</w:t>
            </w:r>
          </w:p>
        </w:tc>
      </w:tr>
    </w:tbl>
    <w:p w14:paraId="305A0AC7" w14:textId="77777777" w:rsidR="000C71A9" w:rsidRDefault="000C71A9"/>
    <w:p w14:paraId="52CF1FDE" w14:textId="77777777" w:rsidR="00691CA0" w:rsidRDefault="00691CA0"/>
    <w:p w14:paraId="616C9A60" w14:textId="77777777" w:rsidR="00691CA0" w:rsidRDefault="00691CA0"/>
    <w:tbl>
      <w:tblPr>
        <w:tblStyle w:val="Mkatabulky"/>
        <w:tblW w:w="0" w:type="auto"/>
        <w:tblLook w:val="04A0" w:firstRow="1" w:lastRow="0" w:firstColumn="1" w:lastColumn="0" w:noHBand="0" w:noVBand="1"/>
      </w:tblPr>
      <w:tblGrid>
        <w:gridCol w:w="1479"/>
        <w:gridCol w:w="7583"/>
      </w:tblGrid>
      <w:tr w:rsidR="00401937" w14:paraId="1D4641ED" w14:textId="77777777" w:rsidTr="006611A6">
        <w:tc>
          <w:tcPr>
            <w:tcW w:w="1479" w:type="dxa"/>
          </w:tcPr>
          <w:p w14:paraId="095C45AB" w14:textId="77777777" w:rsidR="00401937" w:rsidRDefault="00401937" w:rsidP="006611A6">
            <w:pPr>
              <w:jc w:val="both"/>
              <w:rPr>
                <w:rFonts w:asciiTheme="minorHAnsi" w:hAnsiTheme="minorHAnsi"/>
                <w:sz w:val="22"/>
                <w:szCs w:val="22"/>
              </w:rPr>
            </w:pPr>
            <w:r>
              <w:rPr>
                <w:rFonts w:asciiTheme="minorHAnsi" w:hAnsiTheme="minorHAnsi"/>
                <w:sz w:val="22"/>
                <w:szCs w:val="22"/>
              </w:rPr>
              <w:lastRenderedPageBreak/>
              <w:t>2.2.1</w:t>
            </w:r>
            <w:r w:rsidR="006611A6">
              <w:rPr>
                <w:rFonts w:asciiTheme="minorHAnsi" w:hAnsiTheme="minorHAnsi"/>
                <w:sz w:val="22"/>
                <w:szCs w:val="22"/>
              </w:rPr>
              <w:t>5</w:t>
            </w:r>
            <w:r>
              <w:rPr>
                <w:rFonts w:asciiTheme="minorHAnsi" w:hAnsiTheme="minorHAnsi"/>
                <w:sz w:val="22"/>
                <w:szCs w:val="22"/>
              </w:rPr>
              <w:t>.</w:t>
            </w:r>
          </w:p>
        </w:tc>
        <w:tc>
          <w:tcPr>
            <w:tcW w:w="7583" w:type="dxa"/>
          </w:tcPr>
          <w:p w14:paraId="33E96EA3" w14:textId="77777777" w:rsidR="00401937" w:rsidRDefault="00401937" w:rsidP="00401937">
            <w:pPr>
              <w:jc w:val="both"/>
              <w:rPr>
                <w:rFonts w:asciiTheme="minorHAnsi" w:hAnsiTheme="minorHAnsi"/>
                <w:sz w:val="22"/>
                <w:szCs w:val="22"/>
              </w:rPr>
            </w:pPr>
            <w:r w:rsidRPr="006C7275">
              <w:rPr>
                <w:rFonts w:asciiTheme="minorHAnsi" w:hAnsiTheme="minorHAnsi"/>
                <w:sz w:val="22"/>
                <w:szCs w:val="22"/>
              </w:rPr>
              <w:t>Tepelná a protihluková izolace</w:t>
            </w:r>
          </w:p>
        </w:tc>
      </w:tr>
      <w:tr w:rsidR="00401937" w14:paraId="0060B5C3" w14:textId="77777777" w:rsidTr="006611A6">
        <w:tc>
          <w:tcPr>
            <w:tcW w:w="9062" w:type="dxa"/>
            <w:gridSpan w:val="2"/>
          </w:tcPr>
          <w:p w14:paraId="2B5BEB5A" w14:textId="77777777" w:rsidR="00401937" w:rsidRDefault="00401937" w:rsidP="00401937">
            <w:pPr>
              <w:jc w:val="both"/>
              <w:rPr>
                <w:rFonts w:asciiTheme="minorHAnsi" w:hAnsiTheme="minorHAnsi"/>
                <w:sz w:val="22"/>
                <w:szCs w:val="22"/>
              </w:rPr>
            </w:pPr>
            <w:r w:rsidRPr="006C7275">
              <w:rPr>
                <w:rFonts w:asciiTheme="minorHAnsi" w:hAnsiTheme="minorHAnsi"/>
                <w:sz w:val="22"/>
                <w:szCs w:val="22"/>
              </w:rPr>
              <w:t>Protihluková a te</w:t>
            </w:r>
            <w:r w:rsidR="009C7B1E">
              <w:rPr>
                <w:rFonts w:asciiTheme="minorHAnsi" w:hAnsiTheme="minorHAnsi"/>
                <w:sz w:val="22"/>
                <w:szCs w:val="22"/>
              </w:rPr>
              <w:t xml:space="preserve">pelná </w:t>
            </w:r>
            <w:r w:rsidRPr="006C7275">
              <w:rPr>
                <w:rFonts w:asciiTheme="minorHAnsi" w:hAnsiTheme="minorHAnsi"/>
                <w:sz w:val="22"/>
                <w:szCs w:val="22"/>
              </w:rPr>
              <w:t>izolace vozidla (bočnice, čelo, strop, podlaha vč. NP částí).</w:t>
            </w:r>
          </w:p>
        </w:tc>
      </w:tr>
      <w:tr w:rsidR="00401937" w14:paraId="7BB3CE40" w14:textId="77777777" w:rsidTr="006611A6">
        <w:tc>
          <w:tcPr>
            <w:tcW w:w="1479" w:type="dxa"/>
          </w:tcPr>
          <w:p w14:paraId="1929BA0E" w14:textId="77777777" w:rsidR="00401937" w:rsidRDefault="00401937" w:rsidP="00401937">
            <w:pPr>
              <w:jc w:val="both"/>
              <w:rPr>
                <w:rFonts w:asciiTheme="minorHAnsi" w:hAnsiTheme="minorHAnsi"/>
                <w:sz w:val="22"/>
                <w:szCs w:val="22"/>
              </w:rPr>
            </w:pPr>
            <w:r>
              <w:rPr>
                <w:rFonts w:asciiTheme="minorHAnsi" w:hAnsiTheme="minorHAnsi"/>
                <w:sz w:val="22"/>
                <w:szCs w:val="22"/>
              </w:rPr>
              <w:t>Odpověď</w:t>
            </w:r>
          </w:p>
        </w:tc>
        <w:tc>
          <w:tcPr>
            <w:tcW w:w="7583" w:type="dxa"/>
          </w:tcPr>
          <w:p w14:paraId="70D3781C" w14:textId="77777777" w:rsidR="00401937" w:rsidRDefault="00401937" w:rsidP="00401937">
            <w:pPr>
              <w:jc w:val="both"/>
              <w:rPr>
                <w:rFonts w:asciiTheme="minorHAnsi" w:hAnsiTheme="minorHAnsi"/>
                <w:sz w:val="22"/>
                <w:szCs w:val="22"/>
              </w:rPr>
            </w:pPr>
            <w:r>
              <w:rPr>
                <w:rFonts w:asciiTheme="minorHAnsi" w:hAnsiTheme="minorHAnsi"/>
                <w:sz w:val="22"/>
                <w:szCs w:val="22"/>
              </w:rPr>
              <w:t>NE</w:t>
            </w:r>
          </w:p>
        </w:tc>
      </w:tr>
    </w:tbl>
    <w:p w14:paraId="3BFC57E0" w14:textId="77777777" w:rsidR="00401937" w:rsidRDefault="00401937"/>
    <w:tbl>
      <w:tblPr>
        <w:tblStyle w:val="Mkatabulky"/>
        <w:tblW w:w="0" w:type="auto"/>
        <w:tblLook w:val="04A0" w:firstRow="1" w:lastRow="0" w:firstColumn="1" w:lastColumn="0" w:noHBand="0" w:noVBand="1"/>
      </w:tblPr>
      <w:tblGrid>
        <w:gridCol w:w="1482"/>
        <w:gridCol w:w="7580"/>
      </w:tblGrid>
      <w:tr w:rsidR="00401937" w14:paraId="16A62E5D" w14:textId="77777777" w:rsidTr="00401937">
        <w:tc>
          <w:tcPr>
            <w:tcW w:w="1526" w:type="dxa"/>
          </w:tcPr>
          <w:p w14:paraId="5AC3F222" w14:textId="77777777" w:rsidR="00401937" w:rsidRDefault="00401937" w:rsidP="006611A6">
            <w:pPr>
              <w:jc w:val="both"/>
              <w:rPr>
                <w:rFonts w:asciiTheme="minorHAnsi" w:hAnsiTheme="minorHAnsi"/>
                <w:sz w:val="22"/>
                <w:szCs w:val="22"/>
              </w:rPr>
            </w:pPr>
            <w:r>
              <w:rPr>
                <w:rFonts w:asciiTheme="minorHAnsi" w:hAnsiTheme="minorHAnsi"/>
                <w:sz w:val="22"/>
                <w:szCs w:val="22"/>
              </w:rPr>
              <w:t>2.2.1</w:t>
            </w:r>
            <w:r w:rsidR="006611A6">
              <w:rPr>
                <w:rFonts w:asciiTheme="minorHAnsi" w:hAnsiTheme="minorHAnsi"/>
                <w:sz w:val="22"/>
                <w:szCs w:val="22"/>
              </w:rPr>
              <w:t>6</w:t>
            </w:r>
            <w:r>
              <w:rPr>
                <w:rFonts w:asciiTheme="minorHAnsi" w:hAnsiTheme="minorHAnsi"/>
                <w:sz w:val="22"/>
                <w:szCs w:val="22"/>
              </w:rPr>
              <w:t>.</w:t>
            </w:r>
          </w:p>
        </w:tc>
        <w:tc>
          <w:tcPr>
            <w:tcW w:w="8252" w:type="dxa"/>
          </w:tcPr>
          <w:p w14:paraId="2A2CE050" w14:textId="77777777" w:rsidR="00401937" w:rsidRDefault="00401937" w:rsidP="00401937">
            <w:pPr>
              <w:jc w:val="both"/>
              <w:rPr>
                <w:rFonts w:asciiTheme="minorHAnsi" w:hAnsiTheme="minorHAnsi"/>
                <w:sz w:val="22"/>
                <w:szCs w:val="22"/>
              </w:rPr>
            </w:pPr>
            <w:r>
              <w:rPr>
                <w:rFonts w:asciiTheme="minorHAnsi" w:hAnsiTheme="minorHAnsi"/>
                <w:sz w:val="22"/>
                <w:szCs w:val="22"/>
              </w:rPr>
              <w:t>Údržba a opravy</w:t>
            </w:r>
          </w:p>
        </w:tc>
      </w:tr>
      <w:tr w:rsidR="00401937" w14:paraId="32DC0BB6" w14:textId="77777777" w:rsidTr="00401937">
        <w:tc>
          <w:tcPr>
            <w:tcW w:w="9778" w:type="dxa"/>
            <w:gridSpan w:val="2"/>
          </w:tcPr>
          <w:p w14:paraId="004D5C56" w14:textId="38274867" w:rsidR="00401937" w:rsidRDefault="00401937" w:rsidP="00401937">
            <w:pPr>
              <w:jc w:val="both"/>
              <w:rPr>
                <w:rFonts w:asciiTheme="minorHAnsi" w:hAnsiTheme="minorHAnsi"/>
                <w:sz w:val="22"/>
                <w:szCs w:val="22"/>
              </w:rPr>
            </w:pPr>
            <w:r w:rsidRPr="006C7275">
              <w:rPr>
                <w:rFonts w:asciiTheme="minorHAnsi" w:hAnsiTheme="minorHAnsi"/>
                <w:sz w:val="22"/>
                <w:szCs w:val="22"/>
              </w:rPr>
              <w:t>Všechny agregáty musí být uspořádány tak, aby umožnily bezproblémový přístup ke všem místům, na kterých se provádí plánovaná údržba nebo běžné opravy. Diagnostické přípojky na dobře přístupných (bez demontáže jakékoliv součásti) a dostatečně chráněných místech.</w:t>
            </w:r>
            <w:r w:rsidR="002E003C">
              <w:rPr>
                <w:rFonts w:asciiTheme="minorHAnsi" w:hAnsiTheme="minorHAnsi"/>
                <w:sz w:val="22"/>
                <w:szCs w:val="22"/>
              </w:rPr>
              <w:t xml:space="preserve"> </w:t>
            </w:r>
            <w:r w:rsidR="002E003C" w:rsidRPr="00CC3B2B">
              <w:rPr>
                <w:rFonts w:asciiTheme="minorHAnsi" w:hAnsiTheme="minorHAnsi"/>
                <w:sz w:val="22"/>
                <w:szCs w:val="22"/>
              </w:rPr>
              <w:t xml:space="preserve">Obnova profilu kol bude prováděna na </w:t>
            </w:r>
            <w:r w:rsidR="00917B96" w:rsidRPr="00CC3B2B">
              <w:rPr>
                <w:rFonts w:asciiTheme="minorHAnsi" w:hAnsiTheme="minorHAnsi"/>
                <w:sz w:val="22"/>
                <w:szCs w:val="22"/>
              </w:rPr>
              <w:t>v </w:t>
            </w:r>
            <w:r w:rsidR="002E003C" w:rsidRPr="00CC3B2B">
              <w:rPr>
                <w:rFonts w:asciiTheme="minorHAnsi" w:hAnsiTheme="minorHAnsi"/>
                <w:sz w:val="22"/>
                <w:szCs w:val="22"/>
              </w:rPr>
              <w:t>současné</w:t>
            </w:r>
            <w:r w:rsidR="00917B96" w:rsidRPr="00CC3B2B">
              <w:rPr>
                <w:rFonts w:asciiTheme="minorHAnsi" w:hAnsiTheme="minorHAnsi"/>
                <w:sz w:val="22"/>
                <w:szCs w:val="22"/>
              </w:rPr>
              <w:t xml:space="preserve"> době používaném</w:t>
            </w:r>
            <w:r w:rsidR="002E003C" w:rsidRPr="00CC3B2B">
              <w:rPr>
                <w:rFonts w:asciiTheme="minorHAnsi" w:hAnsiTheme="minorHAnsi"/>
                <w:sz w:val="22"/>
                <w:szCs w:val="22"/>
              </w:rPr>
              <w:t xml:space="preserve"> podpovrchovém soustruhu </w:t>
            </w:r>
            <w:r w:rsidR="00917B96" w:rsidRPr="00CC3B2B">
              <w:rPr>
                <w:rFonts w:asciiTheme="minorHAnsi" w:hAnsiTheme="minorHAnsi"/>
                <w:sz w:val="22"/>
                <w:szCs w:val="22"/>
              </w:rPr>
              <w:t>a novém mobilním soustruhu MOBITURN3</w:t>
            </w:r>
            <w:r w:rsidR="002E003C" w:rsidRPr="00CC3B2B">
              <w:rPr>
                <w:rFonts w:asciiTheme="minorHAnsi" w:hAnsiTheme="minorHAnsi"/>
                <w:sz w:val="22"/>
                <w:szCs w:val="22"/>
              </w:rPr>
              <w:t>.</w:t>
            </w:r>
          </w:p>
        </w:tc>
      </w:tr>
      <w:tr w:rsidR="00401937" w14:paraId="222E88B3" w14:textId="77777777" w:rsidTr="00401937">
        <w:tc>
          <w:tcPr>
            <w:tcW w:w="1526" w:type="dxa"/>
          </w:tcPr>
          <w:p w14:paraId="3EBA0F00" w14:textId="77777777" w:rsidR="00401937" w:rsidRDefault="00401937" w:rsidP="00401937">
            <w:pPr>
              <w:jc w:val="both"/>
              <w:rPr>
                <w:rFonts w:asciiTheme="minorHAnsi" w:hAnsiTheme="minorHAnsi"/>
                <w:sz w:val="22"/>
                <w:szCs w:val="22"/>
              </w:rPr>
            </w:pPr>
            <w:r>
              <w:rPr>
                <w:rFonts w:asciiTheme="minorHAnsi" w:hAnsiTheme="minorHAnsi"/>
                <w:sz w:val="22"/>
                <w:szCs w:val="22"/>
              </w:rPr>
              <w:t>Odpověď</w:t>
            </w:r>
          </w:p>
        </w:tc>
        <w:tc>
          <w:tcPr>
            <w:tcW w:w="8252" w:type="dxa"/>
          </w:tcPr>
          <w:p w14:paraId="02DE389D" w14:textId="77777777" w:rsidR="00401937" w:rsidRDefault="00401937" w:rsidP="00401937">
            <w:pPr>
              <w:jc w:val="both"/>
              <w:rPr>
                <w:rFonts w:asciiTheme="minorHAnsi" w:hAnsiTheme="minorHAnsi"/>
                <w:sz w:val="22"/>
                <w:szCs w:val="22"/>
              </w:rPr>
            </w:pPr>
            <w:r>
              <w:rPr>
                <w:rFonts w:asciiTheme="minorHAnsi" w:hAnsiTheme="minorHAnsi"/>
                <w:sz w:val="22"/>
                <w:szCs w:val="22"/>
              </w:rPr>
              <w:t>NE</w:t>
            </w:r>
          </w:p>
        </w:tc>
      </w:tr>
    </w:tbl>
    <w:p w14:paraId="6E3EEE34" w14:textId="77777777" w:rsidR="00401937" w:rsidRDefault="00401937"/>
    <w:tbl>
      <w:tblPr>
        <w:tblStyle w:val="Mkatabulky"/>
        <w:tblW w:w="0" w:type="auto"/>
        <w:tblLook w:val="04A0" w:firstRow="1" w:lastRow="0" w:firstColumn="1" w:lastColumn="0" w:noHBand="0" w:noVBand="1"/>
      </w:tblPr>
      <w:tblGrid>
        <w:gridCol w:w="1483"/>
        <w:gridCol w:w="7579"/>
      </w:tblGrid>
      <w:tr w:rsidR="00175B00" w14:paraId="795247AF" w14:textId="77777777" w:rsidTr="00AF799F">
        <w:tc>
          <w:tcPr>
            <w:tcW w:w="1526" w:type="dxa"/>
          </w:tcPr>
          <w:p w14:paraId="7F45340D" w14:textId="77777777" w:rsidR="00175B00" w:rsidRDefault="00175B00" w:rsidP="006611A6">
            <w:pPr>
              <w:jc w:val="both"/>
              <w:rPr>
                <w:rFonts w:asciiTheme="minorHAnsi" w:hAnsiTheme="minorHAnsi"/>
                <w:sz w:val="22"/>
                <w:szCs w:val="22"/>
              </w:rPr>
            </w:pPr>
            <w:r>
              <w:rPr>
                <w:rFonts w:asciiTheme="minorHAnsi" w:hAnsiTheme="minorHAnsi"/>
                <w:sz w:val="22"/>
                <w:szCs w:val="22"/>
              </w:rPr>
              <w:t>2.2.1</w:t>
            </w:r>
            <w:r w:rsidR="006611A6">
              <w:rPr>
                <w:rFonts w:asciiTheme="minorHAnsi" w:hAnsiTheme="minorHAnsi"/>
                <w:sz w:val="22"/>
                <w:szCs w:val="22"/>
              </w:rPr>
              <w:t>7</w:t>
            </w:r>
            <w:r>
              <w:rPr>
                <w:rFonts w:asciiTheme="minorHAnsi" w:hAnsiTheme="minorHAnsi"/>
                <w:sz w:val="22"/>
                <w:szCs w:val="22"/>
              </w:rPr>
              <w:t>.</w:t>
            </w:r>
          </w:p>
        </w:tc>
        <w:tc>
          <w:tcPr>
            <w:tcW w:w="8252" w:type="dxa"/>
          </w:tcPr>
          <w:p w14:paraId="1CEADDF8" w14:textId="77777777" w:rsidR="00175B00" w:rsidRDefault="00175B00" w:rsidP="00AF799F">
            <w:pPr>
              <w:jc w:val="both"/>
              <w:rPr>
                <w:rFonts w:asciiTheme="minorHAnsi" w:hAnsiTheme="minorHAnsi"/>
                <w:sz w:val="22"/>
                <w:szCs w:val="22"/>
              </w:rPr>
            </w:pPr>
            <w:r>
              <w:rPr>
                <w:rFonts w:asciiTheme="minorHAnsi" w:hAnsiTheme="minorHAnsi"/>
                <w:sz w:val="22"/>
                <w:szCs w:val="22"/>
              </w:rPr>
              <w:t>Boční plenty</w:t>
            </w:r>
          </w:p>
        </w:tc>
      </w:tr>
      <w:tr w:rsidR="00175B00" w14:paraId="444F732E" w14:textId="77777777" w:rsidTr="00AF799F">
        <w:tc>
          <w:tcPr>
            <w:tcW w:w="9778" w:type="dxa"/>
            <w:gridSpan w:val="2"/>
          </w:tcPr>
          <w:p w14:paraId="6495078C" w14:textId="77777777" w:rsidR="00175B00" w:rsidRPr="00175B00" w:rsidRDefault="00175B00" w:rsidP="00AF76C0">
            <w:pPr>
              <w:pStyle w:val="Bezmezer"/>
              <w:jc w:val="both"/>
              <w:rPr>
                <w:sz w:val="22"/>
                <w:szCs w:val="22"/>
              </w:rPr>
            </w:pPr>
            <w:r w:rsidRPr="00175B00">
              <w:rPr>
                <w:sz w:val="22"/>
                <w:szCs w:val="22"/>
              </w:rPr>
              <w:t>Plenty ve spodní části vozové skříně výklopné tak, aby b</w:t>
            </w:r>
            <w:r w:rsidR="00AF76C0">
              <w:rPr>
                <w:sz w:val="22"/>
                <w:szCs w:val="22"/>
              </w:rPr>
              <w:t xml:space="preserve">yl minimalizován šířkový přesah </w:t>
            </w:r>
            <w:r w:rsidRPr="00175B00">
              <w:rPr>
                <w:sz w:val="22"/>
                <w:szCs w:val="22"/>
              </w:rPr>
              <w:t>v otevřeném stavu.</w:t>
            </w:r>
            <w:r w:rsidR="00E45B8D">
              <w:rPr>
                <w:sz w:val="22"/>
                <w:szCs w:val="22"/>
              </w:rPr>
              <w:t xml:space="preserve"> Pro lepší manipulaci s plentami požadujeme použít plynové vzpěry</w:t>
            </w:r>
          </w:p>
        </w:tc>
      </w:tr>
      <w:tr w:rsidR="00175B00" w14:paraId="4C8866D1" w14:textId="77777777" w:rsidTr="00AF799F">
        <w:tc>
          <w:tcPr>
            <w:tcW w:w="1526" w:type="dxa"/>
          </w:tcPr>
          <w:p w14:paraId="37028613" w14:textId="77777777" w:rsidR="00175B00" w:rsidRDefault="00175B00" w:rsidP="00AF799F">
            <w:pPr>
              <w:jc w:val="both"/>
              <w:rPr>
                <w:rFonts w:asciiTheme="minorHAnsi" w:hAnsiTheme="minorHAnsi"/>
                <w:sz w:val="22"/>
                <w:szCs w:val="22"/>
              </w:rPr>
            </w:pPr>
            <w:r>
              <w:rPr>
                <w:rFonts w:asciiTheme="minorHAnsi" w:hAnsiTheme="minorHAnsi"/>
                <w:sz w:val="22"/>
                <w:szCs w:val="22"/>
              </w:rPr>
              <w:t>Odpověď</w:t>
            </w:r>
          </w:p>
        </w:tc>
        <w:tc>
          <w:tcPr>
            <w:tcW w:w="8252" w:type="dxa"/>
          </w:tcPr>
          <w:p w14:paraId="76DE62FC" w14:textId="77777777" w:rsidR="00175B00" w:rsidRDefault="00175B00" w:rsidP="00AF799F">
            <w:pPr>
              <w:jc w:val="both"/>
              <w:rPr>
                <w:rFonts w:asciiTheme="minorHAnsi" w:hAnsiTheme="minorHAnsi"/>
                <w:sz w:val="22"/>
                <w:szCs w:val="22"/>
              </w:rPr>
            </w:pPr>
            <w:r>
              <w:rPr>
                <w:rFonts w:asciiTheme="minorHAnsi" w:hAnsiTheme="minorHAnsi"/>
                <w:sz w:val="22"/>
                <w:szCs w:val="22"/>
              </w:rPr>
              <w:t>NE</w:t>
            </w:r>
          </w:p>
        </w:tc>
      </w:tr>
    </w:tbl>
    <w:p w14:paraId="27DD30C6" w14:textId="77777777" w:rsidR="00175B00" w:rsidRDefault="00175B00"/>
    <w:p w14:paraId="6BA4F564" w14:textId="77777777" w:rsidR="00175B00" w:rsidRDefault="00175B00"/>
    <w:p w14:paraId="3266F8E3" w14:textId="77777777" w:rsidR="006D6118" w:rsidRPr="00F3663F" w:rsidRDefault="006D6118" w:rsidP="006D6118">
      <w:pPr>
        <w:jc w:val="center"/>
        <w:rPr>
          <w:rFonts w:asciiTheme="minorHAnsi" w:hAnsiTheme="minorHAnsi"/>
          <w:b/>
          <w:sz w:val="24"/>
        </w:rPr>
      </w:pPr>
      <w:r>
        <w:rPr>
          <w:rFonts w:asciiTheme="minorHAnsi" w:hAnsiTheme="minorHAnsi"/>
          <w:b/>
          <w:sz w:val="24"/>
        </w:rPr>
        <w:t>2.3. Podvozek</w:t>
      </w:r>
      <w:r w:rsidR="00401937">
        <w:rPr>
          <w:rFonts w:asciiTheme="minorHAnsi" w:hAnsiTheme="minorHAnsi"/>
          <w:b/>
          <w:sz w:val="24"/>
        </w:rPr>
        <w:t>, pantograf a spřáhla</w:t>
      </w:r>
    </w:p>
    <w:p w14:paraId="3366E42C" w14:textId="77777777" w:rsidR="00365D4D" w:rsidRDefault="00365D4D"/>
    <w:tbl>
      <w:tblPr>
        <w:tblStyle w:val="Mkatabulky"/>
        <w:tblW w:w="0" w:type="auto"/>
        <w:tblLook w:val="04A0" w:firstRow="1" w:lastRow="0" w:firstColumn="1" w:lastColumn="0" w:noHBand="0" w:noVBand="1"/>
      </w:tblPr>
      <w:tblGrid>
        <w:gridCol w:w="1479"/>
        <w:gridCol w:w="7583"/>
      </w:tblGrid>
      <w:tr w:rsidR="006D6118" w14:paraId="53C32A0E" w14:textId="77777777" w:rsidTr="006D6118">
        <w:tc>
          <w:tcPr>
            <w:tcW w:w="1526" w:type="dxa"/>
          </w:tcPr>
          <w:p w14:paraId="0D4C3F4F" w14:textId="77777777" w:rsidR="006D6118" w:rsidRDefault="006D6118" w:rsidP="006D6118">
            <w:pPr>
              <w:jc w:val="both"/>
              <w:rPr>
                <w:rFonts w:asciiTheme="minorHAnsi" w:hAnsiTheme="minorHAnsi"/>
                <w:sz w:val="22"/>
                <w:szCs w:val="22"/>
              </w:rPr>
            </w:pPr>
            <w:r>
              <w:rPr>
                <w:rFonts w:asciiTheme="minorHAnsi" w:hAnsiTheme="minorHAnsi"/>
                <w:sz w:val="22"/>
                <w:szCs w:val="22"/>
              </w:rPr>
              <w:t>2.3.1.</w:t>
            </w:r>
          </w:p>
        </w:tc>
        <w:tc>
          <w:tcPr>
            <w:tcW w:w="8252" w:type="dxa"/>
          </w:tcPr>
          <w:p w14:paraId="41256C93" w14:textId="77777777" w:rsidR="006D6118" w:rsidRDefault="00401937" w:rsidP="006D6118">
            <w:pPr>
              <w:jc w:val="both"/>
              <w:rPr>
                <w:rFonts w:asciiTheme="minorHAnsi" w:hAnsiTheme="minorHAnsi"/>
                <w:sz w:val="22"/>
                <w:szCs w:val="22"/>
              </w:rPr>
            </w:pPr>
            <w:r>
              <w:rPr>
                <w:rFonts w:asciiTheme="minorHAnsi" w:hAnsiTheme="minorHAnsi"/>
                <w:sz w:val="22"/>
                <w:szCs w:val="22"/>
              </w:rPr>
              <w:t>Rozdělení motorových skupin</w:t>
            </w:r>
          </w:p>
        </w:tc>
      </w:tr>
      <w:tr w:rsidR="006D6118" w14:paraId="56E803DB" w14:textId="77777777" w:rsidTr="006D6118">
        <w:tc>
          <w:tcPr>
            <w:tcW w:w="9778" w:type="dxa"/>
            <w:gridSpan w:val="2"/>
          </w:tcPr>
          <w:p w14:paraId="01312F16" w14:textId="77777777" w:rsidR="00DD6A28" w:rsidRDefault="00401937" w:rsidP="00DD6A28">
            <w:pPr>
              <w:jc w:val="both"/>
              <w:rPr>
                <w:rFonts w:asciiTheme="minorHAnsi" w:hAnsiTheme="minorHAnsi"/>
                <w:sz w:val="22"/>
                <w:szCs w:val="22"/>
              </w:rPr>
            </w:pPr>
            <w:r w:rsidRPr="006C7275">
              <w:rPr>
                <w:rFonts w:asciiTheme="minorHAnsi" w:hAnsiTheme="minorHAnsi"/>
                <w:sz w:val="22"/>
                <w:szCs w:val="22"/>
              </w:rPr>
              <w:t xml:space="preserve">Každý hnací podvozek musí být napájen samostatnými </w:t>
            </w:r>
            <w:r w:rsidR="00DD6A28">
              <w:rPr>
                <w:rFonts w:asciiTheme="minorHAnsi" w:hAnsiTheme="minorHAnsi"/>
                <w:sz w:val="22"/>
                <w:szCs w:val="22"/>
              </w:rPr>
              <w:t xml:space="preserve">měniči </w:t>
            </w:r>
            <w:r w:rsidRPr="006C7275">
              <w:rPr>
                <w:rFonts w:asciiTheme="minorHAnsi" w:hAnsiTheme="minorHAnsi"/>
                <w:sz w:val="22"/>
                <w:szCs w:val="22"/>
              </w:rPr>
              <w:t>pohonu a v případě poruchy musí být možná nouzová jízda při odpojení libovolné vadné motorové skupiny.</w:t>
            </w:r>
          </w:p>
        </w:tc>
      </w:tr>
      <w:tr w:rsidR="006D6118" w14:paraId="2EA20C9E" w14:textId="77777777" w:rsidTr="006D6118">
        <w:tc>
          <w:tcPr>
            <w:tcW w:w="1526" w:type="dxa"/>
          </w:tcPr>
          <w:p w14:paraId="1DE8D07D" w14:textId="77777777" w:rsidR="006D6118" w:rsidRDefault="006D6118" w:rsidP="006D6118">
            <w:pPr>
              <w:jc w:val="both"/>
              <w:rPr>
                <w:rFonts w:asciiTheme="minorHAnsi" w:hAnsiTheme="minorHAnsi"/>
                <w:sz w:val="22"/>
                <w:szCs w:val="22"/>
              </w:rPr>
            </w:pPr>
            <w:r>
              <w:rPr>
                <w:rFonts w:asciiTheme="minorHAnsi" w:hAnsiTheme="minorHAnsi"/>
                <w:sz w:val="22"/>
                <w:szCs w:val="22"/>
              </w:rPr>
              <w:t>Odpověď</w:t>
            </w:r>
          </w:p>
        </w:tc>
        <w:tc>
          <w:tcPr>
            <w:tcW w:w="8252" w:type="dxa"/>
          </w:tcPr>
          <w:p w14:paraId="079307E2" w14:textId="77777777" w:rsidR="006D6118" w:rsidRDefault="006D6118" w:rsidP="006D6118">
            <w:pPr>
              <w:jc w:val="both"/>
              <w:rPr>
                <w:rFonts w:asciiTheme="minorHAnsi" w:hAnsiTheme="minorHAnsi"/>
                <w:sz w:val="22"/>
                <w:szCs w:val="22"/>
              </w:rPr>
            </w:pPr>
            <w:r>
              <w:rPr>
                <w:rFonts w:asciiTheme="minorHAnsi" w:hAnsiTheme="minorHAnsi"/>
                <w:sz w:val="22"/>
                <w:szCs w:val="22"/>
              </w:rPr>
              <w:t>NE</w:t>
            </w:r>
          </w:p>
        </w:tc>
      </w:tr>
    </w:tbl>
    <w:p w14:paraId="19CAE6FD" w14:textId="77777777" w:rsidR="006D6118" w:rsidRDefault="006D6118"/>
    <w:tbl>
      <w:tblPr>
        <w:tblStyle w:val="Mkatabulky"/>
        <w:tblW w:w="0" w:type="auto"/>
        <w:tblLook w:val="04A0" w:firstRow="1" w:lastRow="0" w:firstColumn="1" w:lastColumn="0" w:noHBand="0" w:noVBand="1"/>
      </w:tblPr>
      <w:tblGrid>
        <w:gridCol w:w="1481"/>
        <w:gridCol w:w="7581"/>
      </w:tblGrid>
      <w:tr w:rsidR="00D67312" w14:paraId="24D9FDEF" w14:textId="77777777" w:rsidTr="00B365DB">
        <w:tc>
          <w:tcPr>
            <w:tcW w:w="1526" w:type="dxa"/>
          </w:tcPr>
          <w:p w14:paraId="180C265E" w14:textId="77777777" w:rsidR="00D67312" w:rsidRDefault="00D67312" w:rsidP="00B365DB">
            <w:pPr>
              <w:jc w:val="both"/>
              <w:rPr>
                <w:rFonts w:asciiTheme="minorHAnsi" w:hAnsiTheme="minorHAnsi"/>
                <w:sz w:val="22"/>
                <w:szCs w:val="22"/>
              </w:rPr>
            </w:pPr>
            <w:r>
              <w:rPr>
                <w:rFonts w:asciiTheme="minorHAnsi" w:hAnsiTheme="minorHAnsi"/>
                <w:sz w:val="22"/>
                <w:szCs w:val="22"/>
              </w:rPr>
              <w:t>2.3.2.</w:t>
            </w:r>
          </w:p>
        </w:tc>
        <w:tc>
          <w:tcPr>
            <w:tcW w:w="8252" w:type="dxa"/>
          </w:tcPr>
          <w:p w14:paraId="2528AF4E" w14:textId="77777777" w:rsidR="00D67312" w:rsidRDefault="00401937" w:rsidP="00B365DB">
            <w:pPr>
              <w:jc w:val="both"/>
              <w:rPr>
                <w:rFonts w:asciiTheme="minorHAnsi" w:hAnsiTheme="minorHAnsi"/>
                <w:sz w:val="22"/>
                <w:szCs w:val="22"/>
              </w:rPr>
            </w:pPr>
            <w:r>
              <w:rPr>
                <w:rFonts w:asciiTheme="minorHAnsi" w:hAnsiTheme="minorHAnsi"/>
                <w:sz w:val="22"/>
                <w:szCs w:val="22"/>
              </w:rPr>
              <w:t>Otočnost podvozků</w:t>
            </w:r>
          </w:p>
        </w:tc>
      </w:tr>
      <w:tr w:rsidR="00D67312" w14:paraId="3E0350ED" w14:textId="77777777" w:rsidTr="00B365DB">
        <w:tc>
          <w:tcPr>
            <w:tcW w:w="9778" w:type="dxa"/>
            <w:gridSpan w:val="2"/>
          </w:tcPr>
          <w:p w14:paraId="59EF6EF2" w14:textId="77777777" w:rsidR="003114BB" w:rsidRDefault="00401937" w:rsidP="003114BB">
            <w:pPr>
              <w:jc w:val="both"/>
              <w:rPr>
                <w:rFonts w:asciiTheme="minorHAnsi" w:hAnsiTheme="minorHAnsi"/>
                <w:sz w:val="22"/>
                <w:szCs w:val="22"/>
              </w:rPr>
            </w:pPr>
            <w:r w:rsidRPr="006C7275">
              <w:rPr>
                <w:rFonts w:asciiTheme="minorHAnsi" w:hAnsiTheme="minorHAnsi"/>
                <w:sz w:val="22"/>
                <w:szCs w:val="22"/>
              </w:rPr>
              <w:t>Tramvaj musí být vybavena min. 3-mi plně otočnými podvozky s pevnými nápravami</w:t>
            </w:r>
            <w:r w:rsidR="003114BB">
              <w:rPr>
                <w:rFonts w:asciiTheme="minorHAnsi" w:hAnsiTheme="minorHAnsi"/>
                <w:sz w:val="22"/>
                <w:szCs w:val="22"/>
              </w:rPr>
              <w:t xml:space="preserve"> nebo dynamicky otočnými podvozky</w:t>
            </w:r>
            <w:r w:rsidRPr="006C7275">
              <w:rPr>
                <w:rFonts w:asciiTheme="minorHAnsi" w:hAnsiTheme="minorHAnsi"/>
                <w:sz w:val="22"/>
                <w:szCs w:val="22"/>
              </w:rPr>
              <w:t>, vybavenými vzduchem</w:t>
            </w:r>
            <w:r w:rsidR="00DD6A28">
              <w:rPr>
                <w:rFonts w:asciiTheme="minorHAnsi" w:hAnsiTheme="minorHAnsi"/>
                <w:sz w:val="22"/>
                <w:szCs w:val="22"/>
              </w:rPr>
              <w:t xml:space="preserve"> nebo kapalinou</w:t>
            </w:r>
            <w:r w:rsidRPr="006C7275">
              <w:rPr>
                <w:rFonts w:asciiTheme="minorHAnsi" w:hAnsiTheme="minorHAnsi"/>
                <w:sz w:val="22"/>
                <w:szCs w:val="22"/>
              </w:rPr>
              <w:t xml:space="preserve"> chlazenými motory. </w:t>
            </w:r>
            <w:r w:rsidR="003114BB">
              <w:rPr>
                <w:rFonts w:asciiTheme="minorHAnsi" w:hAnsiTheme="minorHAnsi"/>
                <w:sz w:val="22"/>
                <w:szCs w:val="22"/>
              </w:rPr>
              <w:t>Měrný výkon je nejméně 12 kW/t hmotnosti prázdného vozu.</w:t>
            </w:r>
          </w:p>
          <w:p w14:paraId="518031CC" w14:textId="77777777" w:rsidR="00D67312" w:rsidRDefault="00401937" w:rsidP="003114BB">
            <w:pPr>
              <w:jc w:val="both"/>
              <w:rPr>
                <w:rFonts w:asciiTheme="minorHAnsi" w:hAnsiTheme="minorHAnsi"/>
                <w:sz w:val="22"/>
                <w:szCs w:val="22"/>
              </w:rPr>
            </w:pPr>
            <w:r w:rsidRPr="006C7275">
              <w:rPr>
                <w:rFonts w:asciiTheme="minorHAnsi" w:hAnsiTheme="minorHAnsi"/>
                <w:sz w:val="22"/>
                <w:szCs w:val="22"/>
              </w:rPr>
              <w:t>Všechny nápravy jsou hnací, každý podvozek je koncipován se samostatným pohonem s možností jeho nouzového odpojení pro dojezd vozidla při poruše v jeho obvodu.</w:t>
            </w:r>
          </w:p>
        </w:tc>
      </w:tr>
      <w:tr w:rsidR="00D67312" w14:paraId="0468713C" w14:textId="77777777" w:rsidTr="00B365DB">
        <w:tc>
          <w:tcPr>
            <w:tcW w:w="1526" w:type="dxa"/>
          </w:tcPr>
          <w:p w14:paraId="20446A91" w14:textId="77777777" w:rsidR="00D67312" w:rsidRDefault="00D67312" w:rsidP="00B365DB">
            <w:pPr>
              <w:jc w:val="both"/>
              <w:rPr>
                <w:rFonts w:asciiTheme="minorHAnsi" w:hAnsiTheme="minorHAnsi"/>
                <w:sz w:val="22"/>
                <w:szCs w:val="22"/>
              </w:rPr>
            </w:pPr>
            <w:r>
              <w:rPr>
                <w:rFonts w:asciiTheme="minorHAnsi" w:hAnsiTheme="minorHAnsi"/>
                <w:sz w:val="22"/>
                <w:szCs w:val="22"/>
              </w:rPr>
              <w:t>Odpověď</w:t>
            </w:r>
          </w:p>
        </w:tc>
        <w:tc>
          <w:tcPr>
            <w:tcW w:w="8252" w:type="dxa"/>
          </w:tcPr>
          <w:p w14:paraId="7BB907AD" w14:textId="77777777" w:rsidR="00D67312" w:rsidRDefault="00D67312" w:rsidP="00B365DB">
            <w:pPr>
              <w:jc w:val="both"/>
              <w:rPr>
                <w:rFonts w:asciiTheme="minorHAnsi" w:hAnsiTheme="minorHAnsi"/>
                <w:sz w:val="22"/>
                <w:szCs w:val="22"/>
              </w:rPr>
            </w:pPr>
            <w:r>
              <w:rPr>
                <w:rFonts w:asciiTheme="minorHAnsi" w:hAnsiTheme="minorHAnsi"/>
                <w:sz w:val="22"/>
                <w:szCs w:val="22"/>
              </w:rPr>
              <w:t>NE</w:t>
            </w:r>
          </w:p>
        </w:tc>
      </w:tr>
    </w:tbl>
    <w:p w14:paraId="35CCC82A" w14:textId="77777777" w:rsidR="00D67312" w:rsidRDefault="00D67312"/>
    <w:tbl>
      <w:tblPr>
        <w:tblStyle w:val="Mkatabulky"/>
        <w:tblW w:w="0" w:type="auto"/>
        <w:tblLook w:val="04A0" w:firstRow="1" w:lastRow="0" w:firstColumn="1" w:lastColumn="0" w:noHBand="0" w:noVBand="1"/>
      </w:tblPr>
      <w:tblGrid>
        <w:gridCol w:w="1480"/>
        <w:gridCol w:w="7582"/>
      </w:tblGrid>
      <w:tr w:rsidR="00B365DB" w14:paraId="26DEFDBC" w14:textId="77777777" w:rsidTr="00B365DB">
        <w:tc>
          <w:tcPr>
            <w:tcW w:w="1526" w:type="dxa"/>
          </w:tcPr>
          <w:p w14:paraId="0C27C409" w14:textId="77777777" w:rsidR="00B365DB" w:rsidRDefault="00B365DB" w:rsidP="00B365DB">
            <w:pPr>
              <w:jc w:val="both"/>
              <w:rPr>
                <w:rFonts w:asciiTheme="minorHAnsi" w:hAnsiTheme="minorHAnsi"/>
                <w:sz w:val="22"/>
                <w:szCs w:val="22"/>
              </w:rPr>
            </w:pPr>
            <w:r>
              <w:rPr>
                <w:rFonts w:asciiTheme="minorHAnsi" w:hAnsiTheme="minorHAnsi"/>
                <w:sz w:val="22"/>
                <w:szCs w:val="22"/>
              </w:rPr>
              <w:t>2.3.3.</w:t>
            </w:r>
          </w:p>
        </w:tc>
        <w:tc>
          <w:tcPr>
            <w:tcW w:w="8252" w:type="dxa"/>
          </w:tcPr>
          <w:p w14:paraId="6C983966" w14:textId="77777777" w:rsidR="00B365DB" w:rsidRDefault="00401937" w:rsidP="00B365DB">
            <w:pPr>
              <w:jc w:val="both"/>
              <w:rPr>
                <w:rFonts w:asciiTheme="minorHAnsi" w:hAnsiTheme="minorHAnsi"/>
                <w:sz w:val="22"/>
                <w:szCs w:val="22"/>
              </w:rPr>
            </w:pPr>
            <w:r w:rsidRPr="006C7275">
              <w:rPr>
                <w:rFonts w:asciiTheme="minorHAnsi" w:hAnsiTheme="minorHAnsi"/>
                <w:sz w:val="22"/>
                <w:szCs w:val="22"/>
              </w:rPr>
              <w:t>Maximální přípustná hmotnost na nápravu podvozku</w:t>
            </w:r>
          </w:p>
        </w:tc>
      </w:tr>
      <w:tr w:rsidR="00B365DB" w:rsidRPr="00F47303" w14:paraId="75F20375" w14:textId="77777777" w:rsidTr="00B365DB">
        <w:tc>
          <w:tcPr>
            <w:tcW w:w="9778" w:type="dxa"/>
            <w:gridSpan w:val="2"/>
          </w:tcPr>
          <w:p w14:paraId="53B8DC8E" w14:textId="77777777" w:rsidR="001377DB" w:rsidRPr="00F47303" w:rsidRDefault="00401937" w:rsidP="00F47303">
            <w:pPr>
              <w:jc w:val="both"/>
              <w:rPr>
                <w:rFonts w:asciiTheme="minorHAnsi" w:hAnsiTheme="minorHAnsi"/>
                <w:sz w:val="22"/>
                <w:szCs w:val="22"/>
              </w:rPr>
            </w:pPr>
            <w:r w:rsidRPr="00F47303">
              <w:rPr>
                <w:rFonts w:asciiTheme="minorHAnsi" w:hAnsiTheme="minorHAnsi"/>
                <w:sz w:val="22"/>
                <w:szCs w:val="22"/>
              </w:rPr>
              <w:t>Maximální přípustná hmotnost na každou jednotlivou nápravu při maximálním obsazení (obsazení všech sedadel cestujícími a 8 stojících osob na 1 m2) ne</w:t>
            </w:r>
            <w:r w:rsidR="00DD6A28" w:rsidRPr="00F47303">
              <w:rPr>
                <w:rFonts w:asciiTheme="minorHAnsi" w:hAnsiTheme="minorHAnsi"/>
                <w:sz w:val="22"/>
                <w:szCs w:val="22"/>
              </w:rPr>
              <w:t>smí překročit</w:t>
            </w:r>
            <w:r w:rsidRPr="00F47303">
              <w:rPr>
                <w:rFonts w:asciiTheme="minorHAnsi" w:hAnsiTheme="minorHAnsi"/>
                <w:sz w:val="22"/>
                <w:szCs w:val="22"/>
              </w:rPr>
              <w:t xml:space="preserve"> </w:t>
            </w:r>
            <w:r w:rsidR="00F47303" w:rsidRPr="00F47303">
              <w:rPr>
                <w:rFonts w:asciiTheme="minorHAnsi" w:hAnsiTheme="minorHAnsi"/>
                <w:sz w:val="22"/>
                <w:szCs w:val="22"/>
              </w:rPr>
              <w:t>1</w:t>
            </w:r>
            <w:r w:rsidR="00CF5BC0" w:rsidRPr="00F47303">
              <w:rPr>
                <w:rFonts w:asciiTheme="minorHAnsi" w:hAnsiTheme="minorHAnsi"/>
                <w:sz w:val="22"/>
                <w:szCs w:val="22"/>
              </w:rPr>
              <w:t>0</w:t>
            </w:r>
            <w:r w:rsidRPr="00F47303">
              <w:rPr>
                <w:rFonts w:asciiTheme="minorHAnsi" w:hAnsiTheme="minorHAnsi"/>
                <w:sz w:val="22"/>
                <w:szCs w:val="22"/>
              </w:rPr>
              <w:t>.000 kg.</w:t>
            </w:r>
          </w:p>
        </w:tc>
      </w:tr>
      <w:tr w:rsidR="00B365DB" w:rsidRPr="00F47303" w14:paraId="3498DBA2" w14:textId="77777777" w:rsidTr="00B365DB">
        <w:tc>
          <w:tcPr>
            <w:tcW w:w="1526" w:type="dxa"/>
          </w:tcPr>
          <w:p w14:paraId="607B9178" w14:textId="77777777" w:rsidR="00B365DB" w:rsidRPr="00F47303" w:rsidRDefault="00B365DB" w:rsidP="00B365DB">
            <w:pPr>
              <w:jc w:val="both"/>
              <w:rPr>
                <w:rFonts w:asciiTheme="minorHAnsi" w:hAnsiTheme="minorHAnsi"/>
                <w:sz w:val="22"/>
                <w:szCs w:val="22"/>
              </w:rPr>
            </w:pPr>
            <w:r w:rsidRPr="00F47303">
              <w:rPr>
                <w:rFonts w:asciiTheme="minorHAnsi" w:hAnsiTheme="minorHAnsi"/>
                <w:sz w:val="22"/>
                <w:szCs w:val="22"/>
              </w:rPr>
              <w:t>Odpověď</w:t>
            </w:r>
          </w:p>
        </w:tc>
        <w:tc>
          <w:tcPr>
            <w:tcW w:w="8252" w:type="dxa"/>
          </w:tcPr>
          <w:p w14:paraId="7F888D12" w14:textId="77777777" w:rsidR="00B365DB" w:rsidRPr="00F47303" w:rsidRDefault="00B365DB" w:rsidP="00B365DB">
            <w:pPr>
              <w:jc w:val="both"/>
              <w:rPr>
                <w:rFonts w:asciiTheme="minorHAnsi" w:hAnsiTheme="minorHAnsi"/>
                <w:sz w:val="22"/>
                <w:szCs w:val="22"/>
              </w:rPr>
            </w:pPr>
            <w:r w:rsidRPr="00F47303">
              <w:rPr>
                <w:rFonts w:asciiTheme="minorHAnsi" w:hAnsiTheme="minorHAnsi"/>
                <w:sz w:val="22"/>
                <w:szCs w:val="22"/>
              </w:rPr>
              <w:t>NE</w:t>
            </w:r>
          </w:p>
        </w:tc>
      </w:tr>
    </w:tbl>
    <w:p w14:paraId="672EA580" w14:textId="77777777" w:rsidR="00401937" w:rsidRPr="00F47303" w:rsidRDefault="00401937"/>
    <w:tbl>
      <w:tblPr>
        <w:tblStyle w:val="Mkatabulky"/>
        <w:tblW w:w="0" w:type="auto"/>
        <w:tblLook w:val="04A0" w:firstRow="1" w:lastRow="0" w:firstColumn="1" w:lastColumn="0" w:noHBand="0" w:noVBand="1"/>
      </w:tblPr>
      <w:tblGrid>
        <w:gridCol w:w="1480"/>
        <w:gridCol w:w="7582"/>
      </w:tblGrid>
      <w:tr w:rsidR="00CF638A" w:rsidRPr="00F47303" w14:paraId="2DB1567B" w14:textId="77777777" w:rsidTr="00CF638A">
        <w:tc>
          <w:tcPr>
            <w:tcW w:w="1526" w:type="dxa"/>
          </w:tcPr>
          <w:p w14:paraId="038FFC91" w14:textId="77777777" w:rsidR="00CF638A" w:rsidRPr="00F47303" w:rsidRDefault="00CF638A" w:rsidP="00CF638A">
            <w:pPr>
              <w:jc w:val="both"/>
              <w:rPr>
                <w:rFonts w:asciiTheme="minorHAnsi" w:hAnsiTheme="minorHAnsi"/>
                <w:sz w:val="22"/>
                <w:szCs w:val="22"/>
              </w:rPr>
            </w:pPr>
            <w:r w:rsidRPr="00F47303">
              <w:rPr>
                <w:rFonts w:asciiTheme="minorHAnsi" w:hAnsiTheme="minorHAnsi"/>
                <w:sz w:val="22"/>
                <w:szCs w:val="22"/>
              </w:rPr>
              <w:t>2.3.4.</w:t>
            </w:r>
          </w:p>
        </w:tc>
        <w:tc>
          <w:tcPr>
            <w:tcW w:w="8252" w:type="dxa"/>
          </w:tcPr>
          <w:p w14:paraId="45D8EAB7" w14:textId="77777777" w:rsidR="00CF638A" w:rsidRPr="00F47303" w:rsidRDefault="00401937" w:rsidP="00CF638A">
            <w:pPr>
              <w:jc w:val="both"/>
              <w:rPr>
                <w:rFonts w:asciiTheme="minorHAnsi" w:hAnsiTheme="minorHAnsi"/>
                <w:sz w:val="22"/>
                <w:szCs w:val="22"/>
              </w:rPr>
            </w:pPr>
            <w:r w:rsidRPr="00F47303">
              <w:rPr>
                <w:rFonts w:asciiTheme="minorHAnsi" w:hAnsiTheme="minorHAnsi"/>
                <w:sz w:val="22"/>
                <w:szCs w:val="22"/>
              </w:rPr>
              <w:t>Rozchod kolejí tramvajové tratě</w:t>
            </w:r>
          </w:p>
        </w:tc>
      </w:tr>
      <w:tr w:rsidR="00CF638A" w:rsidRPr="00F47303" w14:paraId="11950C98" w14:textId="77777777" w:rsidTr="00CF638A">
        <w:tc>
          <w:tcPr>
            <w:tcW w:w="9778" w:type="dxa"/>
            <w:gridSpan w:val="2"/>
          </w:tcPr>
          <w:p w14:paraId="074F8B06" w14:textId="77777777" w:rsidR="00CF638A" w:rsidRPr="00F47303" w:rsidRDefault="00401937" w:rsidP="003114BB">
            <w:pPr>
              <w:pStyle w:val="Bezmezer"/>
              <w:rPr>
                <w:sz w:val="22"/>
                <w:szCs w:val="22"/>
              </w:rPr>
            </w:pPr>
            <w:r w:rsidRPr="00F47303">
              <w:rPr>
                <w:rFonts w:asciiTheme="minorHAnsi" w:hAnsiTheme="minorHAnsi"/>
                <w:sz w:val="22"/>
                <w:szCs w:val="22"/>
              </w:rPr>
              <w:t xml:space="preserve">Rozchod kolejí na tramvajové dráze </w:t>
            </w:r>
            <w:r w:rsidR="003114BB" w:rsidRPr="00F47303">
              <w:rPr>
                <w:rFonts w:asciiTheme="minorHAnsi" w:hAnsiTheme="minorHAnsi"/>
                <w:sz w:val="22"/>
                <w:szCs w:val="22"/>
              </w:rPr>
              <w:t>DPMB</w:t>
            </w:r>
            <w:r w:rsidRPr="00F47303">
              <w:rPr>
                <w:rFonts w:asciiTheme="minorHAnsi" w:hAnsiTheme="minorHAnsi"/>
                <w:sz w:val="22"/>
                <w:szCs w:val="22"/>
              </w:rPr>
              <w:t>, a.s. je 1435 mm.</w:t>
            </w:r>
            <w:r w:rsidR="003114BB" w:rsidRPr="00F47303">
              <w:rPr>
                <w:rFonts w:asciiTheme="minorHAnsi" w:hAnsiTheme="minorHAnsi"/>
                <w:sz w:val="22"/>
                <w:szCs w:val="22"/>
              </w:rPr>
              <w:t xml:space="preserve"> Minimální poloměr oblouků je 18 m, </w:t>
            </w:r>
            <w:r w:rsidR="003114BB" w:rsidRPr="00F47303">
              <w:rPr>
                <w:sz w:val="22"/>
                <w:szCs w:val="22"/>
              </w:rPr>
              <w:t>poloměr křivosti vydutého a vypuklého zakřivení koleje oblouku je 250 m, rozkolí má hodnotu 1380 mm.</w:t>
            </w:r>
          </w:p>
        </w:tc>
      </w:tr>
      <w:tr w:rsidR="00CF638A" w:rsidRPr="00F47303" w14:paraId="48D3863C" w14:textId="77777777" w:rsidTr="00CF638A">
        <w:tc>
          <w:tcPr>
            <w:tcW w:w="1526" w:type="dxa"/>
          </w:tcPr>
          <w:p w14:paraId="1E10EB87" w14:textId="77777777" w:rsidR="00CF638A" w:rsidRPr="00F47303" w:rsidRDefault="00CF638A" w:rsidP="00CF638A">
            <w:pPr>
              <w:jc w:val="both"/>
              <w:rPr>
                <w:rFonts w:asciiTheme="minorHAnsi" w:hAnsiTheme="minorHAnsi"/>
                <w:sz w:val="22"/>
                <w:szCs w:val="22"/>
              </w:rPr>
            </w:pPr>
            <w:r w:rsidRPr="00F47303">
              <w:rPr>
                <w:rFonts w:asciiTheme="minorHAnsi" w:hAnsiTheme="minorHAnsi"/>
                <w:sz w:val="22"/>
                <w:szCs w:val="22"/>
              </w:rPr>
              <w:t>Odpověď</w:t>
            </w:r>
          </w:p>
        </w:tc>
        <w:tc>
          <w:tcPr>
            <w:tcW w:w="8252" w:type="dxa"/>
          </w:tcPr>
          <w:p w14:paraId="0A285863" w14:textId="77777777" w:rsidR="00CF638A" w:rsidRPr="00F47303" w:rsidRDefault="00CF638A" w:rsidP="00CF638A">
            <w:pPr>
              <w:jc w:val="both"/>
              <w:rPr>
                <w:rFonts w:asciiTheme="minorHAnsi" w:hAnsiTheme="minorHAnsi"/>
                <w:sz w:val="22"/>
                <w:szCs w:val="22"/>
              </w:rPr>
            </w:pPr>
            <w:r w:rsidRPr="00F47303">
              <w:rPr>
                <w:rFonts w:asciiTheme="minorHAnsi" w:hAnsiTheme="minorHAnsi"/>
                <w:sz w:val="22"/>
                <w:szCs w:val="22"/>
              </w:rPr>
              <w:t>NE</w:t>
            </w:r>
          </w:p>
        </w:tc>
      </w:tr>
    </w:tbl>
    <w:p w14:paraId="75D19571" w14:textId="77777777" w:rsidR="009B36D8" w:rsidRDefault="009B36D8"/>
    <w:p w14:paraId="13EE517F" w14:textId="77777777" w:rsidR="00691CA0" w:rsidRDefault="00691CA0"/>
    <w:p w14:paraId="337D1384" w14:textId="77777777" w:rsidR="00691CA0" w:rsidRDefault="00691CA0"/>
    <w:p w14:paraId="3F54A359" w14:textId="77777777" w:rsidR="00691CA0" w:rsidRPr="00F47303" w:rsidRDefault="00691CA0"/>
    <w:tbl>
      <w:tblPr>
        <w:tblStyle w:val="Mkatabulky"/>
        <w:tblW w:w="0" w:type="auto"/>
        <w:tblLook w:val="04A0" w:firstRow="1" w:lastRow="0" w:firstColumn="1" w:lastColumn="0" w:noHBand="0" w:noVBand="1"/>
      </w:tblPr>
      <w:tblGrid>
        <w:gridCol w:w="1480"/>
        <w:gridCol w:w="7582"/>
      </w:tblGrid>
      <w:tr w:rsidR="00CF638A" w:rsidRPr="00F47303" w14:paraId="54EE2A70" w14:textId="77777777" w:rsidTr="00CF638A">
        <w:tc>
          <w:tcPr>
            <w:tcW w:w="1526" w:type="dxa"/>
          </w:tcPr>
          <w:p w14:paraId="045F149A" w14:textId="77777777" w:rsidR="00CF638A" w:rsidRPr="00F47303" w:rsidRDefault="006611A6" w:rsidP="00CF638A">
            <w:pPr>
              <w:jc w:val="both"/>
              <w:rPr>
                <w:rFonts w:asciiTheme="minorHAnsi" w:hAnsiTheme="minorHAnsi"/>
                <w:sz w:val="22"/>
                <w:szCs w:val="22"/>
              </w:rPr>
            </w:pPr>
            <w:r w:rsidRPr="00F47303">
              <w:rPr>
                <w:rFonts w:asciiTheme="minorHAnsi" w:hAnsiTheme="minorHAnsi"/>
                <w:sz w:val="22"/>
                <w:szCs w:val="22"/>
              </w:rPr>
              <w:lastRenderedPageBreak/>
              <w:t>2.3.4</w:t>
            </w:r>
            <w:r w:rsidR="00CF638A" w:rsidRPr="00F47303">
              <w:rPr>
                <w:rFonts w:asciiTheme="minorHAnsi" w:hAnsiTheme="minorHAnsi"/>
                <w:sz w:val="22"/>
                <w:szCs w:val="22"/>
              </w:rPr>
              <w:t>.</w:t>
            </w:r>
          </w:p>
        </w:tc>
        <w:tc>
          <w:tcPr>
            <w:tcW w:w="8252" w:type="dxa"/>
          </w:tcPr>
          <w:p w14:paraId="4EA617DC" w14:textId="77777777" w:rsidR="00CF638A" w:rsidRPr="00F47303" w:rsidRDefault="00401937" w:rsidP="00CF638A">
            <w:pPr>
              <w:jc w:val="both"/>
              <w:rPr>
                <w:rFonts w:asciiTheme="minorHAnsi" w:hAnsiTheme="minorHAnsi"/>
                <w:sz w:val="22"/>
                <w:szCs w:val="22"/>
              </w:rPr>
            </w:pPr>
            <w:r w:rsidRPr="00F47303">
              <w:rPr>
                <w:rFonts w:asciiTheme="minorHAnsi" w:hAnsiTheme="minorHAnsi"/>
                <w:sz w:val="22"/>
                <w:szCs w:val="22"/>
              </w:rPr>
              <w:t>Tramvajová kola</w:t>
            </w:r>
          </w:p>
        </w:tc>
      </w:tr>
      <w:tr w:rsidR="00CF638A" w14:paraId="35D7D65F" w14:textId="77777777" w:rsidTr="00CF638A">
        <w:tc>
          <w:tcPr>
            <w:tcW w:w="9778" w:type="dxa"/>
            <w:gridSpan w:val="2"/>
          </w:tcPr>
          <w:p w14:paraId="4FDEEA85" w14:textId="4D4D377B" w:rsidR="00CF638A" w:rsidRDefault="00175B00" w:rsidP="00F47303">
            <w:pPr>
              <w:jc w:val="both"/>
              <w:rPr>
                <w:rFonts w:asciiTheme="minorHAnsi" w:hAnsiTheme="minorHAnsi"/>
                <w:sz w:val="22"/>
                <w:szCs w:val="22"/>
              </w:rPr>
            </w:pPr>
            <w:r w:rsidRPr="00E562DD">
              <w:rPr>
                <w:rFonts w:asciiTheme="minorHAnsi" w:hAnsiTheme="minorHAnsi"/>
                <w:sz w:val="22"/>
                <w:szCs w:val="22"/>
              </w:rPr>
              <w:t>Tramvajová kola musí mít minimální průměr: nová min. 6</w:t>
            </w:r>
            <w:r w:rsidR="00DD6A28" w:rsidRPr="00E562DD">
              <w:rPr>
                <w:rFonts w:asciiTheme="minorHAnsi" w:hAnsiTheme="minorHAnsi"/>
                <w:sz w:val="22"/>
                <w:szCs w:val="22"/>
              </w:rPr>
              <w:t>1</w:t>
            </w:r>
            <w:r w:rsidRPr="00E562DD">
              <w:rPr>
                <w:rFonts w:asciiTheme="minorHAnsi" w:hAnsiTheme="minorHAnsi"/>
                <w:sz w:val="22"/>
                <w:szCs w:val="22"/>
              </w:rPr>
              <w:t xml:space="preserve">0 mm, při ojetí </w:t>
            </w:r>
            <w:r w:rsidR="00CF5BC0" w:rsidRPr="00E562DD">
              <w:rPr>
                <w:rFonts w:asciiTheme="minorHAnsi" w:hAnsiTheme="minorHAnsi"/>
                <w:sz w:val="22"/>
                <w:szCs w:val="22"/>
              </w:rPr>
              <w:t xml:space="preserve">min. </w:t>
            </w:r>
            <w:r w:rsidRPr="00E562DD">
              <w:rPr>
                <w:rFonts w:asciiTheme="minorHAnsi" w:hAnsiTheme="minorHAnsi"/>
                <w:sz w:val="22"/>
                <w:szCs w:val="22"/>
              </w:rPr>
              <w:t xml:space="preserve">530 mm </w:t>
            </w:r>
            <w:r w:rsidR="00401937" w:rsidRPr="00F47303">
              <w:rPr>
                <w:rFonts w:asciiTheme="minorHAnsi" w:hAnsiTheme="minorHAnsi"/>
                <w:sz w:val="22"/>
                <w:szCs w:val="22"/>
              </w:rPr>
              <w:t xml:space="preserve">jsou opatřena jízdním obrysem </w:t>
            </w:r>
            <w:r w:rsidR="003114BB" w:rsidRPr="00F47303">
              <w:rPr>
                <w:rFonts w:asciiTheme="minorHAnsi" w:hAnsiTheme="minorHAnsi"/>
                <w:sz w:val="22"/>
                <w:szCs w:val="22"/>
              </w:rPr>
              <w:t>DPMB 004</w:t>
            </w:r>
            <w:r w:rsidR="002E003C">
              <w:rPr>
                <w:rFonts w:asciiTheme="minorHAnsi" w:hAnsiTheme="minorHAnsi"/>
                <w:sz w:val="22"/>
                <w:szCs w:val="22"/>
              </w:rPr>
              <w:t xml:space="preserve"> respektive DPMB 004D</w:t>
            </w:r>
            <w:r w:rsidR="00401937" w:rsidRPr="00F47303">
              <w:rPr>
                <w:rFonts w:asciiTheme="minorHAnsi" w:hAnsiTheme="minorHAnsi"/>
                <w:sz w:val="22"/>
                <w:szCs w:val="22"/>
              </w:rPr>
              <w:t>.</w:t>
            </w:r>
          </w:p>
        </w:tc>
      </w:tr>
      <w:tr w:rsidR="00CF638A" w14:paraId="11E27F6F" w14:textId="77777777" w:rsidTr="00CF638A">
        <w:tc>
          <w:tcPr>
            <w:tcW w:w="1526" w:type="dxa"/>
          </w:tcPr>
          <w:p w14:paraId="3447BD20" w14:textId="77777777" w:rsidR="00CF638A" w:rsidRDefault="00CF638A" w:rsidP="00CF638A">
            <w:pPr>
              <w:jc w:val="both"/>
              <w:rPr>
                <w:rFonts w:asciiTheme="minorHAnsi" w:hAnsiTheme="minorHAnsi"/>
                <w:sz w:val="22"/>
                <w:szCs w:val="22"/>
              </w:rPr>
            </w:pPr>
            <w:r>
              <w:rPr>
                <w:rFonts w:asciiTheme="minorHAnsi" w:hAnsiTheme="minorHAnsi"/>
                <w:sz w:val="22"/>
                <w:szCs w:val="22"/>
              </w:rPr>
              <w:t>Odpověď</w:t>
            </w:r>
          </w:p>
        </w:tc>
        <w:tc>
          <w:tcPr>
            <w:tcW w:w="8252" w:type="dxa"/>
          </w:tcPr>
          <w:p w14:paraId="3F2F3A75" w14:textId="77777777" w:rsidR="00CF638A" w:rsidRDefault="00CF638A" w:rsidP="00CF638A">
            <w:pPr>
              <w:jc w:val="both"/>
              <w:rPr>
                <w:rFonts w:asciiTheme="minorHAnsi" w:hAnsiTheme="minorHAnsi"/>
                <w:sz w:val="22"/>
                <w:szCs w:val="22"/>
              </w:rPr>
            </w:pPr>
            <w:r>
              <w:rPr>
                <w:rFonts w:asciiTheme="minorHAnsi" w:hAnsiTheme="minorHAnsi"/>
                <w:sz w:val="22"/>
                <w:szCs w:val="22"/>
              </w:rPr>
              <w:t>NE</w:t>
            </w:r>
          </w:p>
        </w:tc>
      </w:tr>
    </w:tbl>
    <w:p w14:paraId="393F9280" w14:textId="77777777" w:rsidR="00582034" w:rsidRDefault="00582034"/>
    <w:tbl>
      <w:tblPr>
        <w:tblStyle w:val="Mkatabulky"/>
        <w:tblW w:w="0" w:type="auto"/>
        <w:tblLook w:val="04A0" w:firstRow="1" w:lastRow="0" w:firstColumn="1" w:lastColumn="0" w:noHBand="0" w:noVBand="1"/>
      </w:tblPr>
      <w:tblGrid>
        <w:gridCol w:w="1481"/>
        <w:gridCol w:w="7581"/>
      </w:tblGrid>
      <w:tr w:rsidR="00CF638A" w14:paraId="23013528" w14:textId="77777777" w:rsidTr="00CF638A">
        <w:tc>
          <w:tcPr>
            <w:tcW w:w="1526" w:type="dxa"/>
          </w:tcPr>
          <w:p w14:paraId="56E415C9" w14:textId="77777777" w:rsidR="00CF638A" w:rsidRDefault="00CF638A" w:rsidP="006611A6">
            <w:pPr>
              <w:jc w:val="both"/>
              <w:rPr>
                <w:rFonts w:asciiTheme="minorHAnsi" w:hAnsiTheme="minorHAnsi"/>
                <w:sz w:val="22"/>
                <w:szCs w:val="22"/>
              </w:rPr>
            </w:pPr>
            <w:r>
              <w:rPr>
                <w:rFonts w:asciiTheme="minorHAnsi" w:hAnsiTheme="minorHAnsi"/>
                <w:sz w:val="22"/>
                <w:szCs w:val="22"/>
              </w:rPr>
              <w:t>2.3.</w:t>
            </w:r>
            <w:r w:rsidR="006611A6">
              <w:rPr>
                <w:rFonts w:asciiTheme="minorHAnsi" w:hAnsiTheme="minorHAnsi"/>
                <w:sz w:val="22"/>
                <w:szCs w:val="22"/>
              </w:rPr>
              <w:t>5</w:t>
            </w:r>
            <w:r>
              <w:rPr>
                <w:rFonts w:asciiTheme="minorHAnsi" w:hAnsiTheme="minorHAnsi"/>
                <w:sz w:val="22"/>
                <w:szCs w:val="22"/>
              </w:rPr>
              <w:t>.</w:t>
            </w:r>
          </w:p>
        </w:tc>
        <w:tc>
          <w:tcPr>
            <w:tcW w:w="8252" w:type="dxa"/>
          </w:tcPr>
          <w:p w14:paraId="07249F55" w14:textId="77777777" w:rsidR="00CF638A" w:rsidRDefault="003114BB" w:rsidP="00CF638A">
            <w:pPr>
              <w:jc w:val="both"/>
              <w:rPr>
                <w:rFonts w:asciiTheme="minorHAnsi" w:hAnsiTheme="minorHAnsi"/>
                <w:sz w:val="22"/>
                <w:szCs w:val="22"/>
              </w:rPr>
            </w:pPr>
            <w:r>
              <w:rPr>
                <w:rFonts w:asciiTheme="minorHAnsi" w:hAnsiTheme="minorHAnsi"/>
                <w:sz w:val="22"/>
                <w:szCs w:val="22"/>
              </w:rPr>
              <w:t>P</w:t>
            </w:r>
            <w:r w:rsidR="009513F8" w:rsidRPr="006C7275">
              <w:rPr>
                <w:rFonts w:asciiTheme="minorHAnsi" w:hAnsiTheme="minorHAnsi"/>
                <w:sz w:val="22"/>
                <w:szCs w:val="22"/>
              </w:rPr>
              <w:t>růjezdný profil</w:t>
            </w:r>
          </w:p>
        </w:tc>
      </w:tr>
      <w:tr w:rsidR="00CF638A" w14:paraId="232EFBB3" w14:textId="77777777" w:rsidTr="00CF638A">
        <w:tc>
          <w:tcPr>
            <w:tcW w:w="9778" w:type="dxa"/>
            <w:gridSpan w:val="2"/>
          </w:tcPr>
          <w:p w14:paraId="0060F8A1" w14:textId="2206B52F" w:rsidR="00CF638A" w:rsidRDefault="009513F8" w:rsidP="00CF638A">
            <w:pPr>
              <w:jc w:val="both"/>
              <w:rPr>
                <w:rFonts w:asciiTheme="minorHAnsi" w:hAnsiTheme="minorHAnsi"/>
                <w:sz w:val="22"/>
                <w:szCs w:val="22"/>
              </w:rPr>
            </w:pPr>
            <w:r w:rsidRPr="00CC3B2B">
              <w:rPr>
                <w:rFonts w:asciiTheme="minorHAnsi" w:hAnsiTheme="minorHAnsi"/>
                <w:sz w:val="22"/>
                <w:szCs w:val="22"/>
              </w:rPr>
              <w:t>Průjezdný profil nabízené tramvaje je v souladu s ČSN 28 03 18.</w:t>
            </w:r>
            <w:r w:rsidR="002E003C" w:rsidRPr="00CC3B2B">
              <w:rPr>
                <w:rFonts w:asciiTheme="minorHAnsi" w:hAnsiTheme="minorHAnsi"/>
                <w:sz w:val="22"/>
                <w:szCs w:val="22"/>
              </w:rPr>
              <w:t xml:space="preserve"> </w:t>
            </w:r>
            <w:r w:rsidR="005277C6" w:rsidRPr="00CC3B2B">
              <w:rPr>
                <w:rFonts w:asciiTheme="minorHAnsi" w:hAnsiTheme="minorHAnsi"/>
                <w:sz w:val="22"/>
                <w:szCs w:val="22"/>
              </w:rPr>
              <w:t>V případě odchylky od této normy musí být vozidlo schopno bez kolizí se stavebními prvky tramvajových tratí projet celou kolejovou sí</w:t>
            </w:r>
            <w:r w:rsidR="00CC3B2B" w:rsidRPr="00CC3B2B">
              <w:rPr>
                <w:rFonts w:asciiTheme="minorHAnsi" w:hAnsiTheme="minorHAnsi"/>
                <w:sz w:val="22"/>
                <w:szCs w:val="22"/>
              </w:rPr>
              <w:t>ť</w:t>
            </w:r>
            <w:r w:rsidR="005277C6" w:rsidRPr="00CC3B2B">
              <w:rPr>
                <w:rFonts w:asciiTheme="minorHAnsi" w:hAnsiTheme="minorHAnsi"/>
                <w:sz w:val="22"/>
                <w:szCs w:val="22"/>
              </w:rPr>
              <w:t xml:space="preserve"> DPMB,a. s.</w:t>
            </w:r>
          </w:p>
        </w:tc>
      </w:tr>
      <w:tr w:rsidR="00CF638A" w14:paraId="75C7812C" w14:textId="77777777" w:rsidTr="00CF638A">
        <w:tc>
          <w:tcPr>
            <w:tcW w:w="1526" w:type="dxa"/>
          </w:tcPr>
          <w:p w14:paraId="5C7AD93E" w14:textId="77777777" w:rsidR="00CF638A" w:rsidRDefault="00CF638A" w:rsidP="00CF638A">
            <w:pPr>
              <w:jc w:val="both"/>
              <w:rPr>
                <w:rFonts w:asciiTheme="minorHAnsi" w:hAnsiTheme="minorHAnsi"/>
                <w:sz w:val="22"/>
                <w:szCs w:val="22"/>
              </w:rPr>
            </w:pPr>
            <w:r>
              <w:rPr>
                <w:rFonts w:asciiTheme="minorHAnsi" w:hAnsiTheme="minorHAnsi"/>
                <w:sz w:val="22"/>
                <w:szCs w:val="22"/>
              </w:rPr>
              <w:t>Odpověď</w:t>
            </w:r>
          </w:p>
        </w:tc>
        <w:tc>
          <w:tcPr>
            <w:tcW w:w="8252" w:type="dxa"/>
          </w:tcPr>
          <w:p w14:paraId="6FED183B" w14:textId="77777777" w:rsidR="00CF638A" w:rsidRDefault="00CF638A" w:rsidP="00CF638A">
            <w:pPr>
              <w:jc w:val="both"/>
              <w:rPr>
                <w:rFonts w:asciiTheme="minorHAnsi" w:hAnsiTheme="minorHAnsi"/>
                <w:sz w:val="22"/>
                <w:szCs w:val="22"/>
              </w:rPr>
            </w:pPr>
            <w:r>
              <w:rPr>
                <w:rFonts w:asciiTheme="minorHAnsi" w:hAnsiTheme="minorHAnsi"/>
                <w:sz w:val="22"/>
                <w:szCs w:val="22"/>
              </w:rPr>
              <w:t>NE</w:t>
            </w:r>
          </w:p>
        </w:tc>
      </w:tr>
    </w:tbl>
    <w:p w14:paraId="01B36B00" w14:textId="77777777" w:rsidR="00CF638A" w:rsidRDefault="00CF638A"/>
    <w:tbl>
      <w:tblPr>
        <w:tblStyle w:val="Mkatabulky"/>
        <w:tblW w:w="0" w:type="auto"/>
        <w:tblLook w:val="04A0" w:firstRow="1" w:lastRow="0" w:firstColumn="1" w:lastColumn="0" w:noHBand="0" w:noVBand="1"/>
      </w:tblPr>
      <w:tblGrid>
        <w:gridCol w:w="1482"/>
        <w:gridCol w:w="7580"/>
      </w:tblGrid>
      <w:tr w:rsidR="0006663C" w14:paraId="1687EADC" w14:textId="77777777" w:rsidTr="00CF5BC0">
        <w:tc>
          <w:tcPr>
            <w:tcW w:w="1482" w:type="dxa"/>
          </w:tcPr>
          <w:p w14:paraId="5B1C95C5" w14:textId="77777777" w:rsidR="0006663C" w:rsidRDefault="0006663C" w:rsidP="006611A6">
            <w:pPr>
              <w:jc w:val="both"/>
              <w:rPr>
                <w:rFonts w:asciiTheme="minorHAnsi" w:hAnsiTheme="minorHAnsi"/>
                <w:sz w:val="22"/>
                <w:szCs w:val="22"/>
              </w:rPr>
            </w:pPr>
            <w:r>
              <w:rPr>
                <w:rFonts w:asciiTheme="minorHAnsi" w:hAnsiTheme="minorHAnsi"/>
                <w:sz w:val="22"/>
                <w:szCs w:val="22"/>
              </w:rPr>
              <w:t>2.3.</w:t>
            </w:r>
            <w:r w:rsidR="006611A6">
              <w:rPr>
                <w:rFonts w:asciiTheme="minorHAnsi" w:hAnsiTheme="minorHAnsi"/>
                <w:sz w:val="22"/>
                <w:szCs w:val="22"/>
              </w:rPr>
              <w:t>6</w:t>
            </w:r>
            <w:r>
              <w:rPr>
                <w:rFonts w:asciiTheme="minorHAnsi" w:hAnsiTheme="minorHAnsi"/>
                <w:sz w:val="22"/>
                <w:szCs w:val="22"/>
              </w:rPr>
              <w:t>.</w:t>
            </w:r>
          </w:p>
        </w:tc>
        <w:tc>
          <w:tcPr>
            <w:tcW w:w="7580" w:type="dxa"/>
          </w:tcPr>
          <w:p w14:paraId="72AA9E4D" w14:textId="77777777" w:rsidR="0006663C" w:rsidRDefault="009513F8" w:rsidP="0006663C">
            <w:pPr>
              <w:jc w:val="both"/>
              <w:rPr>
                <w:rFonts w:asciiTheme="minorHAnsi" w:hAnsiTheme="minorHAnsi"/>
                <w:sz w:val="22"/>
                <w:szCs w:val="22"/>
              </w:rPr>
            </w:pPr>
            <w:r>
              <w:rPr>
                <w:rFonts w:asciiTheme="minorHAnsi" w:hAnsiTheme="minorHAnsi"/>
                <w:sz w:val="22"/>
                <w:szCs w:val="22"/>
              </w:rPr>
              <w:t>Sypače písku</w:t>
            </w:r>
          </w:p>
        </w:tc>
      </w:tr>
      <w:tr w:rsidR="0006663C" w14:paraId="5FECFAF8" w14:textId="77777777" w:rsidTr="00CF5BC0">
        <w:tc>
          <w:tcPr>
            <w:tcW w:w="9062" w:type="dxa"/>
            <w:gridSpan w:val="2"/>
          </w:tcPr>
          <w:p w14:paraId="7749A933" w14:textId="7C17ED91" w:rsidR="00332A78" w:rsidRPr="00FB03DC" w:rsidRDefault="003114BB" w:rsidP="00DD6A28">
            <w:pPr>
              <w:jc w:val="both"/>
            </w:pPr>
            <w:r>
              <w:t xml:space="preserve">Sypače písku jsou umístěny před první </w:t>
            </w:r>
            <w:r w:rsidR="00DD6A28" w:rsidRPr="00CC3B2B">
              <w:t xml:space="preserve">nápravou </w:t>
            </w:r>
            <w:r w:rsidRPr="00CC3B2B">
              <w:t xml:space="preserve">a </w:t>
            </w:r>
            <w:r w:rsidR="00DD6A28" w:rsidRPr="00CC3B2B">
              <w:t xml:space="preserve">minimálně </w:t>
            </w:r>
            <w:r w:rsidR="00BD314E" w:rsidRPr="00CC3B2B">
              <w:t>na jedné straně</w:t>
            </w:r>
            <w:r w:rsidR="00DD6A28">
              <w:t xml:space="preserve"> před </w:t>
            </w:r>
            <w:r w:rsidRPr="003114BB">
              <w:t xml:space="preserve">třetí </w:t>
            </w:r>
            <w:r>
              <w:t xml:space="preserve">nápravou. Ovládání pískovačů </w:t>
            </w:r>
            <w:r w:rsidRPr="00FB03DC">
              <w:t xml:space="preserve">je </w:t>
            </w:r>
            <w:r w:rsidR="00DD6A28" w:rsidRPr="00FB03DC">
              <w:t>p</w:t>
            </w:r>
            <w:r w:rsidR="00EF7466" w:rsidRPr="00FB03DC">
              <w:t>neumatické</w:t>
            </w:r>
            <w:r w:rsidRPr="00FB03DC">
              <w:t>. Doplňování pískovačů musí umožňovat ruční plnění (z interiéru vozu) i strojní manipulaci</w:t>
            </w:r>
            <w:r>
              <w:t xml:space="preserve"> (vnější plnění)</w:t>
            </w:r>
            <w:r w:rsidR="00EF7466">
              <w:t>.</w:t>
            </w:r>
            <w:r>
              <w:t xml:space="preserve"> Otevření přístupu k plnění písku </w:t>
            </w:r>
            <w:r w:rsidR="009513F8" w:rsidRPr="006C7275">
              <w:rPr>
                <w:rFonts w:asciiTheme="minorHAnsi" w:hAnsiTheme="minorHAnsi"/>
                <w:sz w:val="22"/>
                <w:szCs w:val="22"/>
              </w:rPr>
              <w:t xml:space="preserve">uzamykatelnými otvory </w:t>
            </w:r>
            <w:r w:rsidR="009513F8" w:rsidRPr="00CC3B2B">
              <w:rPr>
                <w:rFonts w:asciiTheme="minorHAnsi" w:hAnsiTheme="minorHAnsi"/>
                <w:sz w:val="22"/>
                <w:szCs w:val="22"/>
              </w:rPr>
              <w:t>(čtyřhran 8 mm</w:t>
            </w:r>
            <w:r w:rsidR="005277C6" w:rsidRPr="00CC3B2B">
              <w:rPr>
                <w:rFonts w:asciiTheme="minorHAnsi" w:hAnsiTheme="minorHAnsi"/>
                <w:sz w:val="22"/>
                <w:szCs w:val="22"/>
              </w:rPr>
              <w:t xml:space="preserve"> systému DIRAK</w:t>
            </w:r>
            <w:r w:rsidR="009513F8" w:rsidRPr="00CC3B2B">
              <w:rPr>
                <w:rFonts w:asciiTheme="minorHAnsi" w:hAnsiTheme="minorHAnsi"/>
                <w:sz w:val="22"/>
                <w:szCs w:val="22"/>
              </w:rPr>
              <w:t>)</w:t>
            </w:r>
            <w:r w:rsidR="009513F8" w:rsidRPr="006C7275">
              <w:rPr>
                <w:rFonts w:asciiTheme="minorHAnsi" w:hAnsiTheme="minorHAnsi"/>
                <w:sz w:val="22"/>
                <w:szCs w:val="22"/>
              </w:rPr>
              <w:t xml:space="preserve"> vně tramvaje.</w:t>
            </w:r>
            <w:r>
              <w:t xml:space="preserve"> Objem zásobníků písku </w:t>
            </w:r>
            <w:r w:rsidRPr="00321D7A">
              <w:t>bude min 20 dm</w:t>
            </w:r>
            <w:r w:rsidRPr="00321D7A">
              <w:rPr>
                <w:vertAlign w:val="superscript"/>
              </w:rPr>
              <w:t>3</w:t>
            </w:r>
            <w:r w:rsidRPr="00321D7A">
              <w:t>.</w:t>
            </w:r>
          </w:p>
        </w:tc>
      </w:tr>
      <w:tr w:rsidR="0006663C" w14:paraId="015CA018" w14:textId="77777777" w:rsidTr="00CF5BC0">
        <w:tc>
          <w:tcPr>
            <w:tcW w:w="1482" w:type="dxa"/>
          </w:tcPr>
          <w:p w14:paraId="2164D63C" w14:textId="77777777" w:rsidR="0006663C" w:rsidRDefault="0006663C" w:rsidP="0006663C">
            <w:pPr>
              <w:jc w:val="both"/>
              <w:rPr>
                <w:rFonts w:asciiTheme="minorHAnsi" w:hAnsiTheme="minorHAnsi"/>
                <w:sz w:val="22"/>
                <w:szCs w:val="22"/>
              </w:rPr>
            </w:pPr>
            <w:r>
              <w:rPr>
                <w:rFonts w:asciiTheme="minorHAnsi" w:hAnsiTheme="minorHAnsi"/>
                <w:sz w:val="22"/>
                <w:szCs w:val="22"/>
              </w:rPr>
              <w:t>Odpověď</w:t>
            </w:r>
          </w:p>
        </w:tc>
        <w:tc>
          <w:tcPr>
            <w:tcW w:w="7580" w:type="dxa"/>
          </w:tcPr>
          <w:p w14:paraId="347B82FB" w14:textId="77777777" w:rsidR="0006663C" w:rsidRDefault="0006663C" w:rsidP="0006663C">
            <w:pPr>
              <w:jc w:val="both"/>
              <w:rPr>
                <w:rFonts w:asciiTheme="minorHAnsi" w:hAnsiTheme="minorHAnsi"/>
                <w:sz w:val="22"/>
                <w:szCs w:val="22"/>
              </w:rPr>
            </w:pPr>
            <w:r>
              <w:rPr>
                <w:rFonts w:asciiTheme="minorHAnsi" w:hAnsiTheme="minorHAnsi"/>
                <w:sz w:val="22"/>
                <w:szCs w:val="22"/>
              </w:rPr>
              <w:t>NE</w:t>
            </w:r>
          </w:p>
        </w:tc>
      </w:tr>
    </w:tbl>
    <w:p w14:paraId="59766214" w14:textId="77777777" w:rsidR="0006663C" w:rsidRDefault="0006663C"/>
    <w:tbl>
      <w:tblPr>
        <w:tblStyle w:val="Mkatabulky"/>
        <w:tblW w:w="0" w:type="auto"/>
        <w:tblLook w:val="04A0" w:firstRow="1" w:lastRow="0" w:firstColumn="1" w:lastColumn="0" w:noHBand="0" w:noVBand="1"/>
      </w:tblPr>
      <w:tblGrid>
        <w:gridCol w:w="1482"/>
        <w:gridCol w:w="7580"/>
      </w:tblGrid>
      <w:tr w:rsidR="0006663C" w14:paraId="63B3E96A" w14:textId="77777777" w:rsidTr="0006663C">
        <w:tc>
          <w:tcPr>
            <w:tcW w:w="1526" w:type="dxa"/>
          </w:tcPr>
          <w:p w14:paraId="2D9D7D4C" w14:textId="77777777" w:rsidR="0006663C" w:rsidRDefault="0006663C" w:rsidP="006611A6">
            <w:pPr>
              <w:jc w:val="both"/>
              <w:rPr>
                <w:rFonts w:asciiTheme="minorHAnsi" w:hAnsiTheme="minorHAnsi"/>
                <w:sz w:val="22"/>
                <w:szCs w:val="22"/>
              </w:rPr>
            </w:pPr>
            <w:r>
              <w:rPr>
                <w:rFonts w:asciiTheme="minorHAnsi" w:hAnsiTheme="minorHAnsi"/>
                <w:sz w:val="22"/>
                <w:szCs w:val="22"/>
              </w:rPr>
              <w:t>2.3.</w:t>
            </w:r>
            <w:r w:rsidR="006611A6">
              <w:rPr>
                <w:rFonts w:asciiTheme="minorHAnsi" w:hAnsiTheme="minorHAnsi"/>
                <w:sz w:val="22"/>
                <w:szCs w:val="22"/>
              </w:rPr>
              <w:t>7</w:t>
            </w:r>
            <w:r>
              <w:rPr>
                <w:rFonts w:asciiTheme="minorHAnsi" w:hAnsiTheme="minorHAnsi"/>
                <w:sz w:val="22"/>
                <w:szCs w:val="22"/>
              </w:rPr>
              <w:t>.</w:t>
            </w:r>
          </w:p>
        </w:tc>
        <w:tc>
          <w:tcPr>
            <w:tcW w:w="8252" w:type="dxa"/>
          </w:tcPr>
          <w:p w14:paraId="0DDC9E5C" w14:textId="77777777" w:rsidR="0006663C" w:rsidRDefault="0006663C" w:rsidP="009513F8">
            <w:pPr>
              <w:jc w:val="both"/>
              <w:rPr>
                <w:rFonts w:asciiTheme="minorHAnsi" w:hAnsiTheme="minorHAnsi"/>
                <w:sz w:val="22"/>
                <w:szCs w:val="22"/>
              </w:rPr>
            </w:pPr>
            <w:r>
              <w:rPr>
                <w:rFonts w:asciiTheme="minorHAnsi" w:hAnsiTheme="minorHAnsi"/>
                <w:sz w:val="22"/>
                <w:szCs w:val="22"/>
              </w:rPr>
              <w:t>S</w:t>
            </w:r>
            <w:r w:rsidR="009513F8">
              <w:rPr>
                <w:rFonts w:asciiTheme="minorHAnsi" w:hAnsiTheme="minorHAnsi"/>
                <w:sz w:val="22"/>
                <w:szCs w:val="22"/>
              </w:rPr>
              <w:t>přáhla</w:t>
            </w:r>
          </w:p>
        </w:tc>
      </w:tr>
      <w:tr w:rsidR="0006663C" w14:paraId="2E1D7DF3" w14:textId="77777777" w:rsidTr="0006663C">
        <w:tc>
          <w:tcPr>
            <w:tcW w:w="9778" w:type="dxa"/>
            <w:gridSpan w:val="2"/>
          </w:tcPr>
          <w:p w14:paraId="080E77FB" w14:textId="78793222" w:rsidR="0006663C" w:rsidRDefault="009513F8" w:rsidP="003114BB">
            <w:pPr>
              <w:jc w:val="both"/>
              <w:rPr>
                <w:rFonts w:asciiTheme="minorHAnsi" w:hAnsiTheme="minorHAnsi"/>
                <w:sz w:val="22"/>
                <w:szCs w:val="22"/>
              </w:rPr>
            </w:pPr>
            <w:r w:rsidRPr="006C7275">
              <w:rPr>
                <w:rFonts w:asciiTheme="minorHAnsi" w:hAnsiTheme="minorHAnsi"/>
                <w:sz w:val="22"/>
                <w:szCs w:val="22"/>
              </w:rPr>
              <w:t xml:space="preserve">Vozidlo je vybaveno mechanicky sklopnými spřáhly s „pražskou hlavou“, kompatibilními se standardem </w:t>
            </w:r>
            <w:r w:rsidR="003114BB">
              <w:rPr>
                <w:rFonts w:asciiTheme="minorHAnsi" w:hAnsiTheme="minorHAnsi"/>
                <w:sz w:val="22"/>
                <w:szCs w:val="22"/>
              </w:rPr>
              <w:t>DPMB</w:t>
            </w:r>
            <w:r w:rsidR="00150CD3">
              <w:rPr>
                <w:rFonts w:asciiTheme="minorHAnsi" w:hAnsiTheme="minorHAnsi"/>
                <w:sz w:val="22"/>
                <w:szCs w:val="22"/>
              </w:rPr>
              <w:t>,</w:t>
            </w:r>
            <w:r w:rsidRPr="006C7275">
              <w:rPr>
                <w:rFonts w:asciiTheme="minorHAnsi" w:hAnsiTheme="minorHAnsi"/>
                <w:sz w:val="22"/>
                <w:szCs w:val="22"/>
              </w:rPr>
              <w:t xml:space="preserve"> a.s. konstrukčně určenými pro trvalý provoz v soupravě. Ke spřáhlu musí být umožněn přístup pomocí čtyřhranu (8 mm</w:t>
            </w:r>
            <w:r w:rsidR="005277C6">
              <w:rPr>
                <w:rFonts w:asciiTheme="minorHAnsi" w:hAnsiTheme="minorHAnsi"/>
                <w:sz w:val="22"/>
                <w:szCs w:val="22"/>
              </w:rPr>
              <w:t xml:space="preserve"> systému DIRAC</w:t>
            </w:r>
            <w:r w:rsidRPr="006C7275">
              <w:rPr>
                <w:rFonts w:asciiTheme="minorHAnsi" w:hAnsiTheme="minorHAnsi"/>
                <w:sz w:val="22"/>
                <w:szCs w:val="22"/>
              </w:rPr>
              <w:t>) a jeho rozložení musí být realizovatelné pouze jednou osobou. Přípustná pomoc při složení spřáhla např. za využití výhybkové tyče.</w:t>
            </w:r>
          </w:p>
        </w:tc>
      </w:tr>
      <w:tr w:rsidR="0006663C" w14:paraId="7E9AA8CB" w14:textId="77777777" w:rsidTr="0006663C">
        <w:tc>
          <w:tcPr>
            <w:tcW w:w="1526" w:type="dxa"/>
          </w:tcPr>
          <w:p w14:paraId="3C759BBC" w14:textId="77777777" w:rsidR="0006663C" w:rsidRDefault="0006663C" w:rsidP="0006663C">
            <w:pPr>
              <w:jc w:val="both"/>
              <w:rPr>
                <w:rFonts w:asciiTheme="minorHAnsi" w:hAnsiTheme="minorHAnsi"/>
                <w:sz w:val="22"/>
                <w:szCs w:val="22"/>
              </w:rPr>
            </w:pPr>
            <w:r>
              <w:rPr>
                <w:rFonts w:asciiTheme="minorHAnsi" w:hAnsiTheme="minorHAnsi"/>
                <w:sz w:val="22"/>
                <w:szCs w:val="22"/>
              </w:rPr>
              <w:t>Odpověď</w:t>
            </w:r>
          </w:p>
        </w:tc>
        <w:tc>
          <w:tcPr>
            <w:tcW w:w="8252" w:type="dxa"/>
          </w:tcPr>
          <w:p w14:paraId="06E44794" w14:textId="77777777" w:rsidR="0006663C" w:rsidRDefault="0006663C" w:rsidP="0006663C">
            <w:pPr>
              <w:jc w:val="both"/>
              <w:rPr>
                <w:rFonts w:asciiTheme="minorHAnsi" w:hAnsiTheme="minorHAnsi"/>
                <w:sz w:val="22"/>
                <w:szCs w:val="22"/>
              </w:rPr>
            </w:pPr>
            <w:r>
              <w:rPr>
                <w:rFonts w:asciiTheme="minorHAnsi" w:hAnsiTheme="minorHAnsi"/>
                <w:sz w:val="22"/>
                <w:szCs w:val="22"/>
              </w:rPr>
              <w:t>NE</w:t>
            </w:r>
          </w:p>
        </w:tc>
      </w:tr>
    </w:tbl>
    <w:p w14:paraId="0E4A5E26" w14:textId="77777777" w:rsidR="007E6AA7" w:rsidRDefault="007E6AA7" w:rsidP="007E6AA7">
      <w:pPr>
        <w:rPr>
          <w:rFonts w:asciiTheme="minorHAnsi" w:hAnsiTheme="minorHAnsi"/>
          <w:b/>
          <w:sz w:val="24"/>
        </w:rPr>
      </w:pPr>
    </w:p>
    <w:p w14:paraId="6D269F7B" w14:textId="77777777" w:rsidR="009513F8" w:rsidRDefault="009513F8" w:rsidP="007E6AA7">
      <w:pPr>
        <w:rPr>
          <w:rFonts w:asciiTheme="minorHAnsi" w:hAnsiTheme="minorHAnsi"/>
          <w:b/>
          <w:sz w:val="24"/>
        </w:rPr>
      </w:pPr>
    </w:p>
    <w:p w14:paraId="7DC12C56" w14:textId="77777777" w:rsidR="007519C4" w:rsidRPr="00F3663F" w:rsidRDefault="007519C4" w:rsidP="007519C4">
      <w:pPr>
        <w:jc w:val="center"/>
        <w:rPr>
          <w:rFonts w:asciiTheme="minorHAnsi" w:hAnsiTheme="minorHAnsi"/>
          <w:b/>
          <w:sz w:val="24"/>
        </w:rPr>
      </w:pPr>
      <w:r>
        <w:rPr>
          <w:rFonts w:asciiTheme="minorHAnsi" w:hAnsiTheme="minorHAnsi"/>
          <w:b/>
          <w:sz w:val="24"/>
        </w:rPr>
        <w:t>2.4.Elektrická výzbroj, pantograf a brzdy</w:t>
      </w:r>
    </w:p>
    <w:p w14:paraId="76CEECC7" w14:textId="77777777" w:rsidR="007519C4" w:rsidRDefault="007519C4" w:rsidP="007519C4"/>
    <w:tbl>
      <w:tblPr>
        <w:tblStyle w:val="Mkatabulky"/>
        <w:tblW w:w="0" w:type="auto"/>
        <w:tblLook w:val="04A0" w:firstRow="1" w:lastRow="0" w:firstColumn="1" w:lastColumn="0" w:noHBand="0" w:noVBand="1"/>
      </w:tblPr>
      <w:tblGrid>
        <w:gridCol w:w="1485"/>
        <w:gridCol w:w="7577"/>
      </w:tblGrid>
      <w:tr w:rsidR="007519C4" w14:paraId="0317B6C2" w14:textId="77777777" w:rsidTr="00AF799F">
        <w:tc>
          <w:tcPr>
            <w:tcW w:w="1526" w:type="dxa"/>
          </w:tcPr>
          <w:p w14:paraId="7B5E9323" w14:textId="77777777" w:rsidR="007519C4" w:rsidRDefault="006611A6" w:rsidP="00AF799F">
            <w:pPr>
              <w:jc w:val="both"/>
              <w:rPr>
                <w:rFonts w:asciiTheme="minorHAnsi" w:hAnsiTheme="minorHAnsi"/>
                <w:sz w:val="22"/>
                <w:szCs w:val="22"/>
              </w:rPr>
            </w:pPr>
            <w:r>
              <w:rPr>
                <w:rFonts w:asciiTheme="minorHAnsi" w:hAnsiTheme="minorHAnsi"/>
                <w:sz w:val="22"/>
                <w:szCs w:val="22"/>
              </w:rPr>
              <w:t>2.4</w:t>
            </w:r>
            <w:r w:rsidR="007519C4">
              <w:rPr>
                <w:rFonts w:asciiTheme="minorHAnsi" w:hAnsiTheme="minorHAnsi"/>
                <w:sz w:val="22"/>
                <w:szCs w:val="22"/>
              </w:rPr>
              <w:t>.1.</w:t>
            </w:r>
          </w:p>
        </w:tc>
        <w:tc>
          <w:tcPr>
            <w:tcW w:w="8252" w:type="dxa"/>
          </w:tcPr>
          <w:p w14:paraId="763FA7DD" w14:textId="77777777" w:rsidR="007519C4" w:rsidRDefault="007519C4" w:rsidP="007519C4">
            <w:pPr>
              <w:jc w:val="both"/>
              <w:rPr>
                <w:rFonts w:asciiTheme="minorHAnsi" w:hAnsiTheme="minorHAnsi"/>
                <w:sz w:val="22"/>
                <w:szCs w:val="22"/>
              </w:rPr>
            </w:pPr>
            <w:r>
              <w:rPr>
                <w:rFonts w:asciiTheme="minorHAnsi" w:hAnsiTheme="minorHAnsi"/>
                <w:sz w:val="22"/>
                <w:szCs w:val="22"/>
              </w:rPr>
              <w:t xml:space="preserve">Elektrická výzbroj, </w:t>
            </w:r>
          </w:p>
        </w:tc>
      </w:tr>
      <w:tr w:rsidR="007519C4" w14:paraId="21730FFF" w14:textId="77777777" w:rsidTr="00AF799F">
        <w:tc>
          <w:tcPr>
            <w:tcW w:w="9778" w:type="dxa"/>
            <w:gridSpan w:val="2"/>
          </w:tcPr>
          <w:p w14:paraId="3FCAF27D" w14:textId="77777777" w:rsidR="007519C4" w:rsidRDefault="007519C4" w:rsidP="001658BD">
            <w:pPr>
              <w:pStyle w:val="Bezmezer"/>
              <w:numPr>
                <w:ilvl w:val="0"/>
                <w:numId w:val="13"/>
              </w:numPr>
              <w:ind w:left="171" w:hanging="171"/>
              <w:rPr>
                <w:sz w:val="22"/>
                <w:szCs w:val="22"/>
              </w:rPr>
            </w:pPr>
            <w:r w:rsidRPr="007519C4">
              <w:rPr>
                <w:sz w:val="22"/>
                <w:szCs w:val="22"/>
              </w:rPr>
              <w:t xml:space="preserve">Elektrická mikroprocesorově řízená asynchronní </w:t>
            </w:r>
            <w:r w:rsidR="00E45B8D">
              <w:rPr>
                <w:sz w:val="22"/>
                <w:szCs w:val="22"/>
              </w:rPr>
              <w:t xml:space="preserve">nebo synchronní </w:t>
            </w:r>
            <w:r w:rsidRPr="007519C4">
              <w:rPr>
                <w:sz w:val="22"/>
                <w:szCs w:val="22"/>
              </w:rPr>
              <w:t xml:space="preserve">trakční výzbroj musí umožňovat při elektrodynamickém brzdění rekuperaci elektrické energie zpět </w:t>
            </w:r>
            <w:r w:rsidR="00DD6A28">
              <w:rPr>
                <w:sz w:val="22"/>
                <w:szCs w:val="22"/>
              </w:rPr>
              <w:t xml:space="preserve">do vlastní spotřeby a </w:t>
            </w:r>
            <w:r w:rsidRPr="007519C4">
              <w:rPr>
                <w:sz w:val="22"/>
                <w:szCs w:val="22"/>
              </w:rPr>
              <w:t xml:space="preserve">do napájecí sítě. </w:t>
            </w:r>
            <w:r w:rsidR="00E45B8D">
              <w:rPr>
                <w:sz w:val="22"/>
                <w:szCs w:val="22"/>
              </w:rPr>
              <w:t xml:space="preserve">V případě nemožnosti trakční sítě absorbovat rekuperovanou elektrickou energií bude tramvaj vybavena záskokovým měničem/měniči a brzdovým/brzdovými odporníky. </w:t>
            </w:r>
            <w:r w:rsidRPr="007519C4">
              <w:rPr>
                <w:sz w:val="22"/>
                <w:szCs w:val="22"/>
              </w:rPr>
              <w:t xml:space="preserve">Koncepčně musí výzbroj být rozdělena na samostatné trakční motorové skupiny pro každý podvozek a je umístěna do kontejnerů včetně záskokové brzdy, což umožňuje nouzové dojetí vozidla i při případné poruše jedné nebo dvou motorových skupin. </w:t>
            </w:r>
          </w:p>
          <w:p w14:paraId="67C58039" w14:textId="77777777" w:rsidR="007519C4" w:rsidRDefault="007519C4" w:rsidP="001658BD">
            <w:pPr>
              <w:pStyle w:val="Bezmezer"/>
              <w:numPr>
                <w:ilvl w:val="0"/>
                <w:numId w:val="13"/>
              </w:numPr>
              <w:ind w:left="171" w:hanging="171"/>
              <w:rPr>
                <w:sz w:val="22"/>
                <w:szCs w:val="22"/>
              </w:rPr>
            </w:pPr>
            <w:r w:rsidRPr="007519C4">
              <w:rPr>
                <w:sz w:val="22"/>
                <w:szCs w:val="22"/>
              </w:rPr>
              <w:t>Elektrická výzbroj musí vozidlu za vhodných adhezních podmínek dát dostatečný výkon pro schopnost tlačit nebo táhnout, za normálních adhezních podmínek, vadné vozidlo o hmotnosti 30 000 kg i do stoupání 70 promile</w:t>
            </w:r>
            <w:r w:rsidR="00FB03DC">
              <w:rPr>
                <w:sz w:val="22"/>
                <w:szCs w:val="22"/>
              </w:rPr>
              <w:t>.</w:t>
            </w:r>
          </w:p>
          <w:p w14:paraId="6BDB1B6D" w14:textId="77777777" w:rsidR="004062BB" w:rsidRDefault="007519C4" w:rsidP="001658BD">
            <w:pPr>
              <w:pStyle w:val="Bezmezer"/>
              <w:numPr>
                <w:ilvl w:val="0"/>
                <w:numId w:val="13"/>
              </w:numPr>
              <w:ind w:left="171" w:hanging="171"/>
              <w:rPr>
                <w:sz w:val="22"/>
                <w:szCs w:val="22"/>
              </w:rPr>
            </w:pPr>
            <w:r w:rsidRPr="007519C4">
              <w:rPr>
                <w:sz w:val="22"/>
                <w:szCs w:val="22"/>
              </w:rPr>
              <w:t xml:space="preserve">Silnoproudé, slaboproudé a datové vodiče musí být vedeny po celé délce vozu odděleně </w:t>
            </w:r>
          </w:p>
          <w:p w14:paraId="1ED5013F" w14:textId="4994C875" w:rsidR="007519C4" w:rsidRDefault="007519C4" w:rsidP="001658BD">
            <w:pPr>
              <w:pStyle w:val="Bezmezer"/>
              <w:numPr>
                <w:ilvl w:val="0"/>
                <w:numId w:val="13"/>
              </w:numPr>
              <w:ind w:left="171" w:hanging="171"/>
              <w:rPr>
                <w:sz w:val="22"/>
                <w:szCs w:val="22"/>
              </w:rPr>
            </w:pPr>
            <w:r w:rsidRPr="007519C4">
              <w:rPr>
                <w:sz w:val="22"/>
                <w:szCs w:val="22"/>
              </w:rPr>
              <w:t>v instalačních hadicích. Mezi články musí být kabelové trasy spoje</w:t>
            </w:r>
            <w:r>
              <w:rPr>
                <w:sz w:val="22"/>
                <w:szCs w:val="22"/>
              </w:rPr>
              <w:t>ny přes konektory Harting.</w:t>
            </w:r>
          </w:p>
          <w:p w14:paraId="6C9D8EFF" w14:textId="043829AD" w:rsidR="007519C4" w:rsidRDefault="007519C4" w:rsidP="001658BD">
            <w:pPr>
              <w:pStyle w:val="Bezmezer"/>
              <w:numPr>
                <w:ilvl w:val="0"/>
                <w:numId w:val="13"/>
              </w:numPr>
              <w:ind w:left="171" w:hanging="171"/>
              <w:rPr>
                <w:sz w:val="22"/>
                <w:szCs w:val="22"/>
              </w:rPr>
            </w:pPr>
            <w:r w:rsidRPr="007519C4">
              <w:rPr>
                <w:sz w:val="22"/>
                <w:szCs w:val="22"/>
              </w:rPr>
              <w:t xml:space="preserve">Provedení elektrického rozvodu vozidla musí odpovídat normě ČSN EN 60077-1 a ČSN EN 50343. Všechny kabely </w:t>
            </w:r>
            <w:r w:rsidR="002E003C">
              <w:rPr>
                <w:sz w:val="22"/>
                <w:szCs w:val="22"/>
              </w:rPr>
              <w:t xml:space="preserve">budou </w:t>
            </w:r>
            <w:r w:rsidRPr="007519C4">
              <w:rPr>
                <w:sz w:val="22"/>
                <w:szCs w:val="22"/>
              </w:rPr>
              <w:t xml:space="preserve">v nehořlavém </w:t>
            </w:r>
            <w:r w:rsidR="00DD6A28">
              <w:rPr>
                <w:sz w:val="22"/>
                <w:szCs w:val="22"/>
              </w:rPr>
              <w:t>bezhalogenovém provedení</w:t>
            </w:r>
            <w:r w:rsidRPr="007519C4">
              <w:rPr>
                <w:sz w:val="22"/>
                <w:szCs w:val="22"/>
              </w:rPr>
              <w:t>.</w:t>
            </w:r>
          </w:p>
          <w:p w14:paraId="7383C6EB" w14:textId="77777777" w:rsidR="007519C4" w:rsidRPr="007519C4" w:rsidRDefault="007519C4" w:rsidP="001658BD">
            <w:pPr>
              <w:pStyle w:val="Bezmezer"/>
              <w:numPr>
                <w:ilvl w:val="0"/>
                <w:numId w:val="13"/>
              </w:numPr>
              <w:ind w:left="171" w:hanging="171"/>
              <w:rPr>
                <w:sz w:val="22"/>
                <w:szCs w:val="22"/>
              </w:rPr>
            </w:pPr>
            <w:r>
              <w:rPr>
                <w:sz w:val="22"/>
                <w:szCs w:val="22"/>
              </w:rPr>
              <w:t>Tramvaj bude vybavena váhovou korekcí pro dosažení stejných nebo podobných účinků výkonu jízdy a brzdy při různých obsazeních vozidla.</w:t>
            </w:r>
          </w:p>
        </w:tc>
      </w:tr>
      <w:tr w:rsidR="007519C4" w14:paraId="075CFEF8" w14:textId="77777777" w:rsidTr="00AF799F">
        <w:tc>
          <w:tcPr>
            <w:tcW w:w="1526" w:type="dxa"/>
          </w:tcPr>
          <w:p w14:paraId="56396F65" w14:textId="77777777" w:rsidR="007519C4" w:rsidRDefault="007519C4" w:rsidP="00AF799F">
            <w:pPr>
              <w:jc w:val="both"/>
              <w:rPr>
                <w:rFonts w:asciiTheme="minorHAnsi" w:hAnsiTheme="minorHAnsi"/>
                <w:sz w:val="22"/>
                <w:szCs w:val="22"/>
              </w:rPr>
            </w:pPr>
            <w:r>
              <w:rPr>
                <w:rFonts w:asciiTheme="minorHAnsi" w:hAnsiTheme="minorHAnsi"/>
                <w:sz w:val="22"/>
                <w:szCs w:val="22"/>
              </w:rPr>
              <w:t>Odpověď</w:t>
            </w:r>
          </w:p>
        </w:tc>
        <w:tc>
          <w:tcPr>
            <w:tcW w:w="8252" w:type="dxa"/>
          </w:tcPr>
          <w:p w14:paraId="747353A6" w14:textId="77777777" w:rsidR="007519C4" w:rsidRDefault="007519C4" w:rsidP="00AF799F">
            <w:pPr>
              <w:jc w:val="both"/>
              <w:rPr>
                <w:rFonts w:asciiTheme="minorHAnsi" w:hAnsiTheme="minorHAnsi"/>
                <w:sz w:val="22"/>
                <w:szCs w:val="22"/>
              </w:rPr>
            </w:pPr>
            <w:r>
              <w:rPr>
                <w:rFonts w:asciiTheme="minorHAnsi" w:hAnsiTheme="minorHAnsi"/>
                <w:sz w:val="22"/>
                <w:szCs w:val="22"/>
              </w:rPr>
              <w:t>NE</w:t>
            </w:r>
          </w:p>
        </w:tc>
      </w:tr>
    </w:tbl>
    <w:p w14:paraId="15AE26B8" w14:textId="77777777" w:rsidR="007519C4" w:rsidRDefault="007519C4" w:rsidP="007519C4"/>
    <w:tbl>
      <w:tblPr>
        <w:tblStyle w:val="Mkatabulky"/>
        <w:tblW w:w="0" w:type="auto"/>
        <w:tblLook w:val="04A0" w:firstRow="1" w:lastRow="0" w:firstColumn="1" w:lastColumn="0" w:noHBand="0" w:noVBand="1"/>
      </w:tblPr>
      <w:tblGrid>
        <w:gridCol w:w="1481"/>
        <w:gridCol w:w="7581"/>
      </w:tblGrid>
      <w:tr w:rsidR="007519C4" w14:paraId="023925F9" w14:textId="77777777" w:rsidTr="00AF799F">
        <w:tc>
          <w:tcPr>
            <w:tcW w:w="1526" w:type="dxa"/>
          </w:tcPr>
          <w:p w14:paraId="55102447" w14:textId="77777777" w:rsidR="007519C4" w:rsidRDefault="007519C4" w:rsidP="006611A6">
            <w:pPr>
              <w:jc w:val="both"/>
              <w:rPr>
                <w:rFonts w:asciiTheme="minorHAnsi" w:hAnsiTheme="minorHAnsi"/>
                <w:sz w:val="22"/>
                <w:szCs w:val="22"/>
              </w:rPr>
            </w:pPr>
            <w:r>
              <w:rPr>
                <w:rFonts w:asciiTheme="minorHAnsi" w:hAnsiTheme="minorHAnsi"/>
                <w:sz w:val="22"/>
                <w:szCs w:val="22"/>
              </w:rPr>
              <w:lastRenderedPageBreak/>
              <w:t>2.</w:t>
            </w:r>
            <w:r w:rsidR="006611A6">
              <w:rPr>
                <w:rFonts w:asciiTheme="minorHAnsi" w:hAnsiTheme="minorHAnsi"/>
                <w:sz w:val="22"/>
                <w:szCs w:val="22"/>
              </w:rPr>
              <w:t>4</w:t>
            </w:r>
            <w:r>
              <w:rPr>
                <w:rFonts w:asciiTheme="minorHAnsi" w:hAnsiTheme="minorHAnsi"/>
                <w:sz w:val="22"/>
                <w:szCs w:val="22"/>
              </w:rPr>
              <w:t>.2.</w:t>
            </w:r>
          </w:p>
        </w:tc>
        <w:tc>
          <w:tcPr>
            <w:tcW w:w="8252" w:type="dxa"/>
          </w:tcPr>
          <w:p w14:paraId="674CA3EA" w14:textId="77777777" w:rsidR="007519C4" w:rsidRDefault="007519C4" w:rsidP="00AF799F">
            <w:pPr>
              <w:jc w:val="both"/>
              <w:rPr>
                <w:rFonts w:asciiTheme="minorHAnsi" w:hAnsiTheme="minorHAnsi"/>
                <w:sz w:val="22"/>
                <w:szCs w:val="22"/>
              </w:rPr>
            </w:pPr>
            <w:r>
              <w:rPr>
                <w:rFonts w:asciiTheme="minorHAnsi" w:hAnsiTheme="minorHAnsi"/>
                <w:sz w:val="22"/>
                <w:szCs w:val="22"/>
              </w:rPr>
              <w:t>Pantograf</w:t>
            </w:r>
          </w:p>
        </w:tc>
      </w:tr>
      <w:tr w:rsidR="007519C4" w14:paraId="71B5153D" w14:textId="77777777" w:rsidTr="00AF799F">
        <w:tc>
          <w:tcPr>
            <w:tcW w:w="9778" w:type="dxa"/>
            <w:gridSpan w:val="2"/>
          </w:tcPr>
          <w:p w14:paraId="61D0F330" w14:textId="77777777" w:rsidR="004062BB" w:rsidRDefault="007519C4" w:rsidP="00AF799F">
            <w:pPr>
              <w:jc w:val="both"/>
            </w:pPr>
            <w:r>
              <w:t>E</w:t>
            </w:r>
            <w:r w:rsidRPr="006C0852">
              <w:t xml:space="preserve">lektricky   ovládaný   polopantograf   </w:t>
            </w:r>
            <w:r w:rsidR="00EF7466">
              <w:t>s dvo</w:t>
            </w:r>
            <w:r w:rsidR="00BF1EA4">
              <w:t>u</w:t>
            </w:r>
            <w:r w:rsidR="00EF7466">
              <w:t xml:space="preserve">lištou </w:t>
            </w:r>
            <w:r w:rsidRPr="006C0852">
              <w:t xml:space="preserve">orientovaný   kloubem   vpřed ve směru jízdy, umístěný v ose 1. podvozku tramvaje, s možností nouzového mechanického stažení řidičem </w:t>
            </w:r>
          </w:p>
          <w:p w14:paraId="65726C64" w14:textId="4FB80627" w:rsidR="007519C4" w:rsidRDefault="007519C4" w:rsidP="00AF799F">
            <w:pPr>
              <w:jc w:val="both"/>
              <w:rPr>
                <w:rFonts w:asciiTheme="minorHAnsi" w:hAnsiTheme="minorHAnsi"/>
                <w:sz w:val="22"/>
                <w:szCs w:val="22"/>
              </w:rPr>
            </w:pPr>
            <w:r w:rsidRPr="006C0852">
              <w:t>z prostoru interiéru vozu</w:t>
            </w:r>
          </w:p>
        </w:tc>
      </w:tr>
      <w:tr w:rsidR="007519C4" w14:paraId="4808C2EE" w14:textId="77777777" w:rsidTr="00AF799F">
        <w:tc>
          <w:tcPr>
            <w:tcW w:w="1526" w:type="dxa"/>
          </w:tcPr>
          <w:p w14:paraId="4AFCBEFE" w14:textId="77777777" w:rsidR="007519C4" w:rsidRDefault="007519C4" w:rsidP="00AF799F">
            <w:pPr>
              <w:jc w:val="both"/>
              <w:rPr>
                <w:rFonts w:asciiTheme="minorHAnsi" w:hAnsiTheme="minorHAnsi"/>
                <w:sz w:val="22"/>
                <w:szCs w:val="22"/>
              </w:rPr>
            </w:pPr>
            <w:r>
              <w:rPr>
                <w:rFonts w:asciiTheme="minorHAnsi" w:hAnsiTheme="minorHAnsi"/>
                <w:sz w:val="22"/>
                <w:szCs w:val="22"/>
              </w:rPr>
              <w:t>Odpověď</w:t>
            </w:r>
          </w:p>
        </w:tc>
        <w:tc>
          <w:tcPr>
            <w:tcW w:w="8252" w:type="dxa"/>
          </w:tcPr>
          <w:p w14:paraId="5D37FD99" w14:textId="77777777" w:rsidR="007519C4" w:rsidRDefault="007519C4" w:rsidP="00AF799F">
            <w:pPr>
              <w:jc w:val="both"/>
              <w:rPr>
                <w:rFonts w:asciiTheme="minorHAnsi" w:hAnsiTheme="minorHAnsi"/>
                <w:sz w:val="22"/>
                <w:szCs w:val="22"/>
              </w:rPr>
            </w:pPr>
            <w:r>
              <w:rPr>
                <w:rFonts w:asciiTheme="minorHAnsi" w:hAnsiTheme="minorHAnsi"/>
                <w:sz w:val="22"/>
                <w:szCs w:val="22"/>
              </w:rPr>
              <w:t>NE</w:t>
            </w:r>
          </w:p>
        </w:tc>
      </w:tr>
    </w:tbl>
    <w:p w14:paraId="132AF0F7" w14:textId="77777777" w:rsidR="007519C4" w:rsidRDefault="007519C4" w:rsidP="007519C4"/>
    <w:tbl>
      <w:tblPr>
        <w:tblStyle w:val="Mkatabulky"/>
        <w:tblW w:w="0" w:type="auto"/>
        <w:tblLook w:val="04A0" w:firstRow="1" w:lastRow="0" w:firstColumn="1" w:lastColumn="0" w:noHBand="0" w:noVBand="1"/>
      </w:tblPr>
      <w:tblGrid>
        <w:gridCol w:w="1493"/>
        <w:gridCol w:w="7569"/>
      </w:tblGrid>
      <w:tr w:rsidR="007519C4" w14:paraId="37179716" w14:textId="77777777" w:rsidTr="00AF799F">
        <w:tc>
          <w:tcPr>
            <w:tcW w:w="1526" w:type="dxa"/>
          </w:tcPr>
          <w:p w14:paraId="716AF8A9" w14:textId="77777777" w:rsidR="007519C4" w:rsidRDefault="007519C4"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4</w:t>
            </w:r>
            <w:r>
              <w:rPr>
                <w:rFonts w:asciiTheme="minorHAnsi" w:hAnsiTheme="minorHAnsi"/>
                <w:sz w:val="22"/>
                <w:szCs w:val="22"/>
              </w:rPr>
              <w:t>.3.</w:t>
            </w:r>
          </w:p>
        </w:tc>
        <w:tc>
          <w:tcPr>
            <w:tcW w:w="8252" w:type="dxa"/>
          </w:tcPr>
          <w:p w14:paraId="2FD26FCB" w14:textId="77777777" w:rsidR="007519C4" w:rsidRDefault="007519C4" w:rsidP="00AF799F">
            <w:pPr>
              <w:jc w:val="both"/>
              <w:rPr>
                <w:rFonts w:asciiTheme="minorHAnsi" w:hAnsiTheme="minorHAnsi"/>
                <w:sz w:val="22"/>
                <w:szCs w:val="22"/>
              </w:rPr>
            </w:pPr>
            <w:r>
              <w:rPr>
                <w:rFonts w:asciiTheme="minorHAnsi" w:hAnsiTheme="minorHAnsi"/>
                <w:sz w:val="22"/>
                <w:szCs w:val="22"/>
              </w:rPr>
              <w:t>Brzdy</w:t>
            </w:r>
          </w:p>
        </w:tc>
      </w:tr>
      <w:tr w:rsidR="007519C4" w14:paraId="022B67C8" w14:textId="77777777" w:rsidTr="00AF799F">
        <w:tc>
          <w:tcPr>
            <w:tcW w:w="9778" w:type="dxa"/>
            <w:gridSpan w:val="2"/>
          </w:tcPr>
          <w:p w14:paraId="1F0C06C1" w14:textId="5F050E73" w:rsidR="007519C4" w:rsidRPr="007519C4" w:rsidRDefault="007519C4" w:rsidP="007519C4">
            <w:pPr>
              <w:pStyle w:val="Bezmezer"/>
              <w:rPr>
                <w:sz w:val="22"/>
                <w:szCs w:val="22"/>
              </w:rPr>
            </w:pPr>
            <w:r w:rsidRPr="007519C4">
              <w:rPr>
                <w:sz w:val="22"/>
                <w:szCs w:val="22"/>
              </w:rPr>
              <w:t>Kotoučová mechanická brzda s elektrohydraulickým ovládáním</w:t>
            </w:r>
            <w:r w:rsidR="002E003C">
              <w:rPr>
                <w:sz w:val="22"/>
                <w:szCs w:val="22"/>
              </w:rPr>
              <w:t xml:space="preserve"> </w:t>
            </w:r>
            <w:r w:rsidR="00BD314E" w:rsidRPr="00CC3B2B">
              <w:rPr>
                <w:sz w:val="22"/>
                <w:szCs w:val="22"/>
              </w:rPr>
              <w:t>nebo</w:t>
            </w:r>
            <w:r w:rsidR="002E003C">
              <w:rPr>
                <w:sz w:val="22"/>
                <w:szCs w:val="22"/>
              </w:rPr>
              <w:t xml:space="preserve"> elektromechanickou brzdou</w:t>
            </w:r>
            <w:r w:rsidRPr="007519C4">
              <w:rPr>
                <w:sz w:val="22"/>
                <w:szCs w:val="22"/>
              </w:rPr>
              <w:t>. Je použita v režimu dobrzďování a jako zajišťovací brzda</w:t>
            </w:r>
            <w:r w:rsidR="00DD6A28">
              <w:rPr>
                <w:sz w:val="22"/>
                <w:szCs w:val="22"/>
              </w:rPr>
              <w:t xml:space="preserve">, </w:t>
            </w:r>
            <w:r w:rsidR="001D2FAC">
              <w:rPr>
                <w:sz w:val="22"/>
                <w:szCs w:val="22"/>
              </w:rPr>
              <w:t>respektive jako záskoková při výpadku elektrodynamické brzdy</w:t>
            </w:r>
            <w:r w:rsidRPr="007519C4">
              <w:rPr>
                <w:sz w:val="22"/>
                <w:szCs w:val="22"/>
              </w:rPr>
              <w:t>. V nouzovém režimu je možné brzdu ovládat pomocí ručního agregátu nouzového odbrzdění.</w:t>
            </w:r>
          </w:p>
          <w:p w14:paraId="2B6BD2D6" w14:textId="77777777" w:rsidR="007519C4" w:rsidRPr="007519C4" w:rsidRDefault="007519C4" w:rsidP="007519C4">
            <w:pPr>
              <w:pStyle w:val="Bezmezer"/>
              <w:rPr>
                <w:sz w:val="22"/>
                <w:szCs w:val="22"/>
              </w:rPr>
            </w:pPr>
            <w:r w:rsidRPr="007519C4">
              <w:rPr>
                <w:sz w:val="22"/>
                <w:szCs w:val="22"/>
              </w:rPr>
              <w:t xml:space="preserve">Kolejnicová – elektromagnetická s přítlačnou silou </w:t>
            </w:r>
            <w:r w:rsidR="00413EFC">
              <w:rPr>
                <w:sz w:val="22"/>
                <w:szCs w:val="22"/>
              </w:rPr>
              <w:t xml:space="preserve">min. </w:t>
            </w:r>
            <w:r w:rsidRPr="007519C4">
              <w:rPr>
                <w:sz w:val="22"/>
                <w:szCs w:val="22"/>
              </w:rPr>
              <w:t>70 kN</w:t>
            </w:r>
          </w:p>
          <w:p w14:paraId="4A1DCC74" w14:textId="77777777" w:rsidR="004062BB" w:rsidRDefault="007519C4" w:rsidP="007519C4">
            <w:pPr>
              <w:pStyle w:val="Bezmezer"/>
              <w:rPr>
                <w:sz w:val="22"/>
                <w:szCs w:val="22"/>
              </w:rPr>
            </w:pPr>
            <w:r w:rsidRPr="007519C4">
              <w:rPr>
                <w:sz w:val="22"/>
                <w:szCs w:val="22"/>
              </w:rPr>
              <w:t xml:space="preserve">Elektrodynamická brzda je hlavní provozní brzdou a je součástí elektrické výzbroje vozidla. Nelze-li rekuperovat, je brzdná energie využívána pro vlastní spotřebu a přebytek energie se maří </w:t>
            </w:r>
          </w:p>
          <w:p w14:paraId="62842279" w14:textId="280E5D4B" w:rsidR="007519C4" w:rsidRPr="007519C4" w:rsidRDefault="007519C4" w:rsidP="007519C4">
            <w:pPr>
              <w:pStyle w:val="Bezmezer"/>
              <w:rPr>
                <w:sz w:val="22"/>
                <w:szCs w:val="22"/>
              </w:rPr>
            </w:pPr>
            <w:r w:rsidRPr="007519C4">
              <w:rPr>
                <w:sz w:val="22"/>
                <w:szCs w:val="22"/>
              </w:rPr>
              <w:t xml:space="preserve">v brzdovém odporníku. </w:t>
            </w:r>
          </w:p>
        </w:tc>
      </w:tr>
      <w:tr w:rsidR="007519C4" w14:paraId="1ABC9041" w14:textId="77777777" w:rsidTr="00AF799F">
        <w:tc>
          <w:tcPr>
            <w:tcW w:w="1526" w:type="dxa"/>
          </w:tcPr>
          <w:p w14:paraId="563925BE" w14:textId="77777777" w:rsidR="007519C4" w:rsidRDefault="007519C4" w:rsidP="00AF799F">
            <w:pPr>
              <w:jc w:val="both"/>
              <w:rPr>
                <w:rFonts w:asciiTheme="minorHAnsi" w:hAnsiTheme="minorHAnsi"/>
                <w:sz w:val="22"/>
                <w:szCs w:val="22"/>
              </w:rPr>
            </w:pPr>
            <w:r>
              <w:rPr>
                <w:rFonts w:asciiTheme="minorHAnsi" w:hAnsiTheme="minorHAnsi"/>
                <w:sz w:val="22"/>
                <w:szCs w:val="22"/>
              </w:rPr>
              <w:t>Odpověď</w:t>
            </w:r>
          </w:p>
        </w:tc>
        <w:tc>
          <w:tcPr>
            <w:tcW w:w="8252" w:type="dxa"/>
          </w:tcPr>
          <w:p w14:paraId="6969CBCE" w14:textId="77777777" w:rsidR="007519C4" w:rsidRDefault="007519C4" w:rsidP="00AF799F">
            <w:pPr>
              <w:jc w:val="both"/>
              <w:rPr>
                <w:rFonts w:asciiTheme="minorHAnsi" w:hAnsiTheme="minorHAnsi"/>
                <w:sz w:val="22"/>
                <w:szCs w:val="22"/>
              </w:rPr>
            </w:pPr>
            <w:r>
              <w:rPr>
                <w:rFonts w:asciiTheme="minorHAnsi" w:hAnsiTheme="minorHAnsi"/>
                <w:sz w:val="22"/>
                <w:szCs w:val="22"/>
              </w:rPr>
              <w:t>NE</w:t>
            </w:r>
          </w:p>
        </w:tc>
      </w:tr>
    </w:tbl>
    <w:p w14:paraId="4EF6CF1A" w14:textId="77777777" w:rsidR="009513F8" w:rsidRDefault="009513F8" w:rsidP="007E6AA7">
      <w:pPr>
        <w:rPr>
          <w:rFonts w:asciiTheme="minorHAnsi" w:hAnsiTheme="minorHAnsi"/>
          <w:b/>
          <w:sz w:val="24"/>
        </w:rPr>
      </w:pPr>
    </w:p>
    <w:tbl>
      <w:tblPr>
        <w:tblStyle w:val="Mkatabulky"/>
        <w:tblW w:w="0" w:type="auto"/>
        <w:tblLook w:val="04A0" w:firstRow="1" w:lastRow="0" w:firstColumn="1" w:lastColumn="0" w:noHBand="0" w:noVBand="1"/>
      </w:tblPr>
      <w:tblGrid>
        <w:gridCol w:w="1481"/>
        <w:gridCol w:w="7581"/>
      </w:tblGrid>
      <w:tr w:rsidR="00565EC0" w14:paraId="0990F087" w14:textId="77777777" w:rsidTr="003E6FCC">
        <w:tc>
          <w:tcPr>
            <w:tcW w:w="1526" w:type="dxa"/>
          </w:tcPr>
          <w:p w14:paraId="70EEB3FF" w14:textId="6D38516B" w:rsidR="00565EC0" w:rsidRPr="00493560" w:rsidRDefault="00565EC0" w:rsidP="003E6FCC">
            <w:pPr>
              <w:jc w:val="both"/>
              <w:rPr>
                <w:rFonts w:asciiTheme="minorHAnsi" w:hAnsiTheme="minorHAnsi"/>
                <w:sz w:val="22"/>
                <w:szCs w:val="22"/>
              </w:rPr>
            </w:pPr>
            <w:r w:rsidRPr="00493560">
              <w:rPr>
                <w:rFonts w:asciiTheme="minorHAnsi" w:hAnsiTheme="minorHAnsi"/>
                <w:sz w:val="22"/>
                <w:szCs w:val="22"/>
              </w:rPr>
              <w:t>2.4.4.</w:t>
            </w:r>
          </w:p>
        </w:tc>
        <w:tc>
          <w:tcPr>
            <w:tcW w:w="8252" w:type="dxa"/>
          </w:tcPr>
          <w:p w14:paraId="107C3F31" w14:textId="5AFE4F2B" w:rsidR="00565EC0" w:rsidRPr="00493560" w:rsidRDefault="00565EC0" w:rsidP="003E6FCC">
            <w:pPr>
              <w:jc w:val="both"/>
              <w:rPr>
                <w:rFonts w:asciiTheme="minorHAnsi" w:hAnsiTheme="minorHAnsi"/>
                <w:sz w:val="22"/>
                <w:szCs w:val="22"/>
              </w:rPr>
            </w:pPr>
            <w:r w:rsidRPr="00493560">
              <w:rPr>
                <w:rFonts w:asciiTheme="minorHAnsi" w:hAnsiTheme="minorHAnsi"/>
                <w:sz w:val="22"/>
                <w:szCs w:val="22"/>
              </w:rPr>
              <w:t>Nouzové odbrzdění</w:t>
            </w:r>
          </w:p>
        </w:tc>
      </w:tr>
      <w:tr w:rsidR="00565EC0" w:rsidRPr="007519C4" w14:paraId="1ABEA4E3" w14:textId="77777777" w:rsidTr="003E6FCC">
        <w:tc>
          <w:tcPr>
            <w:tcW w:w="9778" w:type="dxa"/>
            <w:gridSpan w:val="2"/>
          </w:tcPr>
          <w:p w14:paraId="5B9FC112" w14:textId="721C609B" w:rsidR="00565EC0" w:rsidRPr="00565EC0" w:rsidRDefault="00565EC0" w:rsidP="00493560">
            <w:pPr>
              <w:pStyle w:val="Bezmezer"/>
              <w:jc w:val="both"/>
              <w:rPr>
                <w:sz w:val="22"/>
                <w:szCs w:val="22"/>
                <w:highlight w:val="yellow"/>
              </w:rPr>
            </w:pPr>
            <w:r w:rsidRPr="00493560">
              <w:rPr>
                <w:sz w:val="22"/>
                <w:szCs w:val="22"/>
              </w:rPr>
              <w:t>Kotoučová mechanická brzda s elektrohydraulickým ovládáním nebo elektromechanická brzda půjde v nouzovém režimu odbrzdit pomocí ručního agregátu nouzového odbrzdění. Tento agregát musí být přístupný řidiči z prostoru pro cestující nebo vně vozu, přičemž řidič nebude nucen zaujímat nestandardní polohy ( lehat, klekat ), agregát bude snadno přístupný, maximálně po překonání jednoduše ovládaného zajištění. Pokud musí být k odbrzdění použity nějaké pomůcky, musí být umístěny v kabině řidiče, kde pro ně bude určeno místo k jejich uložení.</w:t>
            </w:r>
          </w:p>
        </w:tc>
      </w:tr>
      <w:tr w:rsidR="00565EC0" w14:paraId="314A8654" w14:textId="77777777" w:rsidTr="003E6FCC">
        <w:tc>
          <w:tcPr>
            <w:tcW w:w="1526" w:type="dxa"/>
          </w:tcPr>
          <w:p w14:paraId="1EC847AC" w14:textId="77777777" w:rsidR="00565EC0" w:rsidRPr="00493560" w:rsidRDefault="00565EC0" w:rsidP="003E6FCC">
            <w:pPr>
              <w:jc w:val="both"/>
              <w:rPr>
                <w:rFonts w:asciiTheme="minorHAnsi" w:hAnsiTheme="minorHAnsi"/>
                <w:sz w:val="22"/>
                <w:szCs w:val="22"/>
              </w:rPr>
            </w:pPr>
            <w:r w:rsidRPr="00493560">
              <w:rPr>
                <w:rFonts w:asciiTheme="minorHAnsi" w:hAnsiTheme="minorHAnsi"/>
                <w:sz w:val="22"/>
                <w:szCs w:val="22"/>
              </w:rPr>
              <w:t>Odpověď</w:t>
            </w:r>
          </w:p>
        </w:tc>
        <w:tc>
          <w:tcPr>
            <w:tcW w:w="8252" w:type="dxa"/>
          </w:tcPr>
          <w:p w14:paraId="04725599" w14:textId="77777777" w:rsidR="00565EC0" w:rsidRPr="00493560" w:rsidRDefault="00565EC0" w:rsidP="003E6FCC">
            <w:pPr>
              <w:jc w:val="both"/>
              <w:rPr>
                <w:rFonts w:asciiTheme="minorHAnsi" w:hAnsiTheme="minorHAnsi"/>
                <w:sz w:val="22"/>
                <w:szCs w:val="22"/>
              </w:rPr>
            </w:pPr>
            <w:r w:rsidRPr="00493560">
              <w:rPr>
                <w:rFonts w:asciiTheme="minorHAnsi" w:hAnsiTheme="minorHAnsi"/>
                <w:sz w:val="22"/>
                <w:szCs w:val="22"/>
              </w:rPr>
              <w:t>NE</w:t>
            </w:r>
          </w:p>
        </w:tc>
      </w:tr>
    </w:tbl>
    <w:p w14:paraId="1C9FF7DD" w14:textId="77777777" w:rsidR="00565EC0" w:rsidRDefault="00565EC0" w:rsidP="007E6AA7">
      <w:pPr>
        <w:rPr>
          <w:rFonts w:asciiTheme="minorHAnsi" w:hAnsiTheme="minorHAnsi"/>
          <w:b/>
          <w:sz w:val="24"/>
        </w:rPr>
      </w:pPr>
    </w:p>
    <w:p w14:paraId="2552B4CC" w14:textId="77777777" w:rsidR="00565EC0" w:rsidRDefault="00565EC0" w:rsidP="007E6AA7">
      <w:pPr>
        <w:rPr>
          <w:rFonts w:asciiTheme="minorHAnsi" w:hAnsiTheme="minorHAnsi"/>
          <w:b/>
          <w:sz w:val="24"/>
        </w:rPr>
      </w:pPr>
    </w:p>
    <w:p w14:paraId="6D73E8D7" w14:textId="77777777" w:rsidR="009B43E0" w:rsidRPr="00F3663F" w:rsidRDefault="009B43E0" w:rsidP="009B43E0">
      <w:pPr>
        <w:jc w:val="center"/>
        <w:rPr>
          <w:rFonts w:asciiTheme="minorHAnsi" w:hAnsiTheme="minorHAnsi"/>
          <w:b/>
          <w:sz w:val="24"/>
        </w:rPr>
      </w:pPr>
      <w:r>
        <w:rPr>
          <w:rFonts w:asciiTheme="minorHAnsi" w:hAnsiTheme="minorHAnsi"/>
          <w:b/>
          <w:sz w:val="24"/>
        </w:rPr>
        <w:t>2.</w:t>
      </w:r>
      <w:r w:rsidR="00EF7466">
        <w:rPr>
          <w:rFonts w:asciiTheme="minorHAnsi" w:hAnsiTheme="minorHAnsi"/>
          <w:b/>
          <w:sz w:val="24"/>
        </w:rPr>
        <w:t>5</w:t>
      </w:r>
      <w:r>
        <w:rPr>
          <w:rFonts w:asciiTheme="minorHAnsi" w:hAnsiTheme="minorHAnsi"/>
          <w:b/>
          <w:sz w:val="24"/>
        </w:rPr>
        <w:t xml:space="preserve">. </w:t>
      </w:r>
      <w:r w:rsidR="0008062C">
        <w:rPr>
          <w:rFonts w:asciiTheme="minorHAnsi" w:hAnsiTheme="minorHAnsi"/>
          <w:b/>
          <w:sz w:val="24"/>
        </w:rPr>
        <w:t xml:space="preserve">Interiér </w:t>
      </w:r>
      <w:r w:rsidR="0083150D">
        <w:rPr>
          <w:rFonts w:asciiTheme="minorHAnsi" w:hAnsiTheme="minorHAnsi"/>
          <w:b/>
          <w:sz w:val="24"/>
        </w:rPr>
        <w:t>– kabina řidiče</w:t>
      </w:r>
    </w:p>
    <w:p w14:paraId="12B87C7D" w14:textId="77777777" w:rsidR="009B43E0" w:rsidRDefault="009B43E0"/>
    <w:tbl>
      <w:tblPr>
        <w:tblStyle w:val="Mkatabulky"/>
        <w:tblW w:w="0" w:type="auto"/>
        <w:tblLook w:val="04A0" w:firstRow="1" w:lastRow="0" w:firstColumn="1" w:lastColumn="0" w:noHBand="0" w:noVBand="1"/>
      </w:tblPr>
      <w:tblGrid>
        <w:gridCol w:w="1484"/>
        <w:gridCol w:w="7578"/>
      </w:tblGrid>
      <w:tr w:rsidR="0008062C" w14:paraId="24EE7ACE" w14:textId="77777777" w:rsidTr="0008062C">
        <w:tc>
          <w:tcPr>
            <w:tcW w:w="1526" w:type="dxa"/>
          </w:tcPr>
          <w:p w14:paraId="4A8C8EF7" w14:textId="77777777" w:rsidR="0008062C" w:rsidRDefault="0008062C"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5</w:t>
            </w:r>
            <w:r>
              <w:rPr>
                <w:rFonts w:asciiTheme="minorHAnsi" w:hAnsiTheme="minorHAnsi"/>
                <w:sz w:val="22"/>
                <w:szCs w:val="22"/>
              </w:rPr>
              <w:t>.1.</w:t>
            </w:r>
          </w:p>
        </w:tc>
        <w:tc>
          <w:tcPr>
            <w:tcW w:w="8252" w:type="dxa"/>
          </w:tcPr>
          <w:p w14:paraId="0D55857B" w14:textId="77777777" w:rsidR="0008062C" w:rsidRDefault="009513F8" w:rsidP="00EF7466">
            <w:pPr>
              <w:jc w:val="both"/>
              <w:rPr>
                <w:rFonts w:asciiTheme="minorHAnsi" w:hAnsiTheme="minorHAnsi"/>
                <w:sz w:val="22"/>
                <w:szCs w:val="22"/>
              </w:rPr>
            </w:pPr>
            <w:r>
              <w:rPr>
                <w:rFonts w:asciiTheme="minorHAnsi" w:hAnsiTheme="minorHAnsi"/>
                <w:sz w:val="22"/>
                <w:szCs w:val="22"/>
              </w:rPr>
              <w:t>K</w:t>
            </w:r>
            <w:r w:rsidR="0008062C">
              <w:rPr>
                <w:rFonts w:asciiTheme="minorHAnsi" w:hAnsiTheme="minorHAnsi"/>
                <w:sz w:val="22"/>
                <w:szCs w:val="22"/>
              </w:rPr>
              <w:t>abin</w:t>
            </w:r>
            <w:r w:rsidR="00EF7466">
              <w:rPr>
                <w:rFonts w:asciiTheme="minorHAnsi" w:hAnsiTheme="minorHAnsi"/>
                <w:sz w:val="22"/>
                <w:szCs w:val="22"/>
              </w:rPr>
              <w:t>a</w:t>
            </w:r>
            <w:r w:rsidR="0008062C">
              <w:rPr>
                <w:rFonts w:asciiTheme="minorHAnsi" w:hAnsiTheme="minorHAnsi"/>
                <w:sz w:val="22"/>
                <w:szCs w:val="22"/>
              </w:rPr>
              <w:t xml:space="preserve"> řidiče</w:t>
            </w:r>
          </w:p>
        </w:tc>
      </w:tr>
      <w:tr w:rsidR="0008062C" w14:paraId="3A8747F2" w14:textId="77777777" w:rsidTr="0008062C">
        <w:tc>
          <w:tcPr>
            <w:tcW w:w="9778" w:type="dxa"/>
            <w:gridSpan w:val="2"/>
          </w:tcPr>
          <w:p w14:paraId="6BE9F05F" w14:textId="77777777" w:rsidR="00150CD3" w:rsidRPr="00150CD3"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 xml:space="preserve">Uzavřená uzamykatelná kabina řidiče - uzamykatelný odkládací prostor pro osobní věci řidiče v prostoru kabiny. Dveře kabiny posuvné s možností aretace v otevřené poloze. </w:t>
            </w:r>
          </w:p>
          <w:p w14:paraId="08B76DEB" w14:textId="4804D869" w:rsidR="00150CD3" w:rsidRPr="00D979D1" w:rsidRDefault="00BA33E2" w:rsidP="001658BD">
            <w:pPr>
              <w:pStyle w:val="Odstavecseseznamem"/>
              <w:numPr>
                <w:ilvl w:val="0"/>
                <w:numId w:val="14"/>
              </w:numPr>
              <w:ind w:left="171" w:hanging="142"/>
              <w:jc w:val="both"/>
              <w:rPr>
                <w:rFonts w:asciiTheme="minorHAnsi" w:hAnsiTheme="minorHAnsi"/>
                <w:sz w:val="22"/>
                <w:szCs w:val="22"/>
              </w:rPr>
            </w:pPr>
            <w:r w:rsidRPr="00D979D1">
              <w:rPr>
                <w:rFonts w:asciiTheme="minorHAnsi" w:hAnsiTheme="minorHAnsi"/>
                <w:sz w:val="22"/>
                <w:szCs w:val="22"/>
              </w:rPr>
              <w:t>Vybavení - d</w:t>
            </w:r>
            <w:r w:rsidR="009513F8" w:rsidRPr="00D979D1">
              <w:rPr>
                <w:rFonts w:asciiTheme="minorHAnsi" w:hAnsiTheme="minorHAnsi"/>
                <w:sz w:val="22"/>
                <w:szCs w:val="22"/>
              </w:rPr>
              <w:t>ržák výhybkové tyče</w:t>
            </w:r>
            <w:r w:rsidR="001D2FAC" w:rsidRPr="00D979D1">
              <w:rPr>
                <w:rFonts w:asciiTheme="minorHAnsi" w:hAnsiTheme="minorHAnsi"/>
                <w:sz w:val="22"/>
                <w:szCs w:val="22"/>
              </w:rPr>
              <w:t>, zařízení na nouzové stažení pantografu</w:t>
            </w:r>
            <w:r w:rsidRPr="00D979D1">
              <w:rPr>
                <w:rFonts w:asciiTheme="minorHAnsi" w:hAnsiTheme="minorHAnsi"/>
                <w:sz w:val="22"/>
                <w:szCs w:val="22"/>
              </w:rPr>
              <w:t>, pomůcky pro nouzové odbrzdění, koště</w:t>
            </w:r>
            <w:r w:rsidR="009513F8" w:rsidRPr="00D979D1">
              <w:rPr>
                <w:rFonts w:asciiTheme="minorHAnsi" w:hAnsiTheme="minorHAnsi"/>
                <w:sz w:val="22"/>
                <w:szCs w:val="22"/>
              </w:rPr>
              <w:t xml:space="preserve"> </w:t>
            </w:r>
            <w:r w:rsidR="00EF7466" w:rsidRPr="00D979D1">
              <w:rPr>
                <w:rFonts w:asciiTheme="minorHAnsi" w:hAnsiTheme="minorHAnsi"/>
                <w:sz w:val="22"/>
                <w:szCs w:val="22"/>
              </w:rPr>
              <w:t xml:space="preserve">a háček na plošinu </w:t>
            </w:r>
            <w:r w:rsidRPr="00D979D1">
              <w:rPr>
                <w:rFonts w:asciiTheme="minorHAnsi" w:hAnsiTheme="minorHAnsi"/>
                <w:sz w:val="22"/>
                <w:szCs w:val="22"/>
              </w:rPr>
              <w:t xml:space="preserve">budou </w:t>
            </w:r>
            <w:r w:rsidR="009513F8" w:rsidRPr="00D979D1">
              <w:rPr>
                <w:rFonts w:asciiTheme="minorHAnsi" w:hAnsiTheme="minorHAnsi"/>
                <w:sz w:val="22"/>
                <w:szCs w:val="22"/>
              </w:rPr>
              <w:t>umístěn</w:t>
            </w:r>
            <w:r w:rsidR="00EF7466" w:rsidRPr="00D979D1">
              <w:rPr>
                <w:rFonts w:asciiTheme="minorHAnsi" w:hAnsiTheme="minorHAnsi"/>
                <w:sz w:val="22"/>
                <w:szCs w:val="22"/>
              </w:rPr>
              <w:t>y</w:t>
            </w:r>
            <w:r w:rsidR="009513F8" w:rsidRPr="00D979D1">
              <w:rPr>
                <w:rFonts w:asciiTheme="minorHAnsi" w:hAnsiTheme="minorHAnsi"/>
                <w:sz w:val="22"/>
                <w:szCs w:val="22"/>
              </w:rPr>
              <w:t xml:space="preserve"> v</w:t>
            </w:r>
            <w:r w:rsidRPr="00D979D1">
              <w:rPr>
                <w:rFonts w:asciiTheme="minorHAnsi" w:hAnsiTheme="minorHAnsi"/>
                <w:sz w:val="22"/>
                <w:szCs w:val="22"/>
              </w:rPr>
              <w:t> </w:t>
            </w:r>
            <w:r w:rsidR="009513F8" w:rsidRPr="00D979D1">
              <w:rPr>
                <w:rFonts w:asciiTheme="minorHAnsi" w:hAnsiTheme="minorHAnsi"/>
                <w:sz w:val="22"/>
                <w:szCs w:val="22"/>
              </w:rPr>
              <w:t>kabině</w:t>
            </w:r>
            <w:r w:rsidRPr="00D979D1">
              <w:rPr>
                <w:rFonts w:asciiTheme="minorHAnsi" w:hAnsiTheme="minorHAnsi"/>
                <w:sz w:val="22"/>
                <w:szCs w:val="22"/>
              </w:rPr>
              <w:t>, kde bude vytvořeno místo pro jejich uložení</w:t>
            </w:r>
          </w:p>
          <w:p w14:paraId="0000782A" w14:textId="77777777" w:rsidR="00150CD3"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 xml:space="preserve">Kabina, čelní sklo a osvětlení interiéru musí být konstruovány tak, aby co nejvíce omezily vznik rušivých reflexů od osvětleného interiéru tramvaje v čelním skle, musí však umožňovat bezpečný výhled z kabiny na obě strany. </w:t>
            </w:r>
          </w:p>
          <w:p w14:paraId="2D0E81AE" w14:textId="77777777" w:rsidR="00EF7466" w:rsidRPr="00FB03DC"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 xml:space="preserve">Pás </w:t>
            </w:r>
            <w:r w:rsidRPr="00FB03DC">
              <w:rPr>
                <w:rFonts w:asciiTheme="minorHAnsi" w:hAnsiTheme="minorHAnsi"/>
                <w:sz w:val="22"/>
                <w:szCs w:val="22"/>
              </w:rPr>
              <w:t xml:space="preserve">kabiny přímo za řidičem neprůhledný. </w:t>
            </w:r>
          </w:p>
          <w:p w14:paraId="2091C050" w14:textId="77777777" w:rsidR="00150CD3" w:rsidRPr="00FB03DC" w:rsidRDefault="009513F8"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 xml:space="preserve">Uzavíratelné </w:t>
            </w:r>
            <w:r w:rsidR="001D2FAC" w:rsidRPr="00FB03DC">
              <w:rPr>
                <w:rFonts w:asciiTheme="minorHAnsi" w:hAnsiTheme="minorHAnsi"/>
                <w:sz w:val="22"/>
                <w:szCs w:val="22"/>
              </w:rPr>
              <w:t xml:space="preserve">a zajistitelné </w:t>
            </w:r>
            <w:r w:rsidRPr="00FB03DC">
              <w:rPr>
                <w:rFonts w:asciiTheme="minorHAnsi" w:hAnsiTheme="minorHAnsi"/>
                <w:sz w:val="22"/>
                <w:szCs w:val="22"/>
              </w:rPr>
              <w:t xml:space="preserve">okénko pro prodej jízdenek ve dveřích kabiny. </w:t>
            </w:r>
          </w:p>
          <w:p w14:paraId="128B84FF" w14:textId="77777777" w:rsidR="00A46203" w:rsidRPr="00FB03DC" w:rsidRDefault="00A46203"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Elektricky vyhřívané čelní okno doplněné účinným ofukem</w:t>
            </w:r>
          </w:p>
          <w:p w14:paraId="0D79EC81" w14:textId="77777777" w:rsidR="00150CD3" w:rsidRPr="00FB03DC" w:rsidRDefault="009513F8"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 xml:space="preserve">Elektricky vyhřívaná boční okna nebo s účinným ofukem tak, aby nedocházelo k zamlžování okna. </w:t>
            </w:r>
          </w:p>
          <w:p w14:paraId="1972B761" w14:textId="77777777" w:rsidR="00BB55C2" w:rsidRPr="00FB03DC" w:rsidRDefault="009513F8"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 xml:space="preserve">Elektricky ovládaná sluneční clona předního skla. </w:t>
            </w:r>
          </w:p>
          <w:p w14:paraId="60F1C5A6" w14:textId="77777777" w:rsidR="00150CD3" w:rsidRPr="00FB03DC" w:rsidRDefault="00BB55C2"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C</w:t>
            </w:r>
            <w:r w:rsidR="009513F8" w:rsidRPr="00FB03DC">
              <w:rPr>
                <w:rFonts w:asciiTheme="minorHAnsi" w:hAnsiTheme="minorHAnsi"/>
                <w:sz w:val="22"/>
                <w:szCs w:val="22"/>
              </w:rPr>
              <w:t xml:space="preserve">lony bočních skel. </w:t>
            </w:r>
          </w:p>
          <w:p w14:paraId="36386119" w14:textId="77777777" w:rsidR="00150CD3" w:rsidRPr="00FB03DC" w:rsidRDefault="009513F8"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 xml:space="preserve">Elektricky výškově nastavitelná vyhřívaná podnožka pro řidiče </w:t>
            </w:r>
            <w:r w:rsidR="00150CD3" w:rsidRPr="00FB03DC">
              <w:rPr>
                <w:rFonts w:asciiTheme="minorHAnsi" w:hAnsiTheme="minorHAnsi"/>
                <w:sz w:val="22"/>
                <w:szCs w:val="22"/>
              </w:rPr>
              <w:t xml:space="preserve">(bez nožních </w:t>
            </w:r>
            <w:r w:rsidRPr="00FB03DC">
              <w:rPr>
                <w:rFonts w:asciiTheme="minorHAnsi" w:hAnsiTheme="minorHAnsi"/>
                <w:sz w:val="22"/>
                <w:szCs w:val="22"/>
              </w:rPr>
              <w:t>ovladač</w:t>
            </w:r>
            <w:r w:rsidR="00150CD3" w:rsidRPr="00FB03DC">
              <w:rPr>
                <w:rFonts w:asciiTheme="minorHAnsi" w:hAnsiTheme="minorHAnsi"/>
                <w:sz w:val="22"/>
                <w:szCs w:val="22"/>
              </w:rPr>
              <w:t>ů</w:t>
            </w:r>
            <w:r w:rsidR="00EF7466" w:rsidRPr="00FB03DC">
              <w:rPr>
                <w:rFonts w:asciiTheme="minorHAnsi" w:hAnsiTheme="minorHAnsi"/>
                <w:sz w:val="22"/>
                <w:szCs w:val="22"/>
              </w:rPr>
              <w:t>)</w:t>
            </w:r>
            <w:r w:rsidRPr="00FB03DC">
              <w:rPr>
                <w:rFonts w:asciiTheme="minorHAnsi" w:hAnsiTheme="minorHAnsi"/>
                <w:sz w:val="22"/>
                <w:szCs w:val="22"/>
              </w:rPr>
              <w:t xml:space="preserve"> </w:t>
            </w:r>
          </w:p>
          <w:p w14:paraId="2BF1D639" w14:textId="6CDAF3CC" w:rsidR="00150CD3" w:rsidRPr="00CF4913" w:rsidRDefault="009513F8" w:rsidP="001658BD">
            <w:pPr>
              <w:pStyle w:val="Odstavecseseznamem"/>
              <w:numPr>
                <w:ilvl w:val="0"/>
                <w:numId w:val="14"/>
              </w:numPr>
              <w:ind w:left="171" w:hanging="142"/>
              <w:jc w:val="both"/>
              <w:rPr>
                <w:rFonts w:asciiTheme="minorHAnsi" w:hAnsiTheme="minorHAnsi"/>
                <w:sz w:val="22"/>
                <w:szCs w:val="22"/>
              </w:rPr>
            </w:pPr>
            <w:r w:rsidRPr="00CF4913">
              <w:rPr>
                <w:rFonts w:asciiTheme="minorHAnsi" w:hAnsiTheme="minorHAnsi"/>
                <w:sz w:val="22"/>
                <w:szCs w:val="22"/>
              </w:rPr>
              <w:t xml:space="preserve">Kabina </w:t>
            </w:r>
            <w:r w:rsidR="00E46C44" w:rsidRPr="00CF4913">
              <w:rPr>
                <w:rFonts w:asciiTheme="minorHAnsi" w:hAnsiTheme="minorHAnsi"/>
                <w:sz w:val="22"/>
                <w:szCs w:val="22"/>
              </w:rPr>
              <w:t xml:space="preserve">bude </w:t>
            </w:r>
            <w:r w:rsidRPr="00CF4913">
              <w:rPr>
                <w:rFonts w:asciiTheme="minorHAnsi" w:hAnsiTheme="minorHAnsi"/>
                <w:sz w:val="22"/>
                <w:szCs w:val="22"/>
              </w:rPr>
              <w:t>vybavena 1x standardní autozásuvkou („zapalovač“) 12 V</w:t>
            </w:r>
            <w:r w:rsidR="00150CD3" w:rsidRPr="00CF4913">
              <w:rPr>
                <w:rFonts w:asciiTheme="minorHAnsi" w:hAnsiTheme="minorHAnsi"/>
                <w:sz w:val="22"/>
                <w:szCs w:val="22"/>
              </w:rPr>
              <w:t>, 1x zásuvkou USB</w:t>
            </w:r>
            <w:r w:rsidR="00FB03DC" w:rsidRPr="00CF4913">
              <w:rPr>
                <w:rFonts w:asciiTheme="minorHAnsi" w:hAnsiTheme="minorHAnsi"/>
                <w:sz w:val="22"/>
                <w:szCs w:val="22"/>
              </w:rPr>
              <w:t xml:space="preserve"> 5V/</w:t>
            </w:r>
            <w:r w:rsidR="002E003C" w:rsidRPr="00CF4913">
              <w:rPr>
                <w:rFonts w:asciiTheme="minorHAnsi" w:hAnsiTheme="minorHAnsi"/>
                <w:sz w:val="22"/>
                <w:szCs w:val="22"/>
              </w:rPr>
              <w:t>2A</w:t>
            </w:r>
            <w:r w:rsidR="00CF4913" w:rsidRPr="00CF4913">
              <w:rPr>
                <w:rFonts w:asciiTheme="minorHAnsi" w:hAnsiTheme="minorHAnsi"/>
                <w:sz w:val="22"/>
                <w:szCs w:val="22"/>
              </w:rPr>
              <w:t xml:space="preserve"> s konektory USB-A a USB-C</w:t>
            </w:r>
            <w:r w:rsidR="00CF4913">
              <w:rPr>
                <w:rFonts w:asciiTheme="minorHAnsi" w:hAnsiTheme="minorHAnsi"/>
                <w:sz w:val="22"/>
                <w:szCs w:val="22"/>
              </w:rPr>
              <w:t xml:space="preserve">. Autozásuvka i USB nabíječka budou </w:t>
            </w:r>
            <w:r w:rsidRPr="00CF4913">
              <w:rPr>
                <w:rFonts w:asciiTheme="minorHAnsi" w:hAnsiTheme="minorHAnsi"/>
                <w:sz w:val="22"/>
                <w:szCs w:val="22"/>
              </w:rPr>
              <w:t>samostatně jištěn</w:t>
            </w:r>
            <w:r w:rsidR="00CF4913">
              <w:rPr>
                <w:rFonts w:asciiTheme="minorHAnsi" w:hAnsiTheme="minorHAnsi"/>
                <w:sz w:val="22"/>
                <w:szCs w:val="22"/>
              </w:rPr>
              <w:t>y</w:t>
            </w:r>
            <w:r w:rsidRPr="00CF4913">
              <w:rPr>
                <w:rFonts w:asciiTheme="minorHAnsi" w:hAnsiTheme="minorHAnsi"/>
                <w:sz w:val="22"/>
                <w:szCs w:val="22"/>
              </w:rPr>
              <w:t>,</w:t>
            </w:r>
            <w:r w:rsidR="00150CD3" w:rsidRPr="00CF4913">
              <w:rPr>
                <w:rFonts w:asciiTheme="minorHAnsi" w:hAnsiTheme="minorHAnsi"/>
                <w:sz w:val="22"/>
                <w:szCs w:val="22"/>
              </w:rPr>
              <w:t xml:space="preserve"> </w:t>
            </w:r>
            <w:r w:rsidRPr="00CF4913">
              <w:rPr>
                <w:rFonts w:asciiTheme="minorHAnsi" w:hAnsiTheme="minorHAnsi"/>
                <w:sz w:val="22"/>
                <w:szCs w:val="22"/>
              </w:rPr>
              <w:t>přístupn</w:t>
            </w:r>
            <w:r w:rsidR="00CF4913">
              <w:rPr>
                <w:rFonts w:asciiTheme="minorHAnsi" w:hAnsiTheme="minorHAnsi"/>
                <w:sz w:val="22"/>
                <w:szCs w:val="22"/>
              </w:rPr>
              <w:t>y</w:t>
            </w:r>
            <w:r w:rsidRPr="00CF4913">
              <w:rPr>
                <w:rFonts w:asciiTheme="minorHAnsi" w:hAnsiTheme="minorHAnsi"/>
                <w:sz w:val="22"/>
                <w:szCs w:val="22"/>
              </w:rPr>
              <w:t xml:space="preserve"> pro </w:t>
            </w:r>
            <w:r w:rsidRPr="00CF4913">
              <w:rPr>
                <w:rFonts w:asciiTheme="minorHAnsi" w:hAnsiTheme="minorHAnsi"/>
                <w:sz w:val="22"/>
                <w:szCs w:val="22"/>
              </w:rPr>
              <w:lastRenderedPageBreak/>
              <w:t xml:space="preserve">řidiče. </w:t>
            </w:r>
            <w:r w:rsidR="00E46C44" w:rsidRPr="00CF4913">
              <w:rPr>
                <w:rFonts w:asciiTheme="minorHAnsi" w:hAnsiTheme="minorHAnsi"/>
                <w:sz w:val="22"/>
                <w:szCs w:val="22"/>
              </w:rPr>
              <w:t>Pro servisní činnost bude v  kabině řidiče instalována samostatně jištěná  1x zásuvka 230 V / 50 Hz min 150 W, která nebude přístupna řidičům.</w:t>
            </w:r>
          </w:p>
          <w:p w14:paraId="58135CCB" w14:textId="77777777" w:rsidR="004062BB" w:rsidRDefault="009513F8" w:rsidP="001658BD">
            <w:pPr>
              <w:pStyle w:val="Odstavecseseznamem"/>
              <w:numPr>
                <w:ilvl w:val="0"/>
                <w:numId w:val="14"/>
              </w:numPr>
              <w:ind w:left="171" w:hanging="142"/>
              <w:jc w:val="both"/>
              <w:rPr>
                <w:rFonts w:asciiTheme="minorHAnsi" w:hAnsiTheme="minorHAnsi"/>
                <w:sz w:val="22"/>
                <w:szCs w:val="22"/>
              </w:rPr>
            </w:pPr>
            <w:r w:rsidRPr="00FB03DC">
              <w:rPr>
                <w:rFonts w:asciiTheme="minorHAnsi" w:hAnsiTheme="minorHAnsi"/>
                <w:sz w:val="22"/>
                <w:szCs w:val="22"/>
              </w:rPr>
              <w:t>Nadřazené řízení s dotykovým displejem s možností regulace jasu. Palubní ovladače</w:t>
            </w:r>
            <w:r w:rsidRPr="00150CD3">
              <w:rPr>
                <w:rFonts w:asciiTheme="minorHAnsi" w:hAnsiTheme="minorHAnsi"/>
                <w:sz w:val="22"/>
                <w:szCs w:val="22"/>
              </w:rPr>
              <w:t xml:space="preserve"> a kontrolky s možností regulace jasu. Omezovač rychlosti na podsvícená tlačítka mimo dotykový displej </w:t>
            </w:r>
          </w:p>
          <w:p w14:paraId="77B40FE3" w14:textId="74395F8B" w:rsidR="00150CD3"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w:t>
            </w:r>
            <w:r w:rsidR="001D2FAC">
              <w:rPr>
                <w:rFonts w:asciiTheme="minorHAnsi" w:hAnsiTheme="minorHAnsi"/>
                <w:sz w:val="22"/>
                <w:szCs w:val="22"/>
              </w:rPr>
              <w:t xml:space="preserve">s hodnotami rychlosti minimálně </w:t>
            </w:r>
            <w:r w:rsidRPr="00150CD3">
              <w:rPr>
                <w:rFonts w:asciiTheme="minorHAnsi" w:hAnsiTheme="minorHAnsi"/>
                <w:sz w:val="22"/>
                <w:szCs w:val="22"/>
              </w:rPr>
              <w:t xml:space="preserve">10, </w:t>
            </w:r>
            <w:r w:rsidR="00C12D35" w:rsidRPr="00150CD3">
              <w:rPr>
                <w:rFonts w:asciiTheme="minorHAnsi" w:hAnsiTheme="minorHAnsi"/>
                <w:sz w:val="22"/>
                <w:szCs w:val="22"/>
              </w:rPr>
              <w:t>15</w:t>
            </w:r>
            <w:r w:rsidRPr="00150CD3">
              <w:rPr>
                <w:rFonts w:asciiTheme="minorHAnsi" w:hAnsiTheme="minorHAnsi"/>
                <w:sz w:val="22"/>
                <w:szCs w:val="22"/>
              </w:rPr>
              <w:t xml:space="preserve">, 30, </w:t>
            </w:r>
            <w:r w:rsidR="001D2FAC">
              <w:rPr>
                <w:rFonts w:asciiTheme="minorHAnsi" w:hAnsiTheme="minorHAnsi"/>
                <w:sz w:val="22"/>
                <w:szCs w:val="22"/>
              </w:rPr>
              <w:t xml:space="preserve">40, </w:t>
            </w:r>
            <w:r w:rsidRPr="00150CD3">
              <w:rPr>
                <w:rFonts w:asciiTheme="minorHAnsi" w:hAnsiTheme="minorHAnsi"/>
                <w:sz w:val="22"/>
                <w:szCs w:val="22"/>
              </w:rPr>
              <w:t>50, +5, -5, VYP) s vazbou na zobrazený rychloměr na displeji nadřazeného řízení a jeho grafikou, možnost umístění rychlostn</w:t>
            </w:r>
            <w:r w:rsidR="00EF7466">
              <w:rPr>
                <w:rFonts w:asciiTheme="minorHAnsi" w:hAnsiTheme="minorHAnsi"/>
                <w:sz w:val="22"/>
                <w:szCs w:val="22"/>
              </w:rPr>
              <w:t xml:space="preserve">ích „zarážek“ i dotykově přímo </w:t>
            </w:r>
            <w:r w:rsidRPr="00150CD3">
              <w:rPr>
                <w:rFonts w:asciiTheme="minorHAnsi" w:hAnsiTheme="minorHAnsi"/>
                <w:sz w:val="22"/>
                <w:szCs w:val="22"/>
              </w:rPr>
              <w:t>na rychloměru</w:t>
            </w:r>
            <w:r w:rsidR="00C12D35" w:rsidRPr="00150CD3">
              <w:rPr>
                <w:rFonts w:asciiTheme="minorHAnsi" w:hAnsiTheme="minorHAnsi"/>
                <w:sz w:val="22"/>
                <w:szCs w:val="22"/>
              </w:rPr>
              <w:t xml:space="preserve"> v případě, že bude rychloměr součástí dotykové obrazovky</w:t>
            </w:r>
            <w:r w:rsidRPr="00150CD3">
              <w:rPr>
                <w:rFonts w:asciiTheme="minorHAnsi" w:hAnsiTheme="minorHAnsi"/>
                <w:sz w:val="22"/>
                <w:szCs w:val="22"/>
              </w:rPr>
              <w:t xml:space="preserve">. </w:t>
            </w:r>
          </w:p>
          <w:p w14:paraId="7D078FD9" w14:textId="77777777" w:rsidR="004062BB"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 xml:space="preserve">Posuvné větrací </w:t>
            </w:r>
            <w:r w:rsidRPr="00F37DE5">
              <w:rPr>
                <w:rFonts w:asciiTheme="minorHAnsi" w:hAnsiTheme="minorHAnsi"/>
                <w:sz w:val="22"/>
                <w:szCs w:val="22"/>
              </w:rPr>
              <w:t xml:space="preserve">okénko vlevo </w:t>
            </w:r>
            <w:r w:rsidR="00BD314E" w:rsidRPr="00F37DE5">
              <w:rPr>
                <w:rFonts w:asciiTheme="minorHAnsi" w:hAnsiTheme="minorHAnsi"/>
                <w:sz w:val="22"/>
                <w:szCs w:val="22"/>
              </w:rPr>
              <w:t xml:space="preserve">v horní části </w:t>
            </w:r>
            <w:r w:rsidRPr="00F37DE5">
              <w:rPr>
                <w:rFonts w:asciiTheme="minorHAnsi" w:hAnsiTheme="minorHAnsi"/>
                <w:sz w:val="22"/>
                <w:szCs w:val="22"/>
              </w:rPr>
              <w:t>tak</w:t>
            </w:r>
            <w:r w:rsidRPr="00150CD3">
              <w:rPr>
                <w:rFonts w:asciiTheme="minorHAnsi" w:hAnsiTheme="minorHAnsi"/>
                <w:sz w:val="22"/>
                <w:szCs w:val="22"/>
              </w:rPr>
              <w:t xml:space="preserve">, aby nebyl narušen bezpečný výhled z vozidla </w:t>
            </w:r>
          </w:p>
          <w:p w14:paraId="51D266BC" w14:textId="79DBB6FA" w:rsidR="00150CD3" w:rsidRDefault="009513F8"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a zejména výhled do levého zpětného zrcátka v žádné konfiguraci polohy sedačky k výšce řidiče.</w:t>
            </w:r>
            <w:r w:rsidR="00FB03DC">
              <w:rPr>
                <w:rFonts w:asciiTheme="minorHAnsi" w:hAnsiTheme="minorHAnsi"/>
                <w:sz w:val="22"/>
                <w:szCs w:val="22"/>
              </w:rPr>
              <w:t xml:space="preserve"> Okénko musí být vybaveno ochranou (např. západkou) proti neoprávněnému otevření z vně vozidla.</w:t>
            </w:r>
          </w:p>
          <w:p w14:paraId="0FBC0A19" w14:textId="77777777" w:rsidR="00150CD3" w:rsidRPr="00150CD3" w:rsidRDefault="00150CD3" w:rsidP="001658BD">
            <w:pPr>
              <w:pStyle w:val="Odstavecseseznamem"/>
              <w:numPr>
                <w:ilvl w:val="0"/>
                <w:numId w:val="14"/>
              </w:numPr>
              <w:ind w:left="171" w:hanging="142"/>
              <w:jc w:val="both"/>
              <w:rPr>
                <w:rFonts w:asciiTheme="minorHAnsi" w:hAnsiTheme="minorHAnsi"/>
                <w:sz w:val="22"/>
                <w:szCs w:val="22"/>
              </w:rPr>
            </w:pPr>
            <w:r w:rsidRPr="00150CD3">
              <w:rPr>
                <w:rFonts w:asciiTheme="minorHAnsi" w:hAnsiTheme="minorHAnsi"/>
                <w:sz w:val="22"/>
                <w:szCs w:val="22"/>
              </w:rPr>
              <w:t xml:space="preserve">Chladnička na nápoje do prostoru kabiny řidiče s dostatečným výkonem pro vychlazení nápojů, která pojme 2 PET lahve o objemu 1,5 litru. </w:t>
            </w:r>
          </w:p>
          <w:p w14:paraId="3BDC25B8" w14:textId="77777777" w:rsidR="00150CD3" w:rsidRDefault="00150CD3" w:rsidP="001658BD">
            <w:pPr>
              <w:pStyle w:val="Odstavecseseznamem"/>
              <w:numPr>
                <w:ilvl w:val="0"/>
                <w:numId w:val="14"/>
              </w:numPr>
              <w:ind w:left="171" w:hanging="142"/>
              <w:jc w:val="both"/>
              <w:rPr>
                <w:rFonts w:asciiTheme="minorHAnsi" w:hAnsiTheme="minorHAnsi"/>
                <w:sz w:val="22"/>
                <w:szCs w:val="22"/>
              </w:rPr>
            </w:pPr>
            <w:r>
              <w:rPr>
                <w:rFonts w:asciiTheme="minorHAnsi" w:hAnsiTheme="minorHAnsi"/>
                <w:sz w:val="22"/>
                <w:szCs w:val="22"/>
              </w:rPr>
              <w:t>Malý ventilátor pro řidiče</w:t>
            </w:r>
          </w:p>
          <w:p w14:paraId="079FC602" w14:textId="0CCC41F0" w:rsidR="00291FD7" w:rsidRDefault="00291FD7" w:rsidP="001658BD">
            <w:pPr>
              <w:pStyle w:val="Odstavecseseznamem"/>
              <w:numPr>
                <w:ilvl w:val="0"/>
                <w:numId w:val="14"/>
              </w:numPr>
              <w:ind w:left="171" w:hanging="142"/>
              <w:jc w:val="both"/>
              <w:rPr>
                <w:rFonts w:asciiTheme="minorHAnsi" w:hAnsiTheme="minorHAnsi"/>
                <w:sz w:val="22"/>
                <w:szCs w:val="22"/>
              </w:rPr>
            </w:pPr>
            <w:r w:rsidRPr="00F37DE5">
              <w:rPr>
                <w:rFonts w:asciiTheme="minorHAnsi" w:hAnsiTheme="minorHAnsi"/>
                <w:sz w:val="22"/>
                <w:szCs w:val="22"/>
              </w:rPr>
              <w:t xml:space="preserve">Místo </w:t>
            </w:r>
            <w:r w:rsidR="00BD314E" w:rsidRPr="00F37DE5">
              <w:rPr>
                <w:rFonts w:asciiTheme="minorHAnsi" w:hAnsiTheme="minorHAnsi"/>
                <w:sz w:val="22"/>
                <w:szCs w:val="22"/>
              </w:rPr>
              <w:t>pro</w:t>
            </w:r>
            <w:r w:rsidRPr="00F37DE5">
              <w:rPr>
                <w:rFonts w:asciiTheme="minorHAnsi" w:hAnsiTheme="minorHAnsi"/>
                <w:sz w:val="22"/>
                <w:szCs w:val="22"/>
              </w:rPr>
              <w:t xml:space="preserve"> </w:t>
            </w:r>
            <w:r w:rsidR="00BD314E" w:rsidRPr="00F37DE5">
              <w:rPr>
                <w:rFonts w:asciiTheme="minorHAnsi" w:hAnsiTheme="minorHAnsi"/>
                <w:sz w:val="22"/>
                <w:szCs w:val="22"/>
              </w:rPr>
              <w:t>uložení „P</w:t>
            </w:r>
            <w:r w:rsidRPr="00F37DE5">
              <w:rPr>
                <w:rFonts w:asciiTheme="minorHAnsi" w:hAnsiTheme="minorHAnsi"/>
                <w:sz w:val="22"/>
                <w:szCs w:val="22"/>
              </w:rPr>
              <w:t>okyn</w:t>
            </w:r>
            <w:r w:rsidR="00BD314E" w:rsidRPr="00F37DE5">
              <w:rPr>
                <w:rFonts w:asciiTheme="minorHAnsi" w:hAnsiTheme="minorHAnsi"/>
                <w:sz w:val="22"/>
                <w:szCs w:val="22"/>
              </w:rPr>
              <w:t>ů</w:t>
            </w:r>
            <w:r w:rsidRPr="00F37DE5">
              <w:rPr>
                <w:rFonts w:asciiTheme="minorHAnsi" w:hAnsiTheme="minorHAnsi"/>
                <w:sz w:val="22"/>
                <w:szCs w:val="22"/>
              </w:rPr>
              <w:t xml:space="preserve"> řidič</w:t>
            </w:r>
            <w:r w:rsidR="00BD314E" w:rsidRPr="00F37DE5">
              <w:rPr>
                <w:rFonts w:asciiTheme="minorHAnsi" w:hAnsiTheme="minorHAnsi"/>
                <w:sz w:val="22"/>
                <w:szCs w:val="22"/>
              </w:rPr>
              <w:t>i“</w:t>
            </w:r>
            <w:r w:rsidRPr="00F37DE5">
              <w:rPr>
                <w:rFonts w:asciiTheme="minorHAnsi" w:hAnsiTheme="minorHAnsi"/>
                <w:sz w:val="22"/>
                <w:szCs w:val="22"/>
              </w:rPr>
              <w:t xml:space="preserve"> –</w:t>
            </w:r>
            <w:r>
              <w:rPr>
                <w:rFonts w:asciiTheme="minorHAnsi" w:hAnsiTheme="minorHAnsi"/>
                <w:sz w:val="22"/>
                <w:szCs w:val="22"/>
              </w:rPr>
              <w:t xml:space="preserve"> složka formátu A4 tloušťky cca 50 mm</w:t>
            </w:r>
          </w:p>
          <w:p w14:paraId="2E5331F2" w14:textId="77777777" w:rsidR="004062BB" w:rsidRDefault="00291FD7" w:rsidP="001658BD">
            <w:pPr>
              <w:pStyle w:val="Odstavecseseznamem"/>
              <w:numPr>
                <w:ilvl w:val="0"/>
                <w:numId w:val="14"/>
              </w:numPr>
              <w:ind w:left="171" w:hanging="142"/>
              <w:jc w:val="both"/>
              <w:rPr>
                <w:rFonts w:asciiTheme="minorHAnsi" w:hAnsiTheme="minorHAnsi"/>
                <w:sz w:val="22"/>
                <w:szCs w:val="22"/>
              </w:rPr>
            </w:pPr>
            <w:r w:rsidRPr="006C7275">
              <w:rPr>
                <w:rFonts w:asciiTheme="minorHAnsi" w:hAnsiTheme="minorHAnsi"/>
                <w:sz w:val="22"/>
                <w:szCs w:val="22"/>
              </w:rPr>
              <w:t xml:space="preserve">Vyhřívané, pneumaticky odpružené seřiditelné sedadlo řidiče s vysokým opěradlem, pravou </w:t>
            </w:r>
            <w:r w:rsidR="00FB03DC">
              <w:rPr>
                <w:rFonts w:asciiTheme="minorHAnsi" w:hAnsiTheme="minorHAnsi"/>
                <w:sz w:val="22"/>
                <w:szCs w:val="22"/>
              </w:rPr>
              <w:t xml:space="preserve">sklopnou </w:t>
            </w:r>
            <w:r>
              <w:rPr>
                <w:rFonts w:asciiTheme="minorHAnsi" w:hAnsiTheme="minorHAnsi"/>
                <w:sz w:val="22"/>
                <w:szCs w:val="22"/>
              </w:rPr>
              <w:t xml:space="preserve">loketní opěrkou a </w:t>
            </w:r>
            <w:r w:rsidRPr="00291FD7">
              <w:rPr>
                <w:rFonts w:asciiTheme="minorHAnsi" w:hAnsiTheme="minorHAnsi"/>
                <w:sz w:val="22"/>
                <w:szCs w:val="22"/>
              </w:rPr>
              <w:t xml:space="preserve">opěrkou hlavy, s možností nastavení sklonu opěradla a sedáku </w:t>
            </w:r>
          </w:p>
          <w:p w14:paraId="177BFD1E" w14:textId="262681ED" w:rsidR="00291FD7" w:rsidRDefault="00291FD7" w:rsidP="001658BD">
            <w:pPr>
              <w:pStyle w:val="Odstavecseseznamem"/>
              <w:numPr>
                <w:ilvl w:val="0"/>
                <w:numId w:val="14"/>
              </w:numPr>
              <w:ind w:left="171" w:hanging="142"/>
              <w:jc w:val="both"/>
              <w:rPr>
                <w:rFonts w:asciiTheme="minorHAnsi" w:hAnsiTheme="minorHAnsi"/>
                <w:sz w:val="22"/>
                <w:szCs w:val="22"/>
              </w:rPr>
            </w:pPr>
            <w:r w:rsidRPr="00291FD7">
              <w:rPr>
                <w:rFonts w:asciiTheme="minorHAnsi" w:hAnsiTheme="minorHAnsi"/>
                <w:sz w:val="22"/>
                <w:szCs w:val="22"/>
              </w:rPr>
              <w:t>a nastavitelnou bederní opěrkou zad</w:t>
            </w:r>
            <w:r w:rsidR="00EF7466">
              <w:rPr>
                <w:rFonts w:asciiTheme="minorHAnsi" w:hAnsiTheme="minorHAnsi"/>
                <w:sz w:val="22"/>
                <w:szCs w:val="22"/>
              </w:rPr>
              <w:t>.</w:t>
            </w:r>
            <w:r w:rsidRPr="006C7275">
              <w:rPr>
                <w:rFonts w:asciiTheme="minorHAnsi" w:hAnsiTheme="minorHAnsi"/>
                <w:sz w:val="22"/>
                <w:szCs w:val="22"/>
              </w:rPr>
              <w:t xml:space="preserve"> V případě, že je ruční řadič nedílnou součástí sedačky, povoluje se i levá loketní opěrka. Nosnost min. 1</w:t>
            </w:r>
            <w:r>
              <w:rPr>
                <w:rFonts w:asciiTheme="minorHAnsi" w:hAnsiTheme="minorHAnsi"/>
                <w:sz w:val="22"/>
                <w:szCs w:val="22"/>
              </w:rPr>
              <w:t>5</w:t>
            </w:r>
            <w:r w:rsidRPr="006C7275">
              <w:rPr>
                <w:rFonts w:asciiTheme="minorHAnsi" w:hAnsiTheme="minorHAnsi"/>
                <w:sz w:val="22"/>
                <w:szCs w:val="22"/>
              </w:rPr>
              <w:t>0 kg.</w:t>
            </w:r>
          </w:p>
          <w:p w14:paraId="0AAA18D5" w14:textId="77777777" w:rsidR="00332A78" w:rsidRPr="00FB03DC" w:rsidRDefault="00291FD7" w:rsidP="001658BD">
            <w:pPr>
              <w:pStyle w:val="Odstavecseseznamem"/>
              <w:numPr>
                <w:ilvl w:val="0"/>
                <w:numId w:val="14"/>
              </w:numPr>
              <w:ind w:left="171" w:hanging="142"/>
              <w:jc w:val="both"/>
              <w:rPr>
                <w:rFonts w:asciiTheme="minorHAnsi" w:hAnsiTheme="minorHAnsi"/>
                <w:sz w:val="22"/>
                <w:szCs w:val="22"/>
              </w:rPr>
            </w:pPr>
            <w:r w:rsidRPr="006C7275">
              <w:rPr>
                <w:rFonts w:asciiTheme="minorHAnsi" w:hAnsiTheme="minorHAnsi"/>
                <w:sz w:val="22"/>
                <w:szCs w:val="22"/>
              </w:rPr>
              <w:t>Cyklovač stěračů s nastavitelným intervalem.</w:t>
            </w:r>
          </w:p>
        </w:tc>
      </w:tr>
      <w:tr w:rsidR="0008062C" w14:paraId="00DBADAE" w14:textId="77777777" w:rsidTr="0008062C">
        <w:tc>
          <w:tcPr>
            <w:tcW w:w="1526" w:type="dxa"/>
          </w:tcPr>
          <w:p w14:paraId="72DFDAF7" w14:textId="77777777" w:rsidR="0008062C" w:rsidRDefault="0008062C" w:rsidP="0008062C">
            <w:pPr>
              <w:jc w:val="both"/>
              <w:rPr>
                <w:rFonts w:asciiTheme="minorHAnsi" w:hAnsiTheme="minorHAnsi"/>
                <w:sz w:val="22"/>
                <w:szCs w:val="22"/>
              </w:rPr>
            </w:pPr>
            <w:r>
              <w:rPr>
                <w:rFonts w:asciiTheme="minorHAnsi" w:hAnsiTheme="minorHAnsi"/>
                <w:sz w:val="22"/>
                <w:szCs w:val="22"/>
              </w:rPr>
              <w:lastRenderedPageBreak/>
              <w:t>Odpověď</w:t>
            </w:r>
          </w:p>
        </w:tc>
        <w:tc>
          <w:tcPr>
            <w:tcW w:w="8252" w:type="dxa"/>
          </w:tcPr>
          <w:p w14:paraId="10E01D96" w14:textId="77777777" w:rsidR="0008062C" w:rsidRDefault="0008062C" w:rsidP="0008062C">
            <w:pPr>
              <w:jc w:val="both"/>
              <w:rPr>
                <w:rFonts w:asciiTheme="minorHAnsi" w:hAnsiTheme="minorHAnsi"/>
                <w:sz w:val="22"/>
                <w:szCs w:val="22"/>
              </w:rPr>
            </w:pPr>
            <w:r>
              <w:rPr>
                <w:rFonts w:asciiTheme="minorHAnsi" w:hAnsiTheme="minorHAnsi"/>
                <w:sz w:val="22"/>
                <w:szCs w:val="22"/>
              </w:rPr>
              <w:t>NE</w:t>
            </w:r>
          </w:p>
        </w:tc>
      </w:tr>
    </w:tbl>
    <w:p w14:paraId="06A2A9CE" w14:textId="77777777" w:rsidR="009513F8" w:rsidRDefault="009513F8"/>
    <w:tbl>
      <w:tblPr>
        <w:tblStyle w:val="Mkatabulky"/>
        <w:tblW w:w="0" w:type="auto"/>
        <w:tblLook w:val="04A0" w:firstRow="1" w:lastRow="0" w:firstColumn="1" w:lastColumn="0" w:noHBand="0" w:noVBand="1"/>
      </w:tblPr>
      <w:tblGrid>
        <w:gridCol w:w="1480"/>
        <w:gridCol w:w="7582"/>
      </w:tblGrid>
      <w:tr w:rsidR="0008062C" w14:paraId="2123338E" w14:textId="77777777" w:rsidTr="0008062C">
        <w:tc>
          <w:tcPr>
            <w:tcW w:w="1526" w:type="dxa"/>
          </w:tcPr>
          <w:p w14:paraId="29590327" w14:textId="77777777" w:rsidR="0008062C" w:rsidRDefault="0008062C"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5</w:t>
            </w:r>
            <w:r>
              <w:rPr>
                <w:rFonts w:asciiTheme="minorHAnsi" w:hAnsiTheme="minorHAnsi"/>
                <w:sz w:val="22"/>
                <w:szCs w:val="22"/>
              </w:rPr>
              <w:t>.2.</w:t>
            </w:r>
          </w:p>
        </w:tc>
        <w:tc>
          <w:tcPr>
            <w:tcW w:w="8252" w:type="dxa"/>
          </w:tcPr>
          <w:p w14:paraId="56DAC0CC" w14:textId="77777777" w:rsidR="0008062C" w:rsidRDefault="00291FD7" w:rsidP="0008062C">
            <w:pPr>
              <w:jc w:val="both"/>
              <w:rPr>
                <w:rFonts w:asciiTheme="minorHAnsi" w:hAnsiTheme="minorHAnsi"/>
                <w:sz w:val="22"/>
                <w:szCs w:val="22"/>
              </w:rPr>
            </w:pPr>
            <w:r>
              <w:rPr>
                <w:rFonts w:asciiTheme="minorHAnsi" w:hAnsiTheme="minorHAnsi"/>
                <w:sz w:val="22"/>
                <w:szCs w:val="22"/>
              </w:rPr>
              <w:t xml:space="preserve">Topení a </w:t>
            </w:r>
            <w:r w:rsidR="0008062C">
              <w:rPr>
                <w:rFonts w:asciiTheme="minorHAnsi" w:hAnsiTheme="minorHAnsi"/>
                <w:sz w:val="22"/>
                <w:szCs w:val="22"/>
              </w:rPr>
              <w:t>Klimatizace kabiny řidiče</w:t>
            </w:r>
          </w:p>
        </w:tc>
      </w:tr>
      <w:tr w:rsidR="0008062C" w14:paraId="5960F0DF" w14:textId="77777777" w:rsidTr="0008062C">
        <w:tc>
          <w:tcPr>
            <w:tcW w:w="9778" w:type="dxa"/>
            <w:gridSpan w:val="2"/>
          </w:tcPr>
          <w:p w14:paraId="5E7D9DDC" w14:textId="77777777" w:rsidR="0008062C" w:rsidRDefault="009513F8" w:rsidP="0008062C">
            <w:pPr>
              <w:jc w:val="both"/>
              <w:rPr>
                <w:rFonts w:asciiTheme="minorHAnsi" w:hAnsiTheme="minorHAnsi"/>
                <w:sz w:val="22"/>
                <w:szCs w:val="22"/>
              </w:rPr>
            </w:pPr>
            <w:r w:rsidRPr="006C7275">
              <w:rPr>
                <w:rFonts w:asciiTheme="minorHAnsi" w:hAnsiTheme="minorHAnsi"/>
                <w:sz w:val="22"/>
                <w:szCs w:val="22"/>
              </w:rPr>
              <w:t>Plnohodnotná klimatizace (kompresorového typu) a topení kabiny řidiče s více otvory pro společný výd</w:t>
            </w:r>
            <w:r w:rsidR="001D2FAC">
              <w:rPr>
                <w:rFonts w:asciiTheme="minorHAnsi" w:hAnsiTheme="minorHAnsi"/>
                <w:sz w:val="22"/>
                <w:szCs w:val="22"/>
              </w:rPr>
              <w:t>e</w:t>
            </w:r>
            <w:r w:rsidRPr="006C7275">
              <w:rPr>
                <w:rFonts w:asciiTheme="minorHAnsi" w:hAnsiTheme="minorHAnsi"/>
                <w:sz w:val="22"/>
                <w:szCs w:val="22"/>
              </w:rPr>
              <w:t>ch chladného i teplého vzduchu řízené jedním systémem s automatickou regulací dle nastavení teploty s možností nastavení požadované teploty a intenzity ventilace z místa řidiče.</w:t>
            </w:r>
            <w:r w:rsidR="00291FD7">
              <w:rPr>
                <w:rFonts w:asciiTheme="minorHAnsi" w:hAnsiTheme="minorHAnsi"/>
                <w:sz w:val="22"/>
                <w:szCs w:val="22"/>
              </w:rPr>
              <w:t xml:space="preserve"> Chladící výkon klimatizace je požadován min. 3 kW.</w:t>
            </w:r>
          </w:p>
          <w:p w14:paraId="141DE182" w14:textId="77777777" w:rsidR="00291FD7" w:rsidRDefault="001D2FAC" w:rsidP="001D2FAC">
            <w:pPr>
              <w:jc w:val="both"/>
              <w:rPr>
                <w:rFonts w:asciiTheme="minorHAnsi" w:hAnsiTheme="minorHAnsi"/>
                <w:sz w:val="22"/>
                <w:szCs w:val="22"/>
              </w:rPr>
            </w:pPr>
            <w:r>
              <w:rPr>
                <w:rFonts w:asciiTheme="minorHAnsi" w:hAnsiTheme="minorHAnsi"/>
                <w:sz w:val="22"/>
                <w:szCs w:val="22"/>
              </w:rPr>
              <w:t>Možnost n</w:t>
            </w:r>
            <w:r w:rsidR="00291FD7" w:rsidRPr="006C7275">
              <w:rPr>
                <w:rFonts w:asciiTheme="minorHAnsi" w:hAnsiTheme="minorHAnsi"/>
                <w:sz w:val="22"/>
                <w:szCs w:val="22"/>
              </w:rPr>
              <w:t>ucen</w:t>
            </w:r>
            <w:r>
              <w:rPr>
                <w:rFonts w:asciiTheme="minorHAnsi" w:hAnsiTheme="minorHAnsi"/>
                <w:sz w:val="22"/>
                <w:szCs w:val="22"/>
              </w:rPr>
              <w:t>ého</w:t>
            </w:r>
            <w:r w:rsidR="00291FD7" w:rsidRPr="006C7275">
              <w:rPr>
                <w:rFonts w:asciiTheme="minorHAnsi" w:hAnsiTheme="minorHAnsi"/>
                <w:sz w:val="22"/>
                <w:szCs w:val="22"/>
              </w:rPr>
              <w:t xml:space="preserve"> vnitřní</w:t>
            </w:r>
            <w:r>
              <w:rPr>
                <w:rFonts w:asciiTheme="minorHAnsi" w:hAnsiTheme="minorHAnsi"/>
                <w:sz w:val="22"/>
                <w:szCs w:val="22"/>
              </w:rPr>
              <w:t>ho</w:t>
            </w:r>
            <w:r w:rsidR="00291FD7" w:rsidRPr="006C7275">
              <w:rPr>
                <w:rFonts w:asciiTheme="minorHAnsi" w:hAnsiTheme="minorHAnsi"/>
                <w:sz w:val="22"/>
                <w:szCs w:val="22"/>
              </w:rPr>
              <w:t xml:space="preserve"> oběh</w:t>
            </w:r>
            <w:r>
              <w:rPr>
                <w:rFonts w:asciiTheme="minorHAnsi" w:hAnsiTheme="minorHAnsi"/>
                <w:sz w:val="22"/>
                <w:szCs w:val="22"/>
              </w:rPr>
              <w:t>u</w:t>
            </w:r>
            <w:r w:rsidR="00291FD7" w:rsidRPr="006C7275">
              <w:rPr>
                <w:rFonts w:asciiTheme="minorHAnsi" w:hAnsiTheme="minorHAnsi"/>
                <w:sz w:val="22"/>
                <w:szCs w:val="22"/>
              </w:rPr>
              <w:t xml:space="preserve"> vzduchu v kabině řidiče.</w:t>
            </w:r>
          </w:p>
        </w:tc>
      </w:tr>
      <w:tr w:rsidR="0008062C" w14:paraId="66241441" w14:textId="77777777" w:rsidTr="0008062C">
        <w:tc>
          <w:tcPr>
            <w:tcW w:w="1526" w:type="dxa"/>
          </w:tcPr>
          <w:p w14:paraId="77058123" w14:textId="77777777" w:rsidR="0008062C" w:rsidRDefault="0008062C" w:rsidP="0008062C">
            <w:pPr>
              <w:jc w:val="both"/>
              <w:rPr>
                <w:rFonts w:asciiTheme="minorHAnsi" w:hAnsiTheme="minorHAnsi"/>
                <w:sz w:val="22"/>
                <w:szCs w:val="22"/>
              </w:rPr>
            </w:pPr>
            <w:r>
              <w:rPr>
                <w:rFonts w:asciiTheme="minorHAnsi" w:hAnsiTheme="minorHAnsi"/>
                <w:sz w:val="22"/>
                <w:szCs w:val="22"/>
              </w:rPr>
              <w:t>Odpověď</w:t>
            </w:r>
          </w:p>
        </w:tc>
        <w:tc>
          <w:tcPr>
            <w:tcW w:w="8252" w:type="dxa"/>
          </w:tcPr>
          <w:p w14:paraId="29380BA9" w14:textId="77777777" w:rsidR="0008062C" w:rsidRDefault="0008062C" w:rsidP="0008062C">
            <w:pPr>
              <w:jc w:val="both"/>
              <w:rPr>
                <w:rFonts w:asciiTheme="minorHAnsi" w:hAnsiTheme="minorHAnsi"/>
                <w:sz w:val="22"/>
                <w:szCs w:val="22"/>
              </w:rPr>
            </w:pPr>
            <w:r>
              <w:rPr>
                <w:rFonts w:asciiTheme="minorHAnsi" w:hAnsiTheme="minorHAnsi"/>
                <w:sz w:val="22"/>
                <w:szCs w:val="22"/>
              </w:rPr>
              <w:t>NE</w:t>
            </w:r>
          </w:p>
        </w:tc>
      </w:tr>
    </w:tbl>
    <w:p w14:paraId="1129F4DB" w14:textId="77777777" w:rsidR="0008062C" w:rsidRDefault="0008062C"/>
    <w:tbl>
      <w:tblPr>
        <w:tblStyle w:val="Mkatabulky"/>
        <w:tblW w:w="0" w:type="auto"/>
        <w:tblLook w:val="04A0" w:firstRow="1" w:lastRow="0" w:firstColumn="1" w:lastColumn="0" w:noHBand="0" w:noVBand="1"/>
      </w:tblPr>
      <w:tblGrid>
        <w:gridCol w:w="1479"/>
        <w:gridCol w:w="7583"/>
      </w:tblGrid>
      <w:tr w:rsidR="0008062C" w14:paraId="0E1B599B" w14:textId="77777777" w:rsidTr="0008062C">
        <w:tc>
          <w:tcPr>
            <w:tcW w:w="1526" w:type="dxa"/>
          </w:tcPr>
          <w:p w14:paraId="11A336F9" w14:textId="77777777" w:rsidR="0008062C" w:rsidRDefault="0008062C"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5</w:t>
            </w:r>
            <w:r>
              <w:rPr>
                <w:rFonts w:asciiTheme="minorHAnsi" w:hAnsiTheme="minorHAnsi"/>
                <w:sz w:val="22"/>
                <w:szCs w:val="22"/>
              </w:rPr>
              <w:t>.</w:t>
            </w:r>
            <w:r w:rsidR="009513F8">
              <w:rPr>
                <w:rFonts w:asciiTheme="minorHAnsi" w:hAnsiTheme="minorHAnsi"/>
                <w:sz w:val="22"/>
                <w:szCs w:val="22"/>
              </w:rPr>
              <w:t>3</w:t>
            </w:r>
            <w:r>
              <w:rPr>
                <w:rFonts w:asciiTheme="minorHAnsi" w:hAnsiTheme="minorHAnsi"/>
                <w:sz w:val="22"/>
                <w:szCs w:val="22"/>
              </w:rPr>
              <w:t>.</w:t>
            </w:r>
          </w:p>
        </w:tc>
        <w:tc>
          <w:tcPr>
            <w:tcW w:w="8252" w:type="dxa"/>
          </w:tcPr>
          <w:p w14:paraId="3D80B7E3" w14:textId="77777777" w:rsidR="0008062C" w:rsidRDefault="00875437" w:rsidP="0008062C">
            <w:pPr>
              <w:jc w:val="both"/>
              <w:rPr>
                <w:rFonts w:asciiTheme="minorHAnsi" w:hAnsiTheme="minorHAnsi"/>
                <w:sz w:val="22"/>
                <w:szCs w:val="22"/>
              </w:rPr>
            </w:pPr>
            <w:r>
              <w:rPr>
                <w:rFonts w:asciiTheme="minorHAnsi" w:hAnsiTheme="minorHAnsi"/>
                <w:sz w:val="22"/>
                <w:szCs w:val="22"/>
              </w:rPr>
              <w:t>Popis a označení ovládacích a signalizačních prvků</w:t>
            </w:r>
          </w:p>
        </w:tc>
      </w:tr>
      <w:tr w:rsidR="0008062C" w14:paraId="7A87E8AD" w14:textId="77777777" w:rsidTr="0008062C">
        <w:tc>
          <w:tcPr>
            <w:tcW w:w="9778" w:type="dxa"/>
            <w:gridSpan w:val="2"/>
          </w:tcPr>
          <w:p w14:paraId="4A49567D" w14:textId="77777777" w:rsidR="0008062C" w:rsidRDefault="009513F8" w:rsidP="00875437">
            <w:pPr>
              <w:jc w:val="both"/>
              <w:rPr>
                <w:rFonts w:asciiTheme="minorHAnsi" w:hAnsiTheme="minorHAnsi"/>
                <w:sz w:val="22"/>
                <w:szCs w:val="22"/>
              </w:rPr>
            </w:pPr>
            <w:r w:rsidRPr="006C7275">
              <w:rPr>
                <w:rFonts w:asciiTheme="minorHAnsi" w:hAnsiTheme="minorHAnsi"/>
                <w:sz w:val="22"/>
                <w:szCs w:val="22"/>
              </w:rPr>
              <w:t>Ovládací a signalizační prvky v kabině řidiče označit běžně užívanými symboly, případně popisem funkce v provedení odolném proti opotřebení. Na vhodné místo v kabině řidiče umístit názorné schéma pracoviště řidiče s popisem kontrolních a ovládacích prvků. Schéma musí být čitelné i za tmy při rozsvíceném osvětlení kabiny řidiče.</w:t>
            </w:r>
            <w:r w:rsidR="004C1CFE">
              <w:rPr>
                <w:rFonts w:asciiTheme="minorHAnsi" w:hAnsiTheme="minorHAnsi"/>
                <w:sz w:val="22"/>
                <w:szCs w:val="22"/>
              </w:rPr>
              <w:t xml:space="preserve"> Rozmístění prvků odléhá schválení zadavatele.</w:t>
            </w:r>
          </w:p>
        </w:tc>
      </w:tr>
      <w:tr w:rsidR="0008062C" w14:paraId="24DFF5D8" w14:textId="77777777" w:rsidTr="0008062C">
        <w:tc>
          <w:tcPr>
            <w:tcW w:w="1526" w:type="dxa"/>
          </w:tcPr>
          <w:p w14:paraId="4AF62AEF" w14:textId="77777777" w:rsidR="0008062C" w:rsidRDefault="0008062C" w:rsidP="0008062C">
            <w:pPr>
              <w:jc w:val="both"/>
              <w:rPr>
                <w:rFonts w:asciiTheme="minorHAnsi" w:hAnsiTheme="minorHAnsi"/>
                <w:sz w:val="22"/>
                <w:szCs w:val="22"/>
              </w:rPr>
            </w:pPr>
            <w:r>
              <w:rPr>
                <w:rFonts w:asciiTheme="minorHAnsi" w:hAnsiTheme="minorHAnsi"/>
                <w:sz w:val="22"/>
                <w:szCs w:val="22"/>
              </w:rPr>
              <w:t>Odpověď</w:t>
            </w:r>
          </w:p>
        </w:tc>
        <w:tc>
          <w:tcPr>
            <w:tcW w:w="8252" w:type="dxa"/>
          </w:tcPr>
          <w:p w14:paraId="60D9F6DA" w14:textId="77777777" w:rsidR="0008062C" w:rsidRDefault="0008062C" w:rsidP="0008062C">
            <w:pPr>
              <w:jc w:val="both"/>
              <w:rPr>
                <w:rFonts w:asciiTheme="minorHAnsi" w:hAnsiTheme="minorHAnsi"/>
                <w:sz w:val="22"/>
                <w:szCs w:val="22"/>
              </w:rPr>
            </w:pPr>
            <w:r>
              <w:rPr>
                <w:rFonts w:asciiTheme="minorHAnsi" w:hAnsiTheme="minorHAnsi"/>
                <w:sz w:val="22"/>
                <w:szCs w:val="22"/>
              </w:rPr>
              <w:t>NE</w:t>
            </w:r>
          </w:p>
        </w:tc>
      </w:tr>
    </w:tbl>
    <w:p w14:paraId="3EE7217B" w14:textId="77777777" w:rsidR="00ED2C67" w:rsidRDefault="00ED2C67" w:rsidP="00ED2C67"/>
    <w:tbl>
      <w:tblPr>
        <w:tblStyle w:val="Mkatabulky"/>
        <w:tblW w:w="0" w:type="auto"/>
        <w:tblLook w:val="04A0" w:firstRow="1" w:lastRow="0" w:firstColumn="1" w:lastColumn="0" w:noHBand="0" w:noVBand="1"/>
      </w:tblPr>
      <w:tblGrid>
        <w:gridCol w:w="1487"/>
        <w:gridCol w:w="7575"/>
      </w:tblGrid>
      <w:tr w:rsidR="00ED2C67" w14:paraId="0CC871AB" w14:textId="77777777" w:rsidTr="009224CD">
        <w:tc>
          <w:tcPr>
            <w:tcW w:w="1495" w:type="dxa"/>
          </w:tcPr>
          <w:p w14:paraId="43FC467F" w14:textId="77777777" w:rsidR="00ED2C67" w:rsidRDefault="00ED2C67"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5.</w:t>
            </w:r>
            <w:r>
              <w:rPr>
                <w:rFonts w:asciiTheme="minorHAnsi" w:hAnsiTheme="minorHAnsi"/>
                <w:sz w:val="22"/>
                <w:szCs w:val="22"/>
              </w:rPr>
              <w:t>4</w:t>
            </w:r>
            <w:r w:rsidR="006611A6">
              <w:rPr>
                <w:rFonts w:asciiTheme="minorHAnsi" w:hAnsiTheme="minorHAnsi"/>
                <w:sz w:val="22"/>
                <w:szCs w:val="22"/>
              </w:rPr>
              <w:t>.</w:t>
            </w:r>
          </w:p>
        </w:tc>
        <w:tc>
          <w:tcPr>
            <w:tcW w:w="7793" w:type="dxa"/>
          </w:tcPr>
          <w:p w14:paraId="402955AC" w14:textId="77777777" w:rsidR="00ED2C67" w:rsidRDefault="00ED2C67" w:rsidP="00ED2C67">
            <w:pPr>
              <w:jc w:val="both"/>
              <w:rPr>
                <w:rFonts w:asciiTheme="minorHAnsi" w:hAnsiTheme="minorHAnsi"/>
                <w:sz w:val="22"/>
                <w:szCs w:val="22"/>
              </w:rPr>
            </w:pPr>
            <w:r>
              <w:rPr>
                <w:rFonts w:asciiTheme="minorHAnsi" w:hAnsiTheme="minorHAnsi"/>
                <w:sz w:val="22"/>
                <w:szCs w:val="22"/>
              </w:rPr>
              <w:t>Ovládání řízení</w:t>
            </w:r>
            <w:r w:rsidR="00291FD7">
              <w:rPr>
                <w:rFonts w:asciiTheme="minorHAnsi" w:hAnsiTheme="minorHAnsi"/>
                <w:sz w:val="22"/>
                <w:szCs w:val="22"/>
              </w:rPr>
              <w:t xml:space="preserve"> ručním řadičem</w:t>
            </w:r>
          </w:p>
        </w:tc>
      </w:tr>
      <w:tr w:rsidR="009224CD" w14:paraId="519F8F5A" w14:textId="77777777" w:rsidTr="009224CD">
        <w:tc>
          <w:tcPr>
            <w:tcW w:w="9288" w:type="dxa"/>
            <w:gridSpan w:val="2"/>
          </w:tcPr>
          <w:p w14:paraId="7169BD68" w14:textId="63C3B5C7" w:rsidR="009224CD" w:rsidRPr="00126FF8" w:rsidRDefault="009224CD" w:rsidP="009224CD">
            <w:pPr>
              <w:jc w:val="both"/>
              <w:rPr>
                <w:rFonts w:asciiTheme="minorHAnsi" w:hAnsiTheme="minorHAnsi"/>
                <w:sz w:val="22"/>
                <w:szCs w:val="22"/>
              </w:rPr>
            </w:pPr>
            <w:r w:rsidRPr="00126FF8">
              <w:rPr>
                <w:rFonts w:asciiTheme="minorHAnsi" w:hAnsiTheme="minorHAnsi"/>
                <w:sz w:val="22"/>
                <w:szCs w:val="22"/>
              </w:rPr>
              <w:t xml:space="preserve">Ovládání řízení je </w:t>
            </w:r>
            <w:r w:rsidRPr="00086E94">
              <w:rPr>
                <w:rFonts w:asciiTheme="minorHAnsi" w:hAnsiTheme="minorHAnsi"/>
                <w:color w:val="000000" w:themeColor="text1"/>
                <w:sz w:val="22"/>
                <w:szCs w:val="22"/>
              </w:rPr>
              <w:t xml:space="preserve">zajištěno (částečně otočným) </w:t>
            </w:r>
            <w:r w:rsidRPr="00126FF8">
              <w:rPr>
                <w:rFonts w:asciiTheme="minorHAnsi" w:hAnsiTheme="minorHAnsi"/>
                <w:sz w:val="22"/>
                <w:szCs w:val="22"/>
              </w:rPr>
              <w:t>ručním řadičem, ovládaným levou rukou, s funkcí „mrtvého</w:t>
            </w:r>
            <w:r w:rsidR="00A90239">
              <w:rPr>
                <w:rFonts w:asciiTheme="minorHAnsi" w:hAnsiTheme="minorHAnsi"/>
                <w:sz w:val="22"/>
                <w:szCs w:val="22"/>
              </w:rPr>
              <w:t xml:space="preserve"> </w:t>
            </w:r>
            <w:r w:rsidRPr="00126FF8">
              <w:rPr>
                <w:rFonts w:asciiTheme="minorHAnsi" w:hAnsiTheme="minorHAnsi"/>
                <w:sz w:val="22"/>
                <w:szCs w:val="22"/>
              </w:rPr>
              <w:t>muže“</w:t>
            </w:r>
            <w:r>
              <w:rPr>
                <w:rFonts w:asciiTheme="minorHAnsi" w:hAnsiTheme="minorHAnsi"/>
                <w:sz w:val="22"/>
                <w:szCs w:val="22"/>
              </w:rPr>
              <w:t xml:space="preserve"> </w:t>
            </w:r>
            <w:r w:rsidRPr="00126FF8">
              <w:rPr>
                <w:rFonts w:asciiTheme="minorHAnsi" w:hAnsiTheme="minorHAnsi"/>
                <w:sz w:val="22"/>
                <w:szCs w:val="22"/>
              </w:rPr>
              <w:t xml:space="preserve"> a vestavěným tlačítkem výstražného zvon</w:t>
            </w:r>
            <w:r>
              <w:rPr>
                <w:rFonts w:asciiTheme="minorHAnsi" w:hAnsiTheme="minorHAnsi"/>
                <w:sz w:val="22"/>
                <w:szCs w:val="22"/>
              </w:rPr>
              <w:t>ce</w:t>
            </w:r>
            <w:r w:rsidRPr="00126FF8">
              <w:rPr>
                <w:rFonts w:asciiTheme="minorHAnsi" w:hAnsiTheme="minorHAnsi"/>
                <w:sz w:val="22"/>
                <w:szCs w:val="22"/>
              </w:rPr>
              <w:t xml:space="preserve">. V případě, že je řadič umístěn v levé části pultu řidiče, bude instalována loketní opěrka. </w:t>
            </w:r>
          </w:p>
          <w:p w14:paraId="00942669" w14:textId="77777777" w:rsidR="009224CD" w:rsidRPr="00126FF8" w:rsidRDefault="009224CD" w:rsidP="009224CD">
            <w:pPr>
              <w:jc w:val="both"/>
              <w:rPr>
                <w:rFonts w:asciiTheme="minorHAnsi" w:hAnsiTheme="minorHAnsi"/>
                <w:sz w:val="22"/>
                <w:szCs w:val="22"/>
              </w:rPr>
            </w:pPr>
            <w:r w:rsidRPr="00126FF8">
              <w:rPr>
                <w:rFonts w:asciiTheme="minorHAnsi" w:hAnsiTheme="minorHAnsi"/>
                <w:sz w:val="22"/>
                <w:szCs w:val="22"/>
              </w:rPr>
              <w:t>Zadání jízdy řadičem před uzavřením všech dveří tramvaje je ignorováno a po zavření dveří musí vždy dojít k novému zadání jízdy.</w:t>
            </w:r>
          </w:p>
          <w:p w14:paraId="4E9245B6" w14:textId="77777777" w:rsidR="009224CD" w:rsidRDefault="009224CD" w:rsidP="009224CD">
            <w:pPr>
              <w:jc w:val="both"/>
              <w:rPr>
                <w:rFonts w:asciiTheme="minorHAnsi" w:hAnsiTheme="minorHAnsi"/>
                <w:sz w:val="22"/>
                <w:szCs w:val="22"/>
              </w:rPr>
            </w:pPr>
            <w:r w:rsidRPr="00126FF8">
              <w:rPr>
                <w:rFonts w:asciiTheme="minorHAnsi" w:hAnsiTheme="minorHAnsi"/>
                <w:sz w:val="22"/>
                <w:szCs w:val="22"/>
              </w:rPr>
              <w:t>Je požadováno plynulé řízení jízdy a brzdy –bude odladěno na 1. dodaném vozidle.</w:t>
            </w:r>
          </w:p>
          <w:p w14:paraId="5C894077" w14:textId="77777777" w:rsidR="009224CD" w:rsidRDefault="009224CD" w:rsidP="009224CD">
            <w:pPr>
              <w:jc w:val="both"/>
              <w:rPr>
                <w:rFonts w:asciiTheme="minorHAnsi" w:hAnsiTheme="minorHAnsi"/>
                <w:sz w:val="22"/>
                <w:szCs w:val="22"/>
              </w:rPr>
            </w:pPr>
          </w:p>
          <w:p w14:paraId="187B095F" w14:textId="77777777" w:rsidR="009224CD" w:rsidRDefault="009224CD" w:rsidP="009224CD">
            <w:pPr>
              <w:spacing w:line="240" w:lineRule="auto"/>
              <w:jc w:val="both"/>
            </w:pPr>
            <w:r>
              <w:t>Funkce vyvolané řadičem</w:t>
            </w:r>
          </w:p>
          <w:p w14:paraId="432349D1" w14:textId="77777777" w:rsidR="009224CD" w:rsidRDefault="009224CD" w:rsidP="001658BD">
            <w:pPr>
              <w:numPr>
                <w:ilvl w:val="0"/>
                <w:numId w:val="23"/>
              </w:numPr>
              <w:spacing w:line="240" w:lineRule="auto"/>
              <w:jc w:val="both"/>
            </w:pPr>
            <w:r>
              <w:t>MANIPULACE (rozjezd na 1 km/h, popřípadě udržování konstantní rychlosti ve stoupání)</w:t>
            </w:r>
          </w:p>
          <w:p w14:paraId="3BD3BBA1" w14:textId="77777777" w:rsidR="009224CD" w:rsidRPr="00CE15C5" w:rsidRDefault="009224CD" w:rsidP="001658BD">
            <w:pPr>
              <w:pStyle w:val="Odstavecseseznamem"/>
              <w:numPr>
                <w:ilvl w:val="0"/>
                <w:numId w:val="23"/>
              </w:numPr>
              <w:jc w:val="both"/>
              <w:rPr>
                <w:rFonts w:asciiTheme="minorHAnsi" w:hAnsiTheme="minorHAnsi"/>
                <w:sz w:val="22"/>
                <w:szCs w:val="22"/>
              </w:rPr>
            </w:pPr>
            <w:r>
              <w:lastRenderedPageBreak/>
              <w:t>TEMPOMAT - ř</w:t>
            </w:r>
            <w:r w:rsidRPr="00CE15C5">
              <w:rPr>
                <w:rFonts w:asciiTheme="minorHAnsi" w:hAnsiTheme="minorHAnsi"/>
                <w:sz w:val="22"/>
                <w:szCs w:val="22"/>
              </w:rPr>
              <w:t>adičem je možné též aktivovat tempomat, a to jeho vrácením z kteréhokoliv polohy jízdy do 1. polohy jízdy.</w:t>
            </w:r>
          </w:p>
          <w:p w14:paraId="44D1EE1F" w14:textId="77777777" w:rsidR="009224CD" w:rsidRDefault="009224CD" w:rsidP="001658BD">
            <w:pPr>
              <w:numPr>
                <w:ilvl w:val="0"/>
                <w:numId w:val="23"/>
              </w:numPr>
              <w:spacing w:line="240" w:lineRule="auto"/>
              <w:jc w:val="both"/>
            </w:pPr>
            <w:r>
              <w:t xml:space="preserve">JÍZDA </w:t>
            </w:r>
          </w:p>
          <w:p w14:paraId="44A904E9" w14:textId="77777777" w:rsidR="009224CD" w:rsidRDefault="009224CD" w:rsidP="001658BD">
            <w:pPr>
              <w:numPr>
                <w:ilvl w:val="0"/>
                <w:numId w:val="23"/>
              </w:numPr>
              <w:spacing w:line="240" w:lineRule="auto"/>
              <w:jc w:val="both"/>
            </w:pPr>
            <w:r>
              <w:t>VÝBĚH – NULA</w:t>
            </w:r>
          </w:p>
          <w:p w14:paraId="232E3CD5" w14:textId="77777777" w:rsidR="009224CD" w:rsidRPr="00086E94" w:rsidRDefault="009224CD" w:rsidP="001658BD">
            <w:pPr>
              <w:numPr>
                <w:ilvl w:val="0"/>
                <w:numId w:val="23"/>
              </w:numPr>
              <w:spacing w:line="240" w:lineRule="auto"/>
              <w:jc w:val="both"/>
              <w:rPr>
                <w:color w:val="000000" w:themeColor="text1"/>
              </w:rPr>
            </w:pPr>
            <w:r w:rsidRPr="00086E94">
              <w:rPr>
                <w:color w:val="000000" w:themeColor="text1"/>
              </w:rPr>
              <w:t>MALÁ BRZDA (1. stupeň brzy udržuje konstantní rychlost z kopce)</w:t>
            </w:r>
          </w:p>
          <w:p w14:paraId="3FE07738" w14:textId="77777777" w:rsidR="009224CD" w:rsidRDefault="009224CD" w:rsidP="001658BD">
            <w:pPr>
              <w:numPr>
                <w:ilvl w:val="0"/>
                <w:numId w:val="23"/>
              </w:numPr>
              <w:spacing w:line="240" w:lineRule="auto"/>
              <w:jc w:val="both"/>
            </w:pPr>
            <w:r>
              <w:t xml:space="preserve">BRZDA                                                  </w:t>
            </w:r>
          </w:p>
          <w:p w14:paraId="214A6FE5" w14:textId="77777777" w:rsidR="009224CD" w:rsidRDefault="009224CD" w:rsidP="001658BD">
            <w:pPr>
              <w:numPr>
                <w:ilvl w:val="0"/>
                <w:numId w:val="23"/>
              </w:numPr>
              <w:spacing w:line="240" w:lineRule="auto"/>
              <w:jc w:val="both"/>
            </w:pPr>
            <w:r>
              <w:t>MAXIMÁLNÍ PROVOZNÍ BRZDA (základní výchozí poloha a poloha bezpečného stání)</w:t>
            </w:r>
          </w:p>
          <w:p w14:paraId="3FB361C8" w14:textId="77777777" w:rsidR="009224CD" w:rsidRDefault="009224CD" w:rsidP="009224CD">
            <w:pPr>
              <w:ind w:left="731" w:hanging="425"/>
              <w:jc w:val="both"/>
            </w:pPr>
            <w:r>
              <w:t xml:space="preserve">- </w:t>
            </w:r>
            <w:r>
              <w:tab/>
              <w:t>NOUZOVÁ BRZDA 1</w:t>
            </w:r>
          </w:p>
          <w:p w14:paraId="5FBB1B55" w14:textId="77777777" w:rsidR="009224CD" w:rsidRDefault="009224CD" w:rsidP="009224CD">
            <w:pPr>
              <w:ind w:left="731" w:hanging="425"/>
              <w:jc w:val="both"/>
            </w:pPr>
            <w:r>
              <w:t xml:space="preserve">- </w:t>
            </w:r>
            <w:r>
              <w:tab/>
              <w:t>NOUZOVÁ BRZDA 2</w:t>
            </w:r>
          </w:p>
          <w:p w14:paraId="28147860" w14:textId="77777777" w:rsidR="009224CD" w:rsidRDefault="009224CD" w:rsidP="009224CD">
            <w:pPr>
              <w:ind w:left="731" w:hanging="425"/>
              <w:jc w:val="both"/>
            </w:pPr>
          </w:p>
          <w:p w14:paraId="345AD551" w14:textId="77777777" w:rsidR="009224CD" w:rsidRDefault="009224CD" w:rsidP="009224CD">
            <w:pPr>
              <w:ind w:left="731" w:hanging="425"/>
              <w:jc w:val="both"/>
            </w:pPr>
          </w:p>
          <w:p w14:paraId="1BB6411F" w14:textId="77777777" w:rsidR="009224CD" w:rsidRDefault="009224CD" w:rsidP="009224CD">
            <w:pPr>
              <w:ind w:left="731" w:hanging="425"/>
              <w:jc w:val="both"/>
            </w:pPr>
            <w:r>
              <w:t>Zadní stanoviště:</w:t>
            </w:r>
          </w:p>
          <w:p w14:paraId="39ECFAAF" w14:textId="77777777" w:rsidR="009224CD" w:rsidRDefault="009224CD" w:rsidP="009224CD">
            <w:pPr>
              <w:ind w:left="731" w:hanging="425"/>
              <w:jc w:val="both"/>
            </w:pPr>
          </w:p>
          <w:p w14:paraId="5359DCCC" w14:textId="77777777" w:rsidR="009224CD" w:rsidRDefault="009224CD" w:rsidP="009224CD">
            <w:pPr>
              <w:ind w:left="731" w:hanging="425"/>
              <w:jc w:val="both"/>
            </w:pPr>
            <w:r>
              <w:t>Ke zpětné jízdě na zadním čele bude pomocné stanoviště pro jízdu vzad. Stanoviště bude zapezpečeno proti zásahu nepovolanou osobou uzamykatelným krytem na čtyřhran, jednotného rozměru pro celou tramvaj. Otevření pomocného stanoviště bude signalizováno řidiči na jeho stanovišti. K ovládání zde budou tyto ovladače:</w:t>
            </w:r>
          </w:p>
          <w:p w14:paraId="3978540E" w14:textId="77777777" w:rsidR="009224CD" w:rsidRDefault="009224CD" w:rsidP="009224CD">
            <w:pPr>
              <w:ind w:left="731" w:hanging="425"/>
              <w:jc w:val="both"/>
            </w:pPr>
          </w:p>
          <w:p w14:paraId="583D5DAC" w14:textId="77777777" w:rsidR="009224CD" w:rsidRDefault="009224CD" w:rsidP="001658BD">
            <w:pPr>
              <w:pStyle w:val="Odstavecseseznamem"/>
              <w:numPr>
                <w:ilvl w:val="0"/>
                <w:numId w:val="14"/>
              </w:numPr>
              <w:jc w:val="both"/>
            </w:pPr>
            <w:r>
              <w:t>Ovladač zadání jízdy a brzdy s možností nastavení tří velikostí zrychlení/zpomalení</w:t>
            </w:r>
          </w:p>
          <w:p w14:paraId="453F7F5A" w14:textId="77777777" w:rsidR="009224CD" w:rsidRDefault="009224CD" w:rsidP="001658BD">
            <w:pPr>
              <w:pStyle w:val="Odstavecseseznamem"/>
              <w:numPr>
                <w:ilvl w:val="0"/>
                <w:numId w:val="14"/>
              </w:numPr>
              <w:jc w:val="both"/>
            </w:pPr>
            <w:r>
              <w:t>Záchranná brzda</w:t>
            </w:r>
          </w:p>
          <w:p w14:paraId="300580CE" w14:textId="77777777" w:rsidR="009224CD" w:rsidRDefault="009224CD" w:rsidP="001658BD">
            <w:pPr>
              <w:pStyle w:val="Odstavecseseznamem"/>
              <w:numPr>
                <w:ilvl w:val="0"/>
                <w:numId w:val="14"/>
              </w:numPr>
              <w:jc w:val="both"/>
            </w:pPr>
            <w:r>
              <w:t>Tlačítko bdělosti</w:t>
            </w:r>
          </w:p>
          <w:p w14:paraId="5E2B21E5" w14:textId="77777777" w:rsidR="009224CD" w:rsidRDefault="009224CD" w:rsidP="001658BD">
            <w:pPr>
              <w:pStyle w:val="Odstavecseseznamem"/>
              <w:numPr>
                <w:ilvl w:val="0"/>
                <w:numId w:val="14"/>
              </w:numPr>
              <w:jc w:val="both"/>
            </w:pPr>
            <w:r>
              <w:t>Ovládání posledních dveří</w:t>
            </w:r>
          </w:p>
          <w:p w14:paraId="427E42AF" w14:textId="2F297679" w:rsidR="005F24E5" w:rsidRPr="00F37DE5" w:rsidRDefault="005F24E5" w:rsidP="001658BD">
            <w:pPr>
              <w:pStyle w:val="Odstavecseseznamem"/>
              <w:numPr>
                <w:ilvl w:val="0"/>
                <w:numId w:val="14"/>
              </w:numPr>
              <w:jc w:val="both"/>
            </w:pPr>
            <w:r w:rsidRPr="00F37DE5">
              <w:t>Zavírání všech dveří</w:t>
            </w:r>
          </w:p>
          <w:p w14:paraId="37C03DD6" w14:textId="77777777" w:rsidR="009224CD" w:rsidRDefault="009224CD" w:rsidP="001658BD">
            <w:pPr>
              <w:pStyle w:val="Odstavecseseznamem"/>
              <w:numPr>
                <w:ilvl w:val="0"/>
                <w:numId w:val="14"/>
              </w:numPr>
              <w:jc w:val="both"/>
            </w:pPr>
            <w:r>
              <w:t>Ovladač zvonku pod zadním čelem</w:t>
            </w:r>
          </w:p>
          <w:p w14:paraId="651106F1" w14:textId="77777777" w:rsidR="009224CD" w:rsidRDefault="009224CD" w:rsidP="001658BD">
            <w:pPr>
              <w:pStyle w:val="Odstavecseseznamem"/>
              <w:numPr>
                <w:ilvl w:val="0"/>
                <w:numId w:val="14"/>
              </w:numPr>
              <w:jc w:val="both"/>
            </w:pPr>
            <w:r>
              <w:t xml:space="preserve">Ovladač stěrače zadního skla </w:t>
            </w:r>
          </w:p>
          <w:p w14:paraId="59444156" w14:textId="77777777" w:rsidR="009224CD" w:rsidRDefault="009224CD" w:rsidP="009224CD">
            <w:pPr>
              <w:jc w:val="both"/>
            </w:pPr>
          </w:p>
          <w:p w14:paraId="2A8B6EC3" w14:textId="77777777" w:rsidR="009224CD" w:rsidRDefault="009224CD" w:rsidP="009224CD">
            <w:pPr>
              <w:jc w:val="both"/>
            </w:pPr>
            <w:r>
              <w:t>Zadní čelo bude pro zajištění dobrého výhledu při zpětné jízdě za deště a sněžení vybaveno elektricky ovládaným stěračem</w:t>
            </w:r>
          </w:p>
          <w:p w14:paraId="4225059B" w14:textId="77777777" w:rsidR="009224CD" w:rsidRDefault="009224CD" w:rsidP="009224CD">
            <w:pPr>
              <w:jc w:val="both"/>
            </w:pPr>
            <w:r>
              <w:t>Rychlost jízdy vzad bude omezena na 20 km/hod</w:t>
            </w:r>
          </w:p>
          <w:p w14:paraId="2154F230" w14:textId="77777777" w:rsidR="009224CD" w:rsidRDefault="009224CD" w:rsidP="009224CD">
            <w:pPr>
              <w:jc w:val="both"/>
            </w:pPr>
          </w:p>
          <w:p w14:paraId="6E9E7FF3" w14:textId="4FBDE7AE" w:rsidR="009224CD" w:rsidRDefault="009224CD" w:rsidP="009224CD">
            <w:pPr>
              <w:jc w:val="both"/>
              <w:rPr>
                <w:rFonts w:asciiTheme="minorHAnsi" w:hAnsiTheme="minorHAnsi"/>
                <w:sz w:val="22"/>
                <w:szCs w:val="22"/>
              </w:rPr>
            </w:pPr>
            <w:r>
              <w:t xml:space="preserve">Ze stanoviště řidiče zabezpečit, aby za pomocí ručního řadiče šlo couvnout maximálně o 2 m a to až po akceptaci varovného hlášení na displeji nadřazeného řídícího systému. </w:t>
            </w:r>
          </w:p>
        </w:tc>
      </w:tr>
      <w:tr w:rsidR="009224CD" w14:paraId="47A7EC39" w14:textId="77777777" w:rsidTr="009224CD">
        <w:tc>
          <w:tcPr>
            <w:tcW w:w="1495" w:type="dxa"/>
          </w:tcPr>
          <w:p w14:paraId="714B561F" w14:textId="77777777" w:rsidR="009224CD" w:rsidRDefault="009224CD" w:rsidP="009224CD">
            <w:pPr>
              <w:jc w:val="both"/>
              <w:rPr>
                <w:rFonts w:asciiTheme="minorHAnsi" w:hAnsiTheme="minorHAnsi"/>
                <w:sz w:val="22"/>
                <w:szCs w:val="22"/>
              </w:rPr>
            </w:pPr>
            <w:r>
              <w:rPr>
                <w:rFonts w:asciiTheme="minorHAnsi" w:hAnsiTheme="minorHAnsi"/>
                <w:sz w:val="22"/>
                <w:szCs w:val="22"/>
              </w:rPr>
              <w:lastRenderedPageBreak/>
              <w:t>Odpověď</w:t>
            </w:r>
          </w:p>
        </w:tc>
        <w:tc>
          <w:tcPr>
            <w:tcW w:w="7793" w:type="dxa"/>
          </w:tcPr>
          <w:p w14:paraId="7233C8B6" w14:textId="77777777" w:rsidR="009224CD" w:rsidRDefault="009224CD" w:rsidP="009224CD">
            <w:pPr>
              <w:jc w:val="both"/>
              <w:rPr>
                <w:rFonts w:asciiTheme="minorHAnsi" w:hAnsiTheme="minorHAnsi"/>
                <w:sz w:val="22"/>
                <w:szCs w:val="22"/>
              </w:rPr>
            </w:pPr>
            <w:r>
              <w:rPr>
                <w:rFonts w:asciiTheme="minorHAnsi" w:hAnsiTheme="minorHAnsi"/>
                <w:sz w:val="22"/>
                <w:szCs w:val="22"/>
              </w:rPr>
              <w:t>NE</w:t>
            </w:r>
          </w:p>
        </w:tc>
      </w:tr>
    </w:tbl>
    <w:p w14:paraId="101E1529" w14:textId="77777777" w:rsidR="007E6AA7" w:rsidRDefault="007E6AA7" w:rsidP="007E6AA7">
      <w:pPr>
        <w:rPr>
          <w:rFonts w:asciiTheme="minorHAnsi" w:hAnsiTheme="minorHAnsi"/>
          <w:b/>
          <w:sz w:val="24"/>
        </w:rPr>
      </w:pPr>
    </w:p>
    <w:p w14:paraId="0067DB72" w14:textId="77777777" w:rsidR="00691CA0" w:rsidRDefault="00691CA0" w:rsidP="007E6AA7">
      <w:pPr>
        <w:rPr>
          <w:rFonts w:asciiTheme="minorHAnsi" w:hAnsiTheme="minorHAnsi"/>
          <w:b/>
          <w:sz w:val="24"/>
        </w:rPr>
      </w:pPr>
    </w:p>
    <w:p w14:paraId="6D1E8030" w14:textId="77777777" w:rsidR="00D847E9" w:rsidRPr="00F3663F" w:rsidRDefault="006611A6" w:rsidP="00D847E9">
      <w:pPr>
        <w:jc w:val="center"/>
        <w:rPr>
          <w:rFonts w:asciiTheme="minorHAnsi" w:hAnsiTheme="minorHAnsi"/>
          <w:b/>
          <w:sz w:val="24"/>
        </w:rPr>
      </w:pPr>
      <w:r>
        <w:rPr>
          <w:rFonts w:asciiTheme="minorHAnsi" w:hAnsiTheme="minorHAnsi"/>
          <w:b/>
          <w:sz w:val="24"/>
        </w:rPr>
        <w:t>2.6</w:t>
      </w:r>
      <w:r w:rsidR="00D847E9">
        <w:rPr>
          <w:rFonts w:asciiTheme="minorHAnsi" w:hAnsiTheme="minorHAnsi"/>
          <w:b/>
          <w:sz w:val="24"/>
        </w:rPr>
        <w:t>. Interiér – salon cestujících</w:t>
      </w:r>
    </w:p>
    <w:p w14:paraId="4628976A" w14:textId="77777777" w:rsidR="00D847E9" w:rsidRDefault="00D847E9"/>
    <w:tbl>
      <w:tblPr>
        <w:tblStyle w:val="Mkatabulky"/>
        <w:tblW w:w="0" w:type="auto"/>
        <w:tblLook w:val="04A0" w:firstRow="1" w:lastRow="0" w:firstColumn="1" w:lastColumn="0" w:noHBand="0" w:noVBand="1"/>
      </w:tblPr>
      <w:tblGrid>
        <w:gridCol w:w="1480"/>
        <w:gridCol w:w="7582"/>
      </w:tblGrid>
      <w:tr w:rsidR="00D847E9" w14:paraId="05DD96BB" w14:textId="77777777" w:rsidTr="000E010D">
        <w:tc>
          <w:tcPr>
            <w:tcW w:w="1526" w:type="dxa"/>
          </w:tcPr>
          <w:p w14:paraId="1E459F97" w14:textId="77777777" w:rsidR="00D847E9" w:rsidRDefault="006611A6" w:rsidP="00D847E9">
            <w:pPr>
              <w:jc w:val="both"/>
              <w:rPr>
                <w:rFonts w:asciiTheme="minorHAnsi" w:hAnsiTheme="minorHAnsi"/>
                <w:sz w:val="22"/>
                <w:szCs w:val="22"/>
              </w:rPr>
            </w:pPr>
            <w:r>
              <w:rPr>
                <w:rFonts w:asciiTheme="minorHAnsi" w:hAnsiTheme="minorHAnsi"/>
                <w:sz w:val="22"/>
                <w:szCs w:val="22"/>
              </w:rPr>
              <w:t>2.6</w:t>
            </w:r>
            <w:r w:rsidR="00D847E9">
              <w:rPr>
                <w:rFonts w:asciiTheme="minorHAnsi" w:hAnsiTheme="minorHAnsi"/>
                <w:sz w:val="22"/>
                <w:szCs w:val="22"/>
              </w:rPr>
              <w:t>.1.</w:t>
            </w:r>
          </w:p>
        </w:tc>
        <w:tc>
          <w:tcPr>
            <w:tcW w:w="8252" w:type="dxa"/>
          </w:tcPr>
          <w:p w14:paraId="700834C7" w14:textId="77777777" w:rsidR="00D847E9" w:rsidRDefault="00D847E9" w:rsidP="000E010D">
            <w:pPr>
              <w:jc w:val="both"/>
              <w:rPr>
                <w:rFonts w:asciiTheme="minorHAnsi" w:hAnsiTheme="minorHAnsi"/>
                <w:sz w:val="22"/>
                <w:szCs w:val="22"/>
              </w:rPr>
            </w:pPr>
            <w:r>
              <w:rPr>
                <w:rFonts w:asciiTheme="minorHAnsi" w:hAnsiTheme="minorHAnsi"/>
                <w:sz w:val="22"/>
                <w:szCs w:val="22"/>
              </w:rPr>
              <w:t>Podlahová krytina</w:t>
            </w:r>
          </w:p>
        </w:tc>
      </w:tr>
      <w:tr w:rsidR="00D847E9" w14:paraId="1FC917D2" w14:textId="77777777" w:rsidTr="000E010D">
        <w:tc>
          <w:tcPr>
            <w:tcW w:w="9778" w:type="dxa"/>
            <w:gridSpan w:val="2"/>
          </w:tcPr>
          <w:p w14:paraId="20EC2EB8" w14:textId="77777777" w:rsidR="00D847E9" w:rsidRDefault="00ED2C67" w:rsidP="008C7312">
            <w:pPr>
              <w:jc w:val="both"/>
              <w:rPr>
                <w:rFonts w:asciiTheme="minorHAnsi" w:hAnsiTheme="minorHAnsi"/>
                <w:sz w:val="22"/>
                <w:szCs w:val="22"/>
              </w:rPr>
            </w:pPr>
            <w:r w:rsidRPr="006C7275">
              <w:rPr>
                <w:rFonts w:asciiTheme="minorHAnsi" w:hAnsiTheme="minorHAnsi"/>
                <w:sz w:val="22"/>
                <w:szCs w:val="22"/>
              </w:rPr>
              <w:t>Podlahová krytina v protiskluzovém provedení, hladká, možnost mytí podlahy vyplachováním tlakovou vodou nebo strojním čištěním. Žlutá podlahová krytina v prostoru prahů dveří,</w:t>
            </w:r>
            <w:r>
              <w:rPr>
                <w:rFonts w:asciiTheme="minorHAnsi" w:hAnsiTheme="minorHAnsi"/>
                <w:sz w:val="22"/>
                <w:szCs w:val="22"/>
              </w:rPr>
              <w:br/>
            </w:r>
            <w:r w:rsidRPr="006C7275">
              <w:rPr>
                <w:rFonts w:asciiTheme="minorHAnsi" w:hAnsiTheme="minorHAnsi"/>
                <w:sz w:val="22"/>
                <w:szCs w:val="22"/>
              </w:rPr>
              <w:t>ve</w:t>
            </w:r>
            <w:r>
              <w:rPr>
                <w:rFonts w:asciiTheme="minorHAnsi" w:hAnsiTheme="minorHAnsi"/>
                <w:sz w:val="22"/>
                <w:szCs w:val="22"/>
              </w:rPr>
              <w:t xml:space="preserve"> </w:t>
            </w:r>
            <w:r w:rsidRPr="006C7275">
              <w:rPr>
                <w:rFonts w:asciiTheme="minorHAnsi" w:hAnsiTheme="minorHAnsi"/>
                <w:sz w:val="22"/>
                <w:szCs w:val="22"/>
              </w:rPr>
              <w:t>všech místech změny úrovně podlahy, a v prostoru vedle kabiny řidiče,</w:t>
            </w:r>
            <w:r>
              <w:rPr>
                <w:rFonts w:asciiTheme="minorHAnsi" w:hAnsiTheme="minorHAnsi"/>
                <w:sz w:val="22"/>
                <w:szCs w:val="22"/>
              </w:rPr>
              <w:t xml:space="preserve"> </w:t>
            </w:r>
            <w:r w:rsidRPr="006C7275">
              <w:rPr>
                <w:rFonts w:asciiTheme="minorHAnsi" w:hAnsiTheme="minorHAnsi"/>
                <w:sz w:val="22"/>
                <w:szCs w:val="22"/>
              </w:rPr>
              <w:t xml:space="preserve">ve kterém by stojící cestující bránili výhledu řidiče. Barevné provedení a konkrétní kombinace podléhají schválení zadavatele. Případné schody </w:t>
            </w:r>
            <w:r w:rsidRPr="00E64256">
              <w:rPr>
                <w:rFonts w:asciiTheme="minorHAnsi" w:hAnsiTheme="minorHAnsi"/>
                <w:sz w:val="22"/>
                <w:szCs w:val="22"/>
              </w:rPr>
              <w:t>v interiéru</w:t>
            </w:r>
            <w:r w:rsidRPr="006C7275">
              <w:rPr>
                <w:rFonts w:asciiTheme="minorHAnsi" w:hAnsiTheme="minorHAnsi"/>
                <w:sz w:val="22"/>
                <w:szCs w:val="22"/>
              </w:rPr>
              <w:t xml:space="preserve"> nebo kabině řidiče musí být v nekorodující úpravě s protiskluzovým povrchem.</w:t>
            </w:r>
          </w:p>
        </w:tc>
      </w:tr>
      <w:tr w:rsidR="00D847E9" w14:paraId="0437339F" w14:textId="77777777" w:rsidTr="000E010D">
        <w:tc>
          <w:tcPr>
            <w:tcW w:w="1526" w:type="dxa"/>
          </w:tcPr>
          <w:p w14:paraId="00A39801" w14:textId="77777777" w:rsidR="00D847E9" w:rsidRDefault="00D847E9" w:rsidP="000E010D">
            <w:pPr>
              <w:jc w:val="both"/>
              <w:rPr>
                <w:rFonts w:asciiTheme="minorHAnsi" w:hAnsiTheme="minorHAnsi"/>
                <w:sz w:val="22"/>
                <w:szCs w:val="22"/>
              </w:rPr>
            </w:pPr>
            <w:r>
              <w:rPr>
                <w:rFonts w:asciiTheme="minorHAnsi" w:hAnsiTheme="minorHAnsi"/>
                <w:sz w:val="22"/>
                <w:szCs w:val="22"/>
              </w:rPr>
              <w:t>Odpověď</w:t>
            </w:r>
          </w:p>
        </w:tc>
        <w:tc>
          <w:tcPr>
            <w:tcW w:w="8252" w:type="dxa"/>
          </w:tcPr>
          <w:p w14:paraId="1F0B0122" w14:textId="77777777" w:rsidR="00D847E9" w:rsidRDefault="00D847E9" w:rsidP="000E010D">
            <w:pPr>
              <w:jc w:val="both"/>
              <w:rPr>
                <w:rFonts w:asciiTheme="minorHAnsi" w:hAnsiTheme="minorHAnsi"/>
                <w:sz w:val="22"/>
                <w:szCs w:val="22"/>
              </w:rPr>
            </w:pPr>
            <w:r>
              <w:rPr>
                <w:rFonts w:asciiTheme="minorHAnsi" w:hAnsiTheme="minorHAnsi"/>
                <w:sz w:val="22"/>
                <w:szCs w:val="22"/>
              </w:rPr>
              <w:t>NE</w:t>
            </w:r>
          </w:p>
        </w:tc>
      </w:tr>
    </w:tbl>
    <w:p w14:paraId="54C41791" w14:textId="77777777" w:rsidR="00875437" w:rsidRDefault="00875437"/>
    <w:p w14:paraId="43B6D9D4" w14:textId="77777777" w:rsidR="00691CA0" w:rsidRDefault="00691CA0"/>
    <w:p w14:paraId="2B515693" w14:textId="77777777" w:rsidR="00691CA0" w:rsidRDefault="00691CA0"/>
    <w:tbl>
      <w:tblPr>
        <w:tblStyle w:val="Mkatabulky"/>
        <w:tblW w:w="0" w:type="auto"/>
        <w:tblLook w:val="04A0" w:firstRow="1" w:lastRow="0" w:firstColumn="1" w:lastColumn="0" w:noHBand="0" w:noVBand="1"/>
      </w:tblPr>
      <w:tblGrid>
        <w:gridCol w:w="1480"/>
        <w:gridCol w:w="7582"/>
      </w:tblGrid>
      <w:tr w:rsidR="00D847E9" w14:paraId="1C069BFA" w14:textId="77777777" w:rsidTr="000E010D">
        <w:tc>
          <w:tcPr>
            <w:tcW w:w="1526" w:type="dxa"/>
          </w:tcPr>
          <w:p w14:paraId="01C8EBBC" w14:textId="77777777" w:rsidR="00D847E9" w:rsidRDefault="00D847E9" w:rsidP="006611A6">
            <w:pPr>
              <w:jc w:val="both"/>
              <w:rPr>
                <w:rFonts w:asciiTheme="minorHAnsi" w:hAnsiTheme="minorHAnsi"/>
                <w:sz w:val="22"/>
                <w:szCs w:val="22"/>
              </w:rPr>
            </w:pPr>
            <w:r>
              <w:rPr>
                <w:rFonts w:asciiTheme="minorHAnsi" w:hAnsiTheme="minorHAnsi"/>
                <w:sz w:val="22"/>
                <w:szCs w:val="22"/>
              </w:rPr>
              <w:lastRenderedPageBreak/>
              <w:t>2.</w:t>
            </w:r>
            <w:r w:rsidR="006611A6">
              <w:rPr>
                <w:rFonts w:asciiTheme="minorHAnsi" w:hAnsiTheme="minorHAnsi"/>
                <w:sz w:val="22"/>
                <w:szCs w:val="22"/>
              </w:rPr>
              <w:t>6</w:t>
            </w:r>
            <w:r>
              <w:rPr>
                <w:rFonts w:asciiTheme="minorHAnsi" w:hAnsiTheme="minorHAnsi"/>
                <w:sz w:val="22"/>
                <w:szCs w:val="22"/>
              </w:rPr>
              <w:t>.2.</w:t>
            </w:r>
          </w:p>
        </w:tc>
        <w:tc>
          <w:tcPr>
            <w:tcW w:w="8252" w:type="dxa"/>
          </w:tcPr>
          <w:p w14:paraId="14084332" w14:textId="77777777" w:rsidR="00D847E9" w:rsidRDefault="00D847E9" w:rsidP="000E010D">
            <w:pPr>
              <w:jc w:val="both"/>
              <w:rPr>
                <w:rFonts w:asciiTheme="minorHAnsi" w:hAnsiTheme="minorHAnsi"/>
                <w:sz w:val="22"/>
                <w:szCs w:val="22"/>
              </w:rPr>
            </w:pPr>
            <w:r>
              <w:rPr>
                <w:rFonts w:asciiTheme="minorHAnsi" w:hAnsiTheme="minorHAnsi"/>
                <w:sz w:val="22"/>
                <w:szCs w:val="22"/>
              </w:rPr>
              <w:t>Sedadla cestujících</w:t>
            </w:r>
          </w:p>
        </w:tc>
      </w:tr>
      <w:tr w:rsidR="00D847E9" w14:paraId="769C19B9" w14:textId="77777777" w:rsidTr="000E010D">
        <w:tc>
          <w:tcPr>
            <w:tcW w:w="9778" w:type="dxa"/>
            <w:gridSpan w:val="2"/>
          </w:tcPr>
          <w:p w14:paraId="449A82E3" w14:textId="7203F0F1" w:rsidR="00D847E9" w:rsidRDefault="00ED2C67" w:rsidP="005A4165">
            <w:pPr>
              <w:jc w:val="both"/>
              <w:rPr>
                <w:rFonts w:asciiTheme="minorHAnsi" w:hAnsiTheme="minorHAnsi"/>
                <w:sz w:val="22"/>
                <w:szCs w:val="22"/>
              </w:rPr>
            </w:pPr>
            <w:r w:rsidRPr="00F37DE5">
              <w:rPr>
                <w:rFonts w:asciiTheme="minorHAnsi" w:hAnsiTheme="minorHAnsi"/>
                <w:sz w:val="22"/>
                <w:szCs w:val="22"/>
              </w:rPr>
              <w:t>Sedadla pro cestující: plastová skořepina s plastovým opěradlem a hladkým textilním</w:t>
            </w:r>
            <w:r w:rsidR="002F725F" w:rsidRPr="00F37DE5">
              <w:rPr>
                <w:rFonts w:asciiTheme="minorHAnsi" w:hAnsiTheme="minorHAnsi"/>
                <w:sz w:val="22"/>
                <w:szCs w:val="22"/>
              </w:rPr>
              <w:t xml:space="preserve"> potahem.</w:t>
            </w:r>
            <w:r w:rsidRPr="00F37DE5">
              <w:rPr>
                <w:rFonts w:asciiTheme="minorHAnsi" w:hAnsiTheme="minorHAnsi"/>
                <w:sz w:val="22"/>
                <w:szCs w:val="22"/>
              </w:rPr>
              <w:t xml:space="preserve"> </w:t>
            </w:r>
            <w:r w:rsidR="002F725F" w:rsidRPr="00F37DE5">
              <w:rPr>
                <w:rFonts w:asciiTheme="minorHAnsi" w:hAnsiTheme="minorHAnsi"/>
                <w:sz w:val="22"/>
                <w:szCs w:val="22"/>
              </w:rPr>
              <w:t xml:space="preserve">Textilní potah musí být </w:t>
            </w:r>
            <w:r w:rsidR="005A4165" w:rsidRPr="00F37DE5">
              <w:rPr>
                <w:rFonts w:asciiTheme="minorHAnsi" w:hAnsiTheme="minorHAnsi"/>
                <w:sz w:val="22"/>
                <w:szCs w:val="22"/>
              </w:rPr>
              <w:t>lehce vy</w:t>
            </w:r>
            <w:r w:rsidRPr="00F37DE5">
              <w:rPr>
                <w:rFonts w:asciiTheme="minorHAnsi" w:hAnsiTheme="minorHAnsi"/>
                <w:sz w:val="22"/>
                <w:szCs w:val="22"/>
              </w:rPr>
              <w:t>měnitelným odolný proti poškození cestujícími. Sedadla jsou kotvená v bočnicích tak, aby mohlo docházet ke strojnímu čištění prostoru pod sedadly.</w:t>
            </w:r>
            <w:r w:rsidR="00A46203" w:rsidRPr="00F37DE5">
              <w:rPr>
                <w:rFonts w:asciiTheme="minorHAnsi" w:hAnsiTheme="minorHAnsi"/>
                <w:sz w:val="22"/>
                <w:szCs w:val="22"/>
              </w:rPr>
              <w:t xml:space="preserve"> Potahov</w:t>
            </w:r>
            <w:r w:rsidR="00EE6C51" w:rsidRPr="00F37DE5">
              <w:rPr>
                <w:rFonts w:asciiTheme="minorHAnsi" w:hAnsiTheme="minorHAnsi"/>
                <w:sz w:val="22"/>
                <w:szCs w:val="22"/>
              </w:rPr>
              <w:t>á</w:t>
            </w:r>
            <w:r w:rsidR="00A46203" w:rsidRPr="00F37DE5">
              <w:rPr>
                <w:rFonts w:asciiTheme="minorHAnsi" w:hAnsiTheme="minorHAnsi"/>
                <w:sz w:val="22"/>
                <w:szCs w:val="22"/>
              </w:rPr>
              <w:t xml:space="preserve"> látka, resp. její design, bude dle standardu DPMB</w:t>
            </w:r>
            <w:r w:rsidR="008109BC" w:rsidRPr="00F37DE5">
              <w:rPr>
                <w:rFonts w:asciiTheme="minorHAnsi" w:hAnsiTheme="minorHAnsi"/>
                <w:sz w:val="22"/>
                <w:szCs w:val="22"/>
              </w:rPr>
              <w:t>, a. s.</w:t>
            </w:r>
            <w:r w:rsidR="00A46203" w:rsidRPr="00F37DE5">
              <w:rPr>
                <w:rFonts w:asciiTheme="minorHAnsi" w:hAnsiTheme="minorHAnsi"/>
                <w:sz w:val="22"/>
                <w:szCs w:val="22"/>
              </w:rPr>
              <w:t xml:space="preserve"> nebo bude upřesněn v závislosti na barevném řešení interiéru vozidla</w:t>
            </w:r>
            <w:r w:rsidR="005A4165" w:rsidRPr="00F37DE5">
              <w:rPr>
                <w:rFonts w:asciiTheme="minorHAnsi" w:hAnsiTheme="minorHAnsi"/>
                <w:sz w:val="22"/>
                <w:szCs w:val="22"/>
              </w:rPr>
              <w:t xml:space="preserve"> zadavatelem</w:t>
            </w:r>
          </w:p>
        </w:tc>
      </w:tr>
      <w:tr w:rsidR="00D847E9" w14:paraId="092D78DA" w14:textId="77777777" w:rsidTr="000E010D">
        <w:tc>
          <w:tcPr>
            <w:tcW w:w="1526" w:type="dxa"/>
          </w:tcPr>
          <w:p w14:paraId="5D93D78D" w14:textId="77777777" w:rsidR="00D847E9" w:rsidRDefault="00D847E9" w:rsidP="000E010D">
            <w:pPr>
              <w:jc w:val="both"/>
              <w:rPr>
                <w:rFonts w:asciiTheme="minorHAnsi" w:hAnsiTheme="minorHAnsi"/>
                <w:sz w:val="22"/>
                <w:szCs w:val="22"/>
              </w:rPr>
            </w:pPr>
            <w:r>
              <w:rPr>
                <w:rFonts w:asciiTheme="minorHAnsi" w:hAnsiTheme="minorHAnsi"/>
                <w:sz w:val="22"/>
                <w:szCs w:val="22"/>
              </w:rPr>
              <w:t>Odpověď</w:t>
            </w:r>
          </w:p>
        </w:tc>
        <w:tc>
          <w:tcPr>
            <w:tcW w:w="8252" w:type="dxa"/>
          </w:tcPr>
          <w:p w14:paraId="0BC1141E" w14:textId="77777777" w:rsidR="00D847E9" w:rsidRDefault="00D847E9" w:rsidP="000E010D">
            <w:pPr>
              <w:jc w:val="both"/>
              <w:rPr>
                <w:rFonts w:asciiTheme="minorHAnsi" w:hAnsiTheme="minorHAnsi"/>
                <w:sz w:val="22"/>
                <w:szCs w:val="22"/>
              </w:rPr>
            </w:pPr>
            <w:r>
              <w:rPr>
                <w:rFonts w:asciiTheme="minorHAnsi" w:hAnsiTheme="minorHAnsi"/>
                <w:sz w:val="22"/>
                <w:szCs w:val="22"/>
              </w:rPr>
              <w:t>NE</w:t>
            </w:r>
          </w:p>
        </w:tc>
      </w:tr>
    </w:tbl>
    <w:p w14:paraId="3081EE48" w14:textId="77777777" w:rsidR="00D847E9" w:rsidRDefault="00D847E9"/>
    <w:tbl>
      <w:tblPr>
        <w:tblStyle w:val="Mkatabulky"/>
        <w:tblW w:w="0" w:type="auto"/>
        <w:tblLook w:val="04A0" w:firstRow="1" w:lastRow="0" w:firstColumn="1" w:lastColumn="0" w:noHBand="0" w:noVBand="1"/>
      </w:tblPr>
      <w:tblGrid>
        <w:gridCol w:w="1481"/>
        <w:gridCol w:w="7581"/>
      </w:tblGrid>
      <w:tr w:rsidR="000E010D" w14:paraId="3FCE5640" w14:textId="77777777" w:rsidTr="00E007A6">
        <w:tc>
          <w:tcPr>
            <w:tcW w:w="1481" w:type="dxa"/>
          </w:tcPr>
          <w:p w14:paraId="039F04A5" w14:textId="77777777" w:rsidR="000E010D" w:rsidRDefault="000E010D"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.3.</w:t>
            </w:r>
          </w:p>
        </w:tc>
        <w:tc>
          <w:tcPr>
            <w:tcW w:w="7581" w:type="dxa"/>
          </w:tcPr>
          <w:p w14:paraId="0681E22C" w14:textId="77777777" w:rsidR="000E010D" w:rsidRDefault="00ED2C67" w:rsidP="000E010D">
            <w:pPr>
              <w:jc w:val="both"/>
              <w:rPr>
                <w:rFonts w:asciiTheme="minorHAnsi" w:hAnsiTheme="minorHAnsi"/>
                <w:sz w:val="22"/>
                <w:szCs w:val="22"/>
              </w:rPr>
            </w:pPr>
            <w:r w:rsidRPr="006C7275">
              <w:rPr>
                <w:rFonts w:asciiTheme="minorHAnsi" w:hAnsiTheme="minorHAnsi"/>
                <w:sz w:val="22"/>
                <w:szCs w:val="22"/>
              </w:rPr>
              <w:t>Plošina pro kočárky a invalidní vozíky</w:t>
            </w:r>
          </w:p>
        </w:tc>
      </w:tr>
      <w:tr w:rsidR="000E010D" w14:paraId="1DEDF162" w14:textId="77777777" w:rsidTr="00E007A6">
        <w:tc>
          <w:tcPr>
            <w:tcW w:w="9062" w:type="dxa"/>
            <w:gridSpan w:val="2"/>
          </w:tcPr>
          <w:p w14:paraId="69CFABCA" w14:textId="0D2365BB" w:rsidR="000E010D" w:rsidRDefault="00ED2C67" w:rsidP="00E007A6">
            <w:pPr>
              <w:jc w:val="both"/>
              <w:rPr>
                <w:rFonts w:asciiTheme="minorHAnsi" w:hAnsiTheme="minorHAnsi"/>
                <w:sz w:val="22"/>
                <w:szCs w:val="22"/>
              </w:rPr>
            </w:pPr>
            <w:r w:rsidRPr="00F37DE5">
              <w:rPr>
                <w:rFonts w:asciiTheme="minorHAnsi" w:hAnsiTheme="minorHAnsi"/>
                <w:sz w:val="22"/>
                <w:szCs w:val="22"/>
              </w:rPr>
              <w:t xml:space="preserve">Prostor pro přepravu cestujícího na invalidním vozíku </w:t>
            </w:r>
            <w:r w:rsidR="0063319A" w:rsidRPr="00F37DE5">
              <w:rPr>
                <w:rFonts w:asciiTheme="minorHAnsi" w:hAnsiTheme="minorHAnsi"/>
                <w:sz w:val="22"/>
                <w:szCs w:val="22"/>
              </w:rPr>
              <w:t>a</w:t>
            </w:r>
            <w:r w:rsidRPr="00F37DE5">
              <w:rPr>
                <w:rFonts w:asciiTheme="minorHAnsi" w:hAnsiTheme="minorHAnsi"/>
                <w:sz w:val="22"/>
                <w:szCs w:val="22"/>
              </w:rPr>
              <w:t xml:space="preserve"> kočárku umístěný proti druhým dveřím tramvaje, opatřeným </w:t>
            </w:r>
            <w:r w:rsidR="00E007A6" w:rsidRPr="00F37DE5">
              <w:rPr>
                <w:rFonts w:asciiTheme="minorHAnsi" w:hAnsiTheme="minorHAnsi"/>
                <w:sz w:val="22"/>
                <w:szCs w:val="22"/>
              </w:rPr>
              <w:t xml:space="preserve">mechanicky </w:t>
            </w:r>
            <w:r w:rsidRPr="00F37DE5">
              <w:rPr>
                <w:rFonts w:asciiTheme="minorHAnsi" w:hAnsiTheme="minorHAnsi"/>
                <w:sz w:val="22"/>
                <w:szCs w:val="22"/>
              </w:rPr>
              <w:t>ovládanou vý</w:t>
            </w:r>
            <w:r w:rsidR="00E007A6" w:rsidRPr="00F37DE5">
              <w:rPr>
                <w:rFonts w:asciiTheme="minorHAnsi" w:hAnsiTheme="minorHAnsi"/>
                <w:sz w:val="22"/>
                <w:szCs w:val="22"/>
              </w:rPr>
              <w:t>klopnou plošinou</w:t>
            </w:r>
            <w:r w:rsidRPr="00F37DE5">
              <w:rPr>
                <w:rFonts w:asciiTheme="minorHAnsi" w:hAnsiTheme="minorHAnsi"/>
                <w:sz w:val="22"/>
                <w:szCs w:val="22"/>
              </w:rPr>
              <w:t>. Prostor musí být umístěn přibližně v ose dveří tak, aby byl umožněn snadný a přímý vjezd s invalidním vozíkem, resp. kočárkem, bez nutnosti komplikovaně zatáčet či manévrovat ve vozidle.</w:t>
            </w:r>
            <w:r w:rsidR="00E007A6" w:rsidRPr="00F37DE5">
              <w:rPr>
                <w:rFonts w:asciiTheme="minorHAnsi" w:hAnsiTheme="minorHAnsi"/>
                <w:sz w:val="22"/>
                <w:szCs w:val="22"/>
              </w:rPr>
              <w:t xml:space="preserve"> Prostor</w:t>
            </w:r>
            <w:r w:rsidR="0063319A" w:rsidRPr="00F37DE5">
              <w:rPr>
                <w:rFonts w:asciiTheme="minorHAnsi" w:hAnsiTheme="minorHAnsi"/>
                <w:sz w:val="22"/>
                <w:szCs w:val="22"/>
              </w:rPr>
              <w:t xml:space="preserve">y určený pro přepravu invalidního vozíku a kočárku v předním článku a pro přepravu kočárků v zadním článku </w:t>
            </w:r>
            <w:r w:rsidR="00E007A6" w:rsidRPr="00F37DE5">
              <w:rPr>
                <w:rFonts w:asciiTheme="minorHAnsi" w:hAnsiTheme="minorHAnsi"/>
                <w:sz w:val="22"/>
                <w:szCs w:val="22"/>
              </w:rPr>
              <w:t>bude na bočnici nebo madle opatřen opěrným čalouněným sedákem, který umožní při stání pohodlné opření (polosed)</w:t>
            </w:r>
            <w:r w:rsidR="00EF7466" w:rsidRPr="00F37DE5">
              <w:rPr>
                <w:rFonts w:asciiTheme="minorHAnsi" w:hAnsiTheme="minorHAnsi"/>
                <w:sz w:val="22"/>
                <w:szCs w:val="22"/>
              </w:rPr>
              <w:t>.</w:t>
            </w:r>
          </w:p>
          <w:p w14:paraId="5EFE5CB7" w14:textId="77777777" w:rsidR="00E007A6" w:rsidRPr="00E007A6" w:rsidRDefault="00E007A6" w:rsidP="00E007A6">
            <w:pPr>
              <w:spacing w:line="240" w:lineRule="auto"/>
              <w:jc w:val="both"/>
              <w:rPr>
                <w:rFonts w:asciiTheme="minorHAnsi" w:hAnsiTheme="minorHAnsi"/>
                <w:sz w:val="22"/>
                <w:szCs w:val="22"/>
              </w:rPr>
            </w:pPr>
            <w:r w:rsidRPr="00E007A6">
              <w:rPr>
                <w:rFonts w:asciiTheme="minorHAnsi" w:hAnsiTheme="minorHAnsi"/>
                <w:sz w:val="22"/>
                <w:szCs w:val="22"/>
              </w:rPr>
              <w:t>Požadavky na výklopnou plošinu:</w:t>
            </w:r>
          </w:p>
          <w:p w14:paraId="5F37CDBE"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Délka</w:t>
            </w:r>
            <w:r w:rsidRPr="00E007A6">
              <w:rPr>
                <w:rFonts w:ascii="Calibri" w:hAnsi="Calibri"/>
                <w:sz w:val="22"/>
                <w:szCs w:val="22"/>
              </w:rPr>
              <w:tab/>
            </w:r>
            <w:r w:rsidRPr="00E007A6">
              <w:rPr>
                <w:rFonts w:ascii="Calibri" w:hAnsi="Calibri"/>
                <w:sz w:val="22"/>
                <w:szCs w:val="22"/>
              </w:rPr>
              <w:tab/>
            </w:r>
            <w:r w:rsidRPr="00E007A6">
              <w:rPr>
                <w:rFonts w:ascii="Calibri" w:hAnsi="Calibri"/>
                <w:sz w:val="22"/>
                <w:szCs w:val="22"/>
              </w:rPr>
              <w:tab/>
            </w:r>
            <w:r w:rsidRPr="00E007A6">
              <w:rPr>
                <w:rFonts w:ascii="Calibri" w:hAnsi="Calibri"/>
                <w:sz w:val="22"/>
                <w:szCs w:val="22"/>
              </w:rPr>
              <w:tab/>
              <w:t>: 740-750 mm</w:t>
            </w:r>
          </w:p>
          <w:p w14:paraId="7ADCD620"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Šířka</w:t>
            </w:r>
            <w:r w:rsidRPr="00E007A6">
              <w:rPr>
                <w:rFonts w:ascii="Calibri" w:hAnsi="Calibri"/>
                <w:sz w:val="22"/>
                <w:szCs w:val="22"/>
              </w:rPr>
              <w:tab/>
            </w:r>
            <w:r w:rsidRPr="00E007A6">
              <w:rPr>
                <w:rFonts w:ascii="Calibri" w:hAnsi="Calibri"/>
                <w:sz w:val="22"/>
                <w:szCs w:val="22"/>
              </w:rPr>
              <w:tab/>
            </w:r>
            <w:r w:rsidRPr="00E007A6">
              <w:rPr>
                <w:rFonts w:ascii="Calibri" w:hAnsi="Calibri"/>
                <w:sz w:val="22"/>
                <w:szCs w:val="22"/>
              </w:rPr>
              <w:tab/>
            </w:r>
            <w:r w:rsidRPr="00E007A6">
              <w:rPr>
                <w:rFonts w:ascii="Calibri" w:hAnsi="Calibri"/>
                <w:sz w:val="22"/>
                <w:szCs w:val="22"/>
              </w:rPr>
              <w:tab/>
              <w:t>: 900 mm</w:t>
            </w:r>
          </w:p>
          <w:p w14:paraId="050F7D3E"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Nosnost</w:t>
            </w:r>
            <w:r w:rsidRPr="00E007A6">
              <w:rPr>
                <w:rFonts w:ascii="Calibri" w:hAnsi="Calibri"/>
                <w:sz w:val="22"/>
                <w:szCs w:val="22"/>
              </w:rPr>
              <w:tab/>
            </w:r>
            <w:r w:rsidRPr="00E007A6">
              <w:rPr>
                <w:rFonts w:ascii="Calibri" w:hAnsi="Calibri"/>
                <w:sz w:val="22"/>
                <w:szCs w:val="22"/>
              </w:rPr>
              <w:tab/>
            </w:r>
            <w:r w:rsidRPr="00E007A6">
              <w:rPr>
                <w:rFonts w:ascii="Calibri" w:hAnsi="Calibri"/>
                <w:sz w:val="22"/>
                <w:szCs w:val="22"/>
              </w:rPr>
              <w:tab/>
              <w:t>: min 350 kg</w:t>
            </w:r>
          </w:p>
          <w:p w14:paraId="3E44717D"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Síla potřebná pro vyklopení</w:t>
            </w:r>
            <w:r w:rsidRPr="00E007A6">
              <w:rPr>
                <w:rFonts w:ascii="Calibri" w:hAnsi="Calibri"/>
                <w:sz w:val="22"/>
                <w:szCs w:val="22"/>
              </w:rPr>
              <w:tab/>
              <w:t>: do 70 N</w:t>
            </w:r>
          </w:p>
          <w:p w14:paraId="62C2AA90"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Uzamčení plošiny v nevyklopeném stavu.</w:t>
            </w:r>
          </w:p>
          <w:p w14:paraId="61165491"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Diagnostika správné polohy</w:t>
            </w:r>
          </w:p>
          <w:p w14:paraId="30B71AFD"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Vyklápění pomocí háčku dopravním personálem zasouvaného do otvoru na pravém boku plošiny (při pohledu z nástupiště), výřez v lemu pouzdra a otvor pro zasunutí háčku.   </w:t>
            </w:r>
          </w:p>
          <w:p w14:paraId="7B932D5B" w14:textId="77777777" w:rsidR="00E007A6" w:rsidRPr="00E007A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Snadná údržba, odtokové otvory.</w:t>
            </w:r>
          </w:p>
          <w:p w14:paraId="583FE6E8" w14:textId="77777777" w:rsidR="00EF7466" w:rsidRDefault="00E007A6" w:rsidP="001658BD">
            <w:pPr>
              <w:numPr>
                <w:ilvl w:val="0"/>
                <w:numId w:val="15"/>
              </w:numPr>
              <w:suppressAutoHyphens/>
              <w:spacing w:line="240" w:lineRule="auto"/>
              <w:ind w:left="714" w:hanging="357"/>
              <w:rPr>
                <w:rFonts w:ascii="Calibri" w:hAnsi="Calibri"/>
                <w:sz w:val="22"/>
                <w:szCs w:val="22"/>
              </w:rPr>
            </w:pPr>
            <w:r w:rsidRPr="00E007A6">
              <w:rPr>
                <w:rFonts w:ascii="Calibri" w:hAnsi="Calibri"/>
                <w:sz w:val="22"/>
                <w:szCs w:val="22"/>
              </w:rPr>
              <w:t>Povrchová úprava plošiny (protiskluzová podlahovina shodná s podlahou vozidla).</w:t>
            </w:r>
          </w:p>
          <w:p w14:paraId="268A2D05" w14:textId="77777777" w:rsidR="00E007A6" w:rsidRPr="00EF7466" w:rsidRDefault="00E007A6" w:rsidP="001658BD">
            <w:pPr>
              <w:numPr>
                <w:ilvl w:val="0"/>
                <w:numId w:val="15"/>
              </w:numPr>
              <w:suppressAutoHyphens/>
              <w:spacing w:line="240" w:lineRule="auto"/>
              <w:ind w:left="714" w:hanging="357"/>
              <w:rPr>
                <w:rFonts w:ascii="Calibri" w:hAnsi="Calibri"/>
                <w:sz w:val="22"/>
                <w:szCs w:val="22"/>
              </w:rPr>
            </w:pPr>
            <w:r w:rsidRPr="00EF7466">
              <w:rPr>
                <w:rFonts w:ascii="Calibri" w:hAnsi="Calibri"/>
                <w:noProof/>
                <w:sz w:val="22"/>
                <w:szCs w:val="22"/>
              </w:rPr>
              <w:t>Lemy plošiny v hliníkovém nebo nerezovém provedení, pant v nerezovém provedení</w:t>
            </w:r>
          </w:p>
        </w:tc>
      </w:tr>
      <w:tr w:rsidR="000E010D" w14:paraId="79CCE56E" w14:textId="77777777" w:rsidTr="00E007A6">
        <w:tc>
          <w:tcPr>
            <w:tcW w:w="1481" w:type="dxa"/>
          </w:tcPr>
          <w:p w14:paraId="4C520AE7" w14:textId="77777777" w:rsidR="000E010D" w:rsidRDefault="000E010D" w:rsidP="000E010D">
            <w:pPr>
              <w:jc w:val="both"/>
              <w:rPr>
                <w:rFonts w:asciiTheme="minorHAnsi" w:hAnsiTheme="minorHAnsi"/>
                <w:sz w:val="22"/>
                <w:szCs w:val="22"/>
              </w:rPr>
            </w:pPr>
            <w:r>
              <w:rPr>
                <w:rFonts w:asciiTheme="minorHAnsi" w:hAnsiTheme="minorHAnsi"/>
                <w:sz w:val="22"/>
                <w:szCs w:val="22"/>
              </w:rPr>
              <w:t>Odpověď</w:t>
            </w:r>
          </w:p>
        </w:tc>
        <w:tc>
          <w:tcPr>
            <w:tcW w:w="7581" w:type="dxa"/>
          </w:tcPr>
          <w:p w14:paraId="027912A5" w14:textId="77777777" w:rsidR="000E010D" w:rsidRDefault="000E010D" w:rsidP="000E010D">
            <w:pPr>
              <w:jc w:val="both"/>
              <w:rPr>
                <w:rFonts w:asciiTheme="minorHAnsi" w:hAnsiTheme="minorHAnsi"/>
                <w:sz w:val="22"/>
                <w:szCs w:val="22"/>
              </w:rPr>
            </w:pPr>
            <w:r>
              <w:rPr>
                <w:rFonts w:asciiTheme="minorHAnsi" w:hAnsiTheme="minorHAnsi"/>
                <w:sz w:val="22"/>
                <w:szCs w:val="22"/>
              </w:rPr>
              <w:t>NE</w:t>
            </w:r>
          </w:p>
        </w:tc>
      </w:tr>
    </w:tbl>
    <w:p w14:paraId="54B85EFB" w14:textId="77777777" w:rsidR="00ED2C67" w:rsidRPr="00FB03DC" w:rsidRDefault="00ED2C67"/>
    <w:tbl>
      <w:tblPr>
        <w:tblStyle w:val="Mkatabulky"/>
        <w:tblW w:w="0" w:type="auto"/>
        <w:tblLook w:val="04A0" w:firstRow="1" w:lastRow="0" w:firstColumn="1" w:lastColumn="0" w:noHBand="0" w:noVBand="1"/>
      </w:tblPr>
      <w:tblGrid>
        <w:gridCol w:w="1482"/>
        <w:gridCol w:w="7580"/>
      </w:tblGrid>
      <w:tr w:rsidR="00C62997" w:rsidRPr="00FB03DC" w14:paraId="771DAE79" w14:textId="77777777" w:rsidTr="00C62997">
        <w:tc>
          <w:tcPr>
            <w:tcW w:w="1526" w:type="dxa"/>
          </w:tcPr>
          <w:p w14:paraId="40209D19" w14:textId="77777777" w:rsidR="00C62997" w:rsidRPr="00FB03DC" w:rsidRDefault="00C62997" w:rsidP="006611A6">
            <w:pPr>
              <w:jc w:val="both"/>
              <w:rPr>
                <w:rFonts w:asciiTheme="minorHAnsi" w:hAnsiTheme="minorHAnsi"/>
                <w:sz w:val="22"/>
                <w:szCs w:val="22"/>
              </w:rPr>
            </w:pPr>
            <w:r w:rsidRPr="00FB03DC">
              <w:rPr>
                <w:rFonts w:asciiTheme="minorHAnsi" w:hAnsiTheme="minorHAnsi"/>
                <w:sz w:val="22"/>
                <w:szCs w:val="22"/>
              </w:rPr>
              <w:t>2.</w:t>
            </w:r>
            <w:r w:rsidR="006611A6" w:rsidRPr="00FB03DC">
              <w:rPr>
                <w:rFonts w:asciiTheme="minorHAnsi" w:hAnsiTheme="minorHAnsi"/>
                <w:sz w:val="22"/>
                <w:szCs w:val="22"/>
              </w:rPr>
              <w:t>6</w:t>
            </w:r>
            <w:r w:rsidRPr="00FB03DC">
              <w:rPr>
                <w:rFonts w:asciiTheme="minorHAnsi" w:hAnsiTheme="minorHAnsi"/>
                <w:sz w:val="22"/>
                <w:szCs w:val="22"/>
              </w:rPr>
              <w:t>.</w:t>
            </w:r>
            <w:r w:rsidR="006611A6" w:rsidRPr="00FB03DC">
              <w:rPr>
                <w:rFonts w:asciiTheme="minorHAnsi" w:hAnsiTheme="minorHAnsi"/>
                <w:sz w:val="22"/>
                <w:szCs w:val="22"/>
              </w:rPr>
              <w:t>5</w:t>
            </w:r>
            <w:r w:rsidRPr="00FB03DC">
              <w:rPr>
                <w:rFonts w:asciiTheme="minorHAnsi" w:hAnsiTheme="minorHAnsi"/>
                <w:sz w:val="22"/>
                <w:szCs w:val="22"/>
              </w:rPr>
              <w:t>.</w:t>
            </w:r>
          </w:p>
        </w:tc>
        <w:tc>
          <w:tcPr>
            <w:tcW w:w="8252" w:type="dxa"/>
          </w:tcPr>
          <w:p w14:paraId="3E37A0B9" w14:textId="77777777" w:rsidR="00C62997" w:rsidRPr="00FB03DC" w:rsidRDefault="0073756C" w:rsidP="00ED2C67">
            <w:pPr>
              <w:jc w:val="both"/>
              <w:rPr>
                <w:rFonts w:asciiTheme="minorHAnsi" w:hAnsiTheme="minorHAnsi"/>
                <w:sz w:val="22"/>
                <w:szCs w:val="22"/>
              </w:rPr>
            </w:pPr>
            <w:r w:rsidRPr="00FB03DC">
              <w:rPr>
                <w:rFonts w:asciiTheme="minorHAnsi" w:hAnsiTheme="minorHAnsi"/>
                <w:sz w:val="22"/>
                <w:szCs w:val="22"/>
              </w:rPr>
              <w:t xml:space="preserve">Zasklení </w:t>
            </w:r>
          </w:p>
        </w:tc>
      </w:tr>
      <w:tr w:rsidR="00C62997" w:rsidRPr="00FB03DC" w14:paraId="375ADE56" w14:textId="77777777" w:rsidTr="00C62997">
        <w:tc>
          <w:tcPr>
            <w:tcW w:w="9778" w:type="dxa"/>
            <w:gridSpan w:val="2"/>
          </w:tcPr>
          <w:p w14:paraId="48BB4CEB" w14:textId="77777777" w:rsidR="00ED2C67" w:rsidRPr="00FB03DC" w:rsidRDefault="00ED2C67" w:rsidP="00ED2C67">
            <w:pPr>
              <w:jc w:val="both"/>
              <w:rPr>
                <w:rFonts w:asciiTheme="minorHAnsi" w:hAnsiTheme="minorHAnsi"/>
              </w:rPr>
            </w:pPr>
            <w:r w:rsidRPr="00FB03DC">
              <w:rPr>
                <w:rFonts w:asciiTheme="minorHAnsi" w:hAnsiTheme="minorHAnsi"/>
                <w:sz w:val="22"/>
                <w:szCs w:val="22"/>
              </w:rPr>
              <w:t>Boční skla v determálním provedení (bez použití folie na povrchu skla). Odstín skla podléhá schválení zadavatelem, zejména s ohledem na čitelnost elektronických informačních panelů, pokud jsou tyto panely umístěny v prostoru oken.</w:t>
            </w:r>
          </w:p>
          <w:p w14:paraId="5482C20A" w14:textId="4D0120C4" w:rsidR="00C62997" w:rsidRPr="00FB03DC" w:rsidRDefault="00ED2C67" w:rsidP="00321D7A">
            <w:pPr>
              <w:jc w:val="both"/>
              <w:rPr>
                <w:rFonts w:ascii="Calibri" w:hAnsi="Calibri"/>
                <w:color w:val="000000"/>
                <w:sz w:val="22"/>
                <w:szCs w:val="22"/>
              </w:rPr>
            </w:pPr>
            <w:r w:rsidRPr="00FB03DC">
              <w:rPr>
                <w:rFonts w:asciiTheme="minorHAnsi" w:hAnsiTheme="minorHAnsi"/>
                <w:sz w:val="22"/>
                <w:szCs w:val="22"/>
              </w:rPr>
              <w:t xml:space="preserve">Větrací boční okna posuvná o min. </w:t>
            </w:r>
            <w:r w:rsidR="00E007A6" w:rsidRPr="00FB03DC">
              <w:rPr>
                <w:rFonts w:asciiTheme="minorHAnsi" w:hAnsiTheme="minorHAnsi"/>
                <w:sz w:val="22"/>
                <w:szCs w:val="22"/>
              </w:rPr>
              <w:t xml:space="preserve">výšce posuvné části cca 1/3 výšky okna v </w:t>
            </w:r>
            <w:r w:rsidRPr="00FB03DC">
              <w:rPr>
                <w:rFonts w:asciiTheme="minorHAnsi" w:hAnsiTheme="minorHAnsi"/>
                <w:sz w:val="22"/>
                <w:szCs w:val="22"/>
              </w:rPr>
              <w:t xml:space="preserve">min. počtu 10 ks s rukojetí umožňující uzamčení </w:t>
            </w:r>
            <w:r w:rsidRPr="00F37DE5">
              <w:rPr>
                <w:rFonts w:asciiTheme="minorHAnsi" w:hAnsiTheme="minorHAnsi"/>
                <w:sz w:val="22"/>
                <w:szCs w:val="22"/>
              </w:rPr>
              <w:t>(čtyřhran 8 mm</w:t>
            </w:r>
            <w:r w:rsidR="00B07839" w:rsidRPr="00F37DE5">
              <w:rPr>
                <w:rFonts w:asciiTheme="minorHAnsi" w:hAnsiTheme="minorHAnsi"/>
                <w:sz w:val="22"/>
                <w:szCs w:val="22"/>
              </w:rPr>
              <w:t xml:space="preserve"> systému DIRAK</w:t>
            </w:r>
            <w:r w:rsidRPr="00F37DE5">
              <w:rPr>
                <w:rFonts w:asciiTheme="minorHAnsi" w:hAnsiTheme="minorHAnsi"/>
                <w:sz w:val="22"/>
                <w:szCs w:val="22"/>
              </w:rPr>
              <w:t>).</w:t>
            </w:r>
            <w:r w:rsidRPr="00FB03DC">
              <w:rPr>
                <w:rFonts w:asciiTheme="minorHAnsi" w:hAnsiTheme="minorHAnsi"/>
                <w:sz w:val="22"/>
                <w:szCs w:val="22"/>
              </w:rPr>
              <w:t xml:space="preserve"> </w:t>
            </w:r>
          </w:p>
        </w:tc>
      </w:tr>
      <w:tr w:rsidR="00C62997" w:rsidRPr="00FB03DC" w14:paraId="371E525E" w14:textId="77777777" w:rsidTr="00C62997">
        <w:tc>
          <w:tcPr>
            <w:tcW w:w="1526" w:type="dxa"/>
          </w:tcPr>
          <w:p w14:paraId="341067E1" w14:textId="77777777" w:rsidR="00C62997" w:rsidRPr="00FB03DC" w:rsidRDefault="00C62997" w:rsidP="00C62997">
            <w:pPr>
              <w:jc w:val="both"/>
              <w:rPr>
                <w:rFonts w:asciiTheme="minorHAnsi" w:hAnsiTheme="minorHAnsi"/>
                <w:sz w:val="22"/>
                <w:szCs w:val="22"/>
              </w:rPr>
            </w:pPr>
            <w:r w:rsidRPr="00FB03DC">
              <w:rPr>
                <w:rFonts w:asciiTheme="minorHAnsi" w:hAnsiTheme="minorHAnsi"/>
                <w:sz w:val="22"/>
                <w:szCs w:val="22"/>
              </w:rPr>
              <w:t>Odpověď</w:t>
            </w:r>
          </w:p>
        </w:tc>
        <w:tc>
          <w:tcPr>
            <w:tcW w:w="8252" w:type="dxa"/>
          </w:tcPr>
          <w:p w14:paraId="746DE605" w14:textId="77777777" w:rsidR="00C62997" w:rsidRPr="00FB03DC" w:rsidRDefault="00C62997" w:rsidP="00C62997">
            <w:pPr>
              <w:jc w:val="both"/>
              <w:rPr>
                <w:rFonts w:asciiTheme="minorHAnsi" w:hAnsiTheme="minorHAnsi"/>
                <w:sz w:val="22"/>
                <w:szCs w:val="22"/>
              </w:rPr>
            </w:pPr>
            <w:r w:rsidRPr="00FB03DC">
              <w:rPr>
                <w:rFonts w:asciiTheme="minorHAnsi" w:hAnsiTheme="minorHAnsi"/>
                <w:sz w:val="22"/>
                <w:szCs w:val="22"/>
              </w:rPr>
              <w:t>NE</w:t>
            </w:r>
          </w:p>
        </w:tc>
      </w:tr>
    </w:tbl>
    <w:p w14:paraId="214AA011" w14:textId="77777777" w:rsidR="00C62997" w:rsidRDefault="00C62997"/>
    <w:tbl>
      <w:tblPr>
        <w:tblStyle w:val="Mkatabulky"/>
        <w:tblW w:w="0" w:type="auto"/>
        <w:tblLook w:val="04A0" w:firstRow="1" w:lastRow="0" w:firstColumn="1" w:lastColumn="0" w:noHBand="0" w:noVBand="1"/>
      </w:tblPr>
      <w:tblGrid>
        <w:gridCol w:w="1480"/>
        <w:gridCol w:w="7582"/>
      </w:tblGrid>
      <w:tr w:rsidR="007570B9" w:rsidRPr="00FB03DC" w14:paraId="10531F63" w14:textId="77777777" w:rsidTr="007570B9">
        <w:tc>
          <w:tcPr>
            <w:tcW w:w="1526" w:type="dxa"/>
          </w:tcPr>
          <w:p w14:paraId="46EB5D54" w14:textId="77777777" w:rsidR="007570B9" w:rsidRPr="00FB03DC" w:rsidRDefault="007570B9" w:rsidP="007570B9">
            <w:pPr>
              <w:jc w:val="both"/>
              <w:rPr>
                <w:rFonts w:asciiTheme="minorHAnsi" w:hAnsiTheme="minorHAnsi"/>
                <w:sz w:val="22"/>
                <w:szCs w:val="22"/>
              </w:rPr>
            </w:pPr>
            <w:r w:rsidRPr="00FB03DC">
              <w:rPr>
                <w:rFonts w:asciiTheme="minorHAnsi" w:hAnsiTheme="minorHAnsi"/>
                <w:sz w:val="22"/>
                <w:szCs w:val="22"/>
              </w:rPr>
              <w:t>2.6.</w:t>
            </w:r>
            <w:r>
              <w:rPr>
                <w:rFonts w:asciiTheme="minorHAnsi" w:hAnsiTheme="minorHAnsi"/>
                <w:sz w:val="22"/>
                <w:szCs w:val="22"/>
              </w:rPr>
              <w:t>6</w:t>
            </w:r>
            <w:r w:rsidRPr="00FB03DC">
              <w:rPr>
                <w:rFonts w:asciiTheme="minorHAnsi" w:hAnsiTheme="minorHAnsi"/>
                <w:sz w:val="22"/>
                <w:szCs w:val="22"/>
              </w:rPr>
              <w:t>.</w:t>
            </w:r>
          </w:p>
        </w:tc>
        <w:tc>
          <w:tcPr>
            <w:tcW w:w="8252" w:type="dxa"/>
          </w:tcPr>
          <w:p w14:paraId="4E683F59" w14:textId="77777777" w:rsidR="007570B9" w:rsidRPr="00FB03DC" w:rsidRDefault="007570B9" w:rsidP="007570B9">
            <w:pPr>
              <w:jc w:val="both"/>
              <w:rPr>
                <w:rFonts w:asciiTheme="minorHAnsi" w:hAnsiTheme="minorHAnsi"/>
                <w:sz w:val="22"/>
                <w:szCs w:val="22"/>
              </w:rPr>
            </w:pPr>
            <w:r>
              <w:rPr>
                <w:rFonts w:asciiTheme="minorHAnsi" w:hAnsiTheme="minorHAnsi"/>
                <w:sz w:val="22"/>
                <w:szCs w:val="22"/>
              </w:rPr>
              <w:t>Antivandalská fólie</w:t>
            </w:r>
          </w:p>
        </w:tc>
      </w:tr>
      <w:tr w:rsidR="007570B9" w:rsidRPr="00FB03DC" w14:paraId="44F551A1" w14:textId="77777777" w:rsidTr="007570B9">
        <w:tc>
          <w:tcPr>
            <w:tcW w:w="9778" w:type="dxa"/>
            <w:gridSpan w:val="2"/>
          </w:tcPr>
          <w:p w14:paraId="5FE7DB93" w14:textId="7AEF1F7E" w:rsidR="007570B9" w:rsidRPr="00321D7A" w:rsidRDefault="007570B9" w:rsidP="007570B9">
            <w:pPr>
              <w:pStyle w:val="Zkladntext"/>
              <w:rPr>
                <w:rFonts w:asciiTheme="minorHAnsi" w:hAnsiTheme="minorHAnsi"/>
                <w:sz w:val="22"/>
                <w:szCs w:val="22"/>
              </w:rPr>
            </w:pPr>
            <w:r w:rsidRPr="00321D7A">
              <w:rPr>
                <w:rFonts w:asciiTheme="minorHAnsi" w:hAnsiTheme="minorHAnsi"/>
                <w:sz w:val="22"/>
                <w:szCs w:val="22"/>
                <w:u w:val="single"/>
              </w:rPr>
              <w:t>Na všechna okna v prostoru pro cestující musí být z vnitřní strany instalována ochranná antivandalská folie</w:t>
            </w:r>
            <w:r w:rsidRPr="00321D7A">
              <w:rPr>
                <w:rFonts w:asciiTheme="minorHAnsi" w:hAnsiTheme="minorHAnsi"/>
                <w:sz w:val="22"/>
                <w:szCs w:val="22"/>
              </w:rPr>
              <w:t>. Tato folie musí být homologovaná pro použití v </w:t>
            </w:r>
            <w:r w:rsidR="00B50878" w:rsidRPr="00F37DE5">
              <w:rPr>
                <w:rFonts w:asciiTheme="minorHAnsi" w:hAnsiTheme="minorHAnsi"/>
                <w:sz w:val="22"/>
                <w:szCs w:val="22"/>
              </w:rPr>
              <w:t>drážních</w:t>
            </w:r>
            <w:r w:rsidRPr="00321D7A">
              <w:rPr>
                <w:rFonts w:asciiTheme="minorHAnsi" w:hAnsiTheme="minorHAnsi"/>
                <w:sz w:val="22"/>
                <w:szCs w:val="22"/>
              </w:rPr>
              <w:t xml:space="preserve"> vozidlech včetně nouzových východů a musí splňovat ustanovení souvisejících předpisů.</w:t>
            </w:r>
          </w:p>
          <w:p w14:paraId="5CDF8299" w14:textId="77777777" w:rsidR="007570B9" w:rsidRPr="00321D7A" w:rsidRDefault="007570B9" w:rsidP="007570B9">
            <w:pPr>
              <w:pStyle w:val="Zkladntext"/>
              <w:rPr>
                <w:rFonts w:asciiTheme="minorHAnsi" w:hAnsiTheme="minorHAnsi"/>
                <w:sz w:val="22"/>
                <w:szCs w:val="22"/>
              </w:rPr>
            </w:pPr>
            <w:r w:rsidRPr="00321D7A">
              <w:rPr>
                <w:rFonts w:asciiTheme="minorHAnsi" w:hAnsiTheme="minorHAnsi"/>
                <w:sz w:val="22"/>
                <w:szCs w:val="22"/>
              </w:rPr>
              <w:t>Požadované parametry folie:</w:t>
            </w:r>
          </w:p>
          <w:p w14:paraId="05A20C84" w14:textId="77777777" w:rsidR="007570B9" w:rsidRPr="00321D7A" w:rsidRDefault="007570B9" w:rsidP="001658BD">
            <w:pPr>
              <w:pStyle w:val="Odstavecseseznamem"/>
              <w:numPr>
                <w:ilvl w:val="0"/>
                <w:numId w:val="20"/>
              </w:numPr>
              <w:spacing w:line="240" w:lineRule="auto"/>
              <w:ind w:left="709" w:hanging="283"/>
              <w:contextualSpacing w:val="0"/>
              <w:rPr>
                <w:rFonts w:asciiTheme="minorHAnsi" w:hAnsiTheme="minorHAnsi"/>
                <w:sz w:val="22"/>
                <w:szCs w:val="22"/>
              </w:rPr>
            </w:pPr>
            <w:r w:rsidRPr="00321D7A">
              <w:rPr>
                <w:rFonts w:asciiTheme="minorHAnsi" w:hAnsiTheme="minorHAnsi"/>
                <w:sz w:val="22"/>
                <w:szCs w:val="22"/>
              </w:rPr>
              <w:t>ochrana oken – ochranná fólie musí umožnit ochranu skel proti:</w:t>
            </w:r>
          </w:p>
          <w:p w14:paraId="34C6CAC4"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poškrabání ostrým předmětem (např. nožem, kamenem apod.)</w:t>
            </w:r>
          </w:p>
          <w:p w14:paraId="495D9E7D"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lastRenderedPageBreak/>
              <w:t>poleptání (kyselinami např. Stealth Ink, organickými rozpouštědly využívanými pro odstraňování graffiti, Savem atd.)</w:t>
            </w:r>
          </w:p>
          <w:p w14:paraId="279600B9"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poškození ohněm (např. zapalovačem, sirkou)</w:t>
            </w:r>
          </w:p>
          <w:p w14:paraId="40A66E7B" w14:textId="77777777" w:rsidR="007570B9" w:rsidRPr="00321D7A" w:rsidRDefault="007570B9" w:rsidP="001658BD">
            <w:pPr>
              <w:pStyle w:val="Odstavecseseznamem"/>
              <w:numPr>
                <w:ilvl w:val="0"/>
                <w:numId w:val="20"/>
              </w:numPr>
              <w:spacing w:line="240" w:lineRule="auto"/>
              <w:ind w:left="709" w:hanging="283"/>
              <w:contextualSpacing w:val="0"/>
              <w:rPr>
                <w:rFonts w:asciiTheme="minorHAnsi" w:hAnsiTheme="minorHAnsi"/>
                <w:sz w:val="22"/>
                <w:szCs w:val="22"/>
              </w:rPr>
            </w:pPr>
            <w:r w:rsidRPr="00321D7A">
              <w:rPr>
                <w:rFonts w:asciiTheme="minorHAnsi" w:hAnsiTheme="minorHAnsi"/>
                <w:sz w:val="22"/>
                <w:szCs w:val="22"/>
              </w:rPr>
              <w:t>vlastnosti fólie</w:t>
            </w:r>
          </w:p>
          <w:p w14:paraId="4BE94424"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 xml:space="preserve">snadná omyvatelnost v případě znečištění povrchu </w:t>
            </w:r>
            <w:r w:rsidRPr="00321D7A">
              <w:rPr>
                <w:rFonts w:asciiTheme="minorHAnsi" w:hAnsiTheme="minorHAnsi"/>
                <w:bCs/>
                <w:sz w:val="22"/>
                <w:szCs w:val="22"/>
              </w:rPr>
              <w:t>sprejem</w:t>
            </w:r>
            <w:r w:rsidRPr="00321D7A">
              <w:rPr>
                <w:rFonts w:asciiTheme="minorHAnsi" w:hAnsiTheme="minorHAnsi"/>
                <w:b/>
                <w:bCs/>
                <w:sz w:val="22"/>
                <w:szCs w:val="22"/>
              </w:rPr>
              <w:t xml:space="preserve"> </w:t>
            </w:r>
            <w:r w:rsidRPr="00321D7A">
              <w:rPr>
                <w:rFonts w:asciiTheme="minorHAnsi" w:hAnsiTheme="minorHAnsi"/>
                <w:sz w:val="22"/>
                <w:szCs w:val="22"/>
              </w:rPr>
              <w:t xml:space="preserve">nebo </w:t>
            </w:r>
            <w:r w:rsidRPr="00321D7A">
              <w:rPr>
                <w:rFonts w:asciiTheme="minorHAnsi" w:hAnsiTheme="minorHAnsi"/>
                <w:bCs/>
                <w:sz w:val="22"/>
                <w:szCs w:val="22"/>
              </w:rPr>
              <w:t>fixem</w:t>
            </w:r>
          </w:p>
          <w:p w14:paraId="4EE802A7"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nenáročná odstranitelnost v případě poškrábání nebo jiného mechanického poškození</w:t>
            </w:r>
          </w:p>
          <w:p w14:paraId="35BA97E3"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možnost odlepení bez jakýchkoliv zbytků po lepidle</w:t>
            </w:r>
          </w:p>
          <w:p w14:paraId="5261A36D"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přenos světla minimálně 80 %</w:t>
            </w:r>
          </w:p>
          <w:p w14:paraId="06C75CC6"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fólie musí být čirá, nesmí být matná</w:t>
            </w:r>
          </w:p>
          <w:p w14:paraId="293ED90B"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 xml:space="preserve">po nalepení musí být zabezpečen průhled oknem bez zkreslení </w:t>
            </w:r>
          </w:p>
          <w:p w14:paraId="6B194EEA" w14:textId="77777777" w:rsidR="007570B9" w:rsidRPr="00321D7A" w:rsidRDefault="007570B9" w:rsidP="001658BD">
            <w:pPr>
              <w:pStyle w:val="Odstavecseseznamem"/>
              <w:numPr>
                <w:ilvl w:val="1"/>
                <w:numId w:val="16"/>
              </w:numPr>
              <w:spacing w:line="240" w:lineRule="auto"/>
              <w:ind w:left="993" w:hanging="284"/>
              <w:contextualSpacing w:val="0"/>
              <w:rPr>
                <w:rFonts w:asciiTheme="minorHAnsi" w:hAnsiTheme="minorHAnsi"/>
                <w:sz w:val="22"/>
                <w:szCs w:val="22"/>
              </w:rPr>
            </w:pPr>
            <w:r w:rsidRPr="00321D7A">
              <w:rPr>
                <w:rFonts w:asciiTheme="minorHAnsi" w:hAnsiTheme="minorHAnsi"/>
                <w:sz w:val="22"/>
                <w:szCs w:val="22"/>
              </w:rPr>
              <w:t>tloušťka fólie musí být minimálně 100 μm</w:t>
            </w:r>
          </w:p>
        </w:tc>
      </w:tr>
      <w:tr w:rsidR="007570B9" w:rsidRPr="00FB03DC" w14:paraId="39889F26" w14:textId="77777777" w:rsidTr="007570B9">
        <w:tc>
          <w:tcPr>
            <w:tcW w:w="1526" w:type="dxa"/>
          </w:tcPr>
          <w:p w14:paraId="1249799D" w14:textId="77777777" w:rsidR="007570B9" w:rsidRPr="00FB03DC" w:rsidRDefault="007570B9" w:rsidP="007570B9">
            <w:pPr>
              <w:jc w:val="both"/>
              <w:rPr>
                <w:rFonts w:asciiTheme="minorHAnsi" w:hAnsiTheme="minorHAnsi"/>
                <w:sz w:val="22"/>
                <w:szCs w:val="22"/>
              </w:rPr>
            </w:pPr>
            <w:r w:rsidRPr="00FB03DC">
              <w:rPr>
                <w:rFonts w:asciiTheme="minorHAnsi" w:hAnsiTheme="minorHAnsi"/>
                <w:sz w:val="22"/>
                <w:szCs w:val="22"/>
              </w:rPr>
              <w:lastRenderedPageBreak/>
              <w:t>Odpověď</w:t>
            </w:r>
          </w:p>
        </w:tc>
        <w:tc>
          <w:tcPr>
            <w:tcW w:w="8252" w:type="dxa"/>
          </w:tcPr>
          <w:p w14:paraId="27CB33A2" w14:textId="77777777" w:rsidR="007570B9" w:rsidRPr="00FB03DC" w:rsidRDefault="007570B9" w:rsidP="007570B9">
            <w:pPr>
              <w:jc w:val="both"/>
              <w:rPr>
                <w:rFonts w:asciiTheme="minorHAnsi" w:hAnsiTheme="minorHAnsi"/>
                <w:sz w:val="22"/>
                <w:szCs w:val="22"/>
              </w:rPr>
            </w:pPr>
            <w:r w:rsidRPr="00FB03DC">
              <w:rPr>
                <w:rFonts w:asciiTheme="minorHAnsi" w:hAnsiTheme="minorHAnsi"/>
                <w:sz w:val="22"/>
                <w:szCs w:val="22"/>
              </w:rPr>
              <w:t>NE</w:t>
            </w:r>
          </w:p>
        </w:tc>
      </w:tr>
    </w:tbl>
    <w:p w14:paraId="5CA1BC4F" w14:textId="77777777" w:rsidR="007570B9" w:rsidRPr="00FB03DC" w:rsidRDefault="007570B9"/>
    <w:tbl>
      <w:tblPr>
        <w:tblStyle w:val="Mkatabulky"/>
        <w:tblW w:w="0" w:type="auto"/>
        <w:tblLook w:val="04A0" w:firstRow="1" w:lastRow="0" w:firstColumn="1" w:lastColumn="0" w:noHBand="0" w:noVBand="1"/>
      </w:tblPr>
      <w:tblGrid>
        <w:gridCol w:w="1482"/>
        <w:gridCol w:w="7580"/>
      </w:tblGrid>
      <w:tr w:rsidR="00290613" w:rsidRPr="00FB03DC" w14:paraId="29C96489" w14:textId="77777777" w:rsidTr="00585FE8">
        <w:tc>
          <w:tcPr>
            <w:tcW w:w="1526" w:type="dxa"/>
          </w:tcPr>
          <w:p w14:paraId="43C212F1" w14:textId="77777777" w:rsidR="00290613" w:rsidRPr="00FB03DC" w:rsidRDefault="00290613" w:rsidP="007570B9">
            <w:pPr>
              <w:jc w:val="both"/>
              <w:rPr>
                <w:rFonts w:asciiTheme="minorHAnsi" w:hAnsiTheme="minorHAnsi"/>
                <w:sz w:val="22"/>
                <w:szCs w:val="22"/>
              </w:rPr>
            </w:pPr>
            <w:r w:rsidRPr="00FB03DC">
              <w:rPr>
                <w:rFonts w:asciiTheme="minorHAnsi" w:hAnsiTheme="minorHAnsi"/>
                <w:sz w:val="22"/>
                <w:szCs w:val="22"/>
              </w:rPr>
              <w:t>2.</w:t>
            </w:r>
            <w:r w:rsidR="006611A6" w:rsidRPr="00FB03DC">
              <w:rPr>
                <w:rFonts w:asciiTheme="minorHAnsi" w:hAnsiTheme="minorHAnsi"/>
                <w:sz w:val="22"/>
                <w:szCs w:val="22"/>
              </w:rPr>
              <w:t>6</w:t>
            </w:r>
            <w:r w:rsidRPr="00FB03DC">
              <w:rPr>
                <w:rFonts w:asciiTheme="minorHAnsi" w:hAnsiTheme="minorHAnsi"/>
                <w:sz w:val="22"/>
                <w:szCs w:val="22"/>
              </w:rPr>
              <w:t>.</w:t>
            </w:r>
            <w:r w:rsidR="007570B9">
              <w:rPr>
                <w:rFonts w:asciiTheme="minorHAnsi" w:hAnsiTheme="minorHAnsi"/>
                <w:sz w:val="22"/>
                <w:szCs w:val="22"/>
              </w:rPr>
              <w:t>7</w:t>
            </w:r>
            <w:r w:rsidRPr="00FB03DC">
              <w:rPr>
                <w:rFonts w:asciiTheme="minorHAnsi" w:hAnsiTheme="minorHAnsi"/>
                <w:sz w:val="22"/>
                <w:szCs w:val="22"/>
              </w:rPr>
              <w:t>.</w:t>
            </w:r>
          </w:p>
        </w:tc>
        <w:tc>
          <w:tcPr>
            <w:tcW w:w="8252" w:type="dxa"/>
          </w:tcPr>
          <w:p w14:paraId="075D8524" w14:textId="77777777" w:rsidR="00290613" w:rsidRPr="00FB03DC" w:rsidRDefault="00290613" w:rsidP="00585FE8">
            <w:pPr>
              <w:jc w:val="both"/>
              <w:rPr>
                <w:rFonts w:asciiTheme="minorHAnsi" w:hAnsiTheme="minorHAnsi"/>
                <w:sz w:val="22"/>
                <w:szCs w:val="22"/>
              </w:rPr>
            </w:pPr>
            <w:r w:rsidRPr="00FB03DC">
              <w:rPr>
                <w:rFonts w:asciiTheme="minorHAnsi" w:hAnsiTheme="minorHAnsi"/>
                <w:sz w:val="22"/>
                <w:szCs w:val="22"/>
              </w:rPr>
              <w:t>Zádržný systém</w:t>
            </w:r>
          </w:p>
        </w:tc>
      </w:tr>
      <w:tr w:rsidR="00290613" w:rsidRPr="00C62997" w14:paraId="026A8CB2" w14:textId="77777777" w:rsidTr="00585FE8">
        <w:tc>
          <w:tcPr>
            <w:tcW w:w="9778" w:type="dxa"/>
            <w:gridSpan w:val="2"/>
          </w:tcPr>
          <w:p w14:paraId="2E22A6ED" w14:textId="377E320C" w:rsidR="00DF54A1" w:rsidRPr="00FB03DC" w:rsidRDefault="004D5029" w:rsidP="00290613">
            <w:pPr>
              <w:jc w:val="both"/>
              <w:rPr>
                <w:rFonts w:asciiTheme="minorHAnsi" w:hAnsiTheme="minorHAnsi"/>
                <w:sz w:val="22"/>
                <w:szCs w:val="22"/>
              </w:rPr>
            </w:pPr>
            <w:r w:rsidRPr="00FB03DC">
              <w:rPr>
                <w:rFonts w:asciiTheme="minorHAnsi" w:hAnsiTheme="minorHAnsi"/>
                <w:sz w:val="22"/>
                <w:szCs w:val="22"/>
              </w:rPr>
              <w:t xml:space="preserve">Madla ve vozidle rozmístěná tak, aby byl dostatečný počet svislých tyčí pro cestující menšího vzrůstu, vodorovná madla </w:t>
            </w:r>
            <w:r w:rsidR="00AC2C07" w:rsidRPr="0053698C">
              <w:rPr>
                <w:rFonts w:asciiTheme="minorHAnsi" w:hAnsiTheme="minorHAnsi"/>
                <w:sz w:val="22"/>
                <w:szCs w:val="22"/>
              </w:rPr>
              <w:t xml:space="preserve">dle EHK 107 </w:t>
            </w:r>
            <w:r w:rsidRPr="0053698C">
              <w:rPr>
                <w:rFonts w:asciiTheme="minorHAnsi" w:hAnsiTheme="minorHAnsi"/>
                <w:sz w:val="22"/>
                <w:szCs w:val="22"/>
              </w:rPr>
              <w:t>ve výšce min. 190</w:t>
            </w:r>
            <w:r w:rsidR="00AC2C07" w:rsidRPr="0053698C">
              <w:rPr>
                <w:rFonts w:asciiTheme="minorHAnsi" w:hAnsiTheme="minorHAnsi"/>
                <w:sz w:val="22"/>
                <w:szCs w:val="22"/>
              </w:rPr>
              <w:t>0</w:t>
            </w:r>
            <w:r w:rsidRPr="0053698C">
              <w:rPr>
                <w:rFonts w:asciiTheme="minorHAnsi" w:hAnsiTheme="minorHAnsi"/>
                <w:sz w:val="22"/>
                <w:szCs w:val="22"/>
              </w:rPr>
              <w:t xml:space="preserve"> </w:t>
            </w:r>
            <w:r w:rsidR="00AC2C07" w:rsidRPr="0053698C">
              <w:rPr>
                <w:rFonts w:asciiTheme="minorHAnsi" w:hAnsiTheme="minorHAnsi"/>
                <w:sz w:val="22"/>
                <w:szCs w:val="22"/>
              </w:rPr>
              <w:t>m</w:t>
            </w:r>
            <w:r w:rsidRPr="0053698C">
              <w:rPr>
                <w:rFonts w:asciiTheme="minorHAnsi" w:hAnsiTheme="minorHAnsi"/>
                <w:sz w:val="22"/>
                <w:szCs w:val="22"/>
              </w:rPr>
              <w:t>m</w:t>
            </w:r>
            <w:r w:rsidRPr="00FB03DC">
              <w:rPr>
                <w:rFonts w:asciiTheme="minorHAnsi" w:hAnsiTheme="minorHAnsi"/>
                <w:sz w:val="22"/>
                <w:szCs w:val="22"/>
              </w:rPr>
              <w:t xml:space="preserve"> nad průchozími prostory, dostatek volného místa </w:t>
            </w:r>
            <w:r w:rsidRPr="00FB03DC">
              <w:rPr>
                <w:rFonts w:asciiTheme="minorHAnsi" w:hAnsiTheme="minorHAnsi"/>
                <w:sz w:val="22"/>
                <w:szCs w:val="22"/>
              </w:rPr>
              <w:br/>
              <w:t>na zadržovacích tyčích u dveří (s ohledem na umístění ovládacích prvků a odbavovacích terminálů). Madla v provedení nerez. Svislá madla v uličkách mezi sedačkami mají spodní část kotvenu do sedačky. Konkrétní uspořádání madel podléhá schválení zadavatele.</w:t>
            </w:r>
            <w:r w:rsidR="009224CD">
              <w:rPr>
                <w:rFonts w:asciiTheme="minorHAnsi" w:hAnsiTheme="minorHAnsi"/>
                <w:sz w:val="22"/>
                <w:szCs w:val="22"/>
              </w:rPr>
              <w:t xml:space="preserve"> Vodorovná madla v prostoru pro kočárek a invalidní vozík umístěné ve výšce spodní hrany oken opatřit čalouněnými polštářky umožňující opření stojícího cestujícího.</w:t>
            </w:r>
          </w:p>
        </w:tc>
      </w:tr>
      <w:tr w:rsidR="00290613" w14:paraId="501789BD" w14:textId="77777777" w:rsidTr="00585FE8">
        <w:tc>
          <w:tcPr>
            <w:tcW w:w="1526" w:type="dxa"/>
          </w:tcPr>
          <w:p w14:paraId="4CA43DCA" w14:textId="77777777" w:rsidR="00290613" w:rsidRDefault="00290613"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53E33FE8" w14:textId="77777777" w:rsidR="00290613" w:rsidRDefault="00290613" w:rsidP="00585FE8">
            <w:pPr>
              <w:jc w:val="both"/>
              <w:rPr>
                <w:rFonts w:asciiTheme="minorHAnsi" w:hAnsiTheme="minorHAnsi"/>
                <w:sz w:val="22"/>
                <w:szCs w:val="22"/>
              </w:rPr>
            </w:pPr>
            <w:r>
              <w:rPr>
                <w:rFonts w:asciiTheme="minorHAnsi" w:hAnsiTheme="minorHAnsi"/>
                <w:sz w:val="22"/>
                <w:szCs w:val="22"/>
              </w:rPr>
              <w:t>NE</w:t>
            </w:r>
          </w:p>
        </w:tc>
      </w:tr>
    </w:tbl>
    <w:p w14:paraId="320BE510" w14:textId="77777777" w:rsidR="00C62997" w:rsidRDefault="00C62997"/>
    <w:tbl>
      <w:tblPr>
        <w:tblStyle w:val="Mkatabulky"/>
        <w:tblW w:w="0" w:type="auto"/>
        <w:tblLook w:val="04A0" w:firstRow="1" w:lastRow="0" w:firstColumn="1" w:lastColumn="0" w:noHBand="0" w:noVBand="1"/>
      </w:tblPr>
      <w:tblGrid>
        <w:gridCol w:w="1481"/>
        <w:gridCol w:w="7581"/>
      </w:tblGrid>
      <w:tr w:rsidR="00290613" w14:paraId="0E18F172" w14:textId="77777777" w:rsidTr="00585FE8">
        <w:tc>
          <w:tcPr>
            <w:tcW w:w="1526" w:type="dxa"/>
          </w:tcPr>
          <w:p w14:paraId="0D5F62A5" w14:textId="77777777" w:rsidR="00290613" w:rsidRDefault="00290613" w:rsidP="00321D7A">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w:t>
            </w:r>
            <w:r w:rsidR="007570B9">
              <w:rPr>
                <w:rFonts w:asciiTheme="minorHAnsi" w:hAnsiTheme="minorHAnsi"/>
                <w:sz w:val="22"/>
                <w:szCs w:val="22"/>
              </w:rPr>
              <w:t>8</w:t>
            </w:r>
            <w:r>
              <w:rPr>
                <w:rFonts w:asciiTheme="minorHAnsi" w:hAnsiTheme="minorHAnsi"/>
                <w:sz w:val="22"/>
                <w:szCs w:val="22"/>
              </w:rPr>
              <w:t>.</w:t>
            </w:r>
          </w:p>
        </w:tc>
        <w:tc>
          <w:tcPr>
            <w:tcW w:w="8252" w:type="dxa"/>
          </w:tcPr>
          <w:p w14:paraId="1F580087" w14:textId="77777777" w:rsidR="00290613" w:rsidRDefault="00290613" w:rsidP="00585FE8">
            <w:pPr>
              <w:jc w:val="both"/>
              <w:rPr>
                <w:rFonts w:asciiTheme="minorHAnsi" w:hAnsiTheme="minorHAnsi"/>
                <w:sz w:val="22"/>
                <w:szCs w:val="22"/>
              </w:rPr>
            </w:pPr>
            <w:r>
              <w:rPr>
                <w:rFonts w:asciiTheme="minorHAnsi" w:hAnsiTheme="minorHAnsi"/>
                <w:sz w:val="22"/>
                <w:szCs w:val="22"/>
              </w:rPr>
              <w:t>Kladívka pro nouzové rozbití oken</w:t>
            </w:r>
          </w:p>
        </w:tc>
      </w:tr>
      <w:tr w:rsidR="00290613" w:rsidRPr="00C62997" w14:paraId="2A75260A" w14:textId="77777777" w:rsidTr="00585FE8">
        <w:tc>
          <w:tcPr>
            <w:tcW w:w="9778" w:type="dxa"/>
            <w:gridSpan w:val="2"/>
          </w:tcPr>
          <w:p w14:paraId="6DF350F1" w14:textId="77777777" w:rsidR="00290613" w:rsidRPr="00C62997" w:rsidRDefault="00290613" w:rsidP="00585FE8">
            <w:pPr>
              <w:jc w:val="both"/>
              <w:rPr>
                <w:rFonts w:ascii="Calibri" w:hAnsi="Calibri"/>
                <w:color w:val="000000"/>
                <w:sz w:val="22"/>
                <w:szCs w:val="22"/>
              </w:rPr>
            </w:pPr>
            <w:r>
              <w:rPr>
                <w:rFonts w:ascii="Calibri" w:hAnsi="Calibri"/>
                <w:color w:val="000000"/>
                <w:sz w:val="22"/>
                <w:szCs w:val="22"/>
              </w:rPr>
              <w:t>K</w:t>
            </w:r>
            <w:r w:rsidR="00582034">
              <w:rPr>
                <w:rFonts w:ascii="Calibri" w:hAnsi="Calibri"/>
                <w:color w:val="000000"/>
                <w:sz w:val="22"/>
                <w:szCs w:val="22"/>
              </w:rPr>
              <w:t>ladív</w:t>
            </w:r>
            <w:r w:rsidRPr="00290613">
              <w:rPr>
                <w:rFonts w:ascii="Calibri" w:hAnsi="Calibri"/>
                <w:color w:val="000000"/>
                <w:sz w:val="22"/>
                <w:szCs w:val="22"/>
              </w:rPr>
              <w:t>k</w:t>
            </w:r>
            <w:r w:rsidR="00582034">
              <w:rPr>
                <w:rFonts w:ascii="Calibri" w:hAnsi="Calibri"/>
                <w:color w:val="000000"/>
                <w:sz w:val="22"/>
                <w:szCs w:val="22"/>
              </w:rPr>
              <w:t>a</w:t>
            </w:r>
            <w:r w:rsidRPr="00290613">
              <w:rPr>
                <w:rFonts w:ascii="Calibri" w:hAnsi="Calibri"/>
                <w:color w:val="000000"/>
                <w:sz w:val="22"/>
                <w:szCs w:val="22"/>
              </w:rPr>
              <w:t xml:space="preserve"> pro nouzové rozbití oken</w:t>
            </w:r>
            <w:r>
              <w:rPr>
                <w:rFonts w:ascii="Calibri" w:hAnsi="Calibri"/>
                <w:color w:val="000000"/>
                <w:sz w:val="22"/>
                <w:szCs w:val="22"/>
              </w:rPr>
              <w:t xml:space="preserve"> jsou zajištěna</w:t>
            </w:r>
            <w:r w:rsidR="00EE6C51">
              <w:rPr>
                <w:rFonts w:ascii="Calibri" w:hAnsi="Calibri"/>
                <w:color w:val="000000"/>
                <w:sz w:val="22"/>
                <w:szCs w:val="22"/>
              </w:rPr>
              <w:t xml:space="preserve"> proti odcizení – lankem.</w:t>
            </w:r>
          </w:p>
        </w:tc>
      </w:tr>
      <w:tr w:rsidR="00290613" w14:paraId="2494A3A3" w14:textId="77777777" w:rsidTr="00585FE8">
        <w:tc>
          <w:tcPr>
            <w:tcW w:w="1526" w:type="dxa"/>
          </w:tcPr>
          <w:p w14:paraId="6B41041A" w14:textId="77777777" w:rsidR="00290613" w:rsidRDefault="00290613"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38475BAC" w14:textId="77777777" w:rsidR="00290613" w:rsidRDefault="00CC39A9" w:rsidP="00585FE8">
            <w:pPr>
              <w:jc w:val="both"/>
              <w:rPr>
                <w:rFonts w:asciiTheme="minorHAnsi" w:hAnsiTheme="minorHAnsi"/>
                <w:sz w:val="22"/>
                <w:szCs w:val="22"/>
              </w:rPr>
            </w:pPr>
            <w:r>
              <w:rPr>
                <w:rFonts w:asciiTheme="minorHAnsi" w:hAnsiTheme="minorHAnsi"/>
                <w:sz w:val="22"/>
                <w:szCs w:val="22"/>
              </w:rPr>
              <w:t>NE</w:t>
            </w:r>
          </w:p>
        </w:tc>
      </w:tr>
    </w:tbl>
    <w:p w14:paraId="755668FF" w14:textId="77777777" w:rsidR="007E6AA7" w:rsidRDefault="007E6AA7"/>
    <w:tbl>
      <w:tblPr>
        <w:tblStyle w:val="Mkatabulky"/>
        <w:tblW w:w="0" w:type="auto"/>
        <w:tblLook w:val="04A0" w:firstRow="1" w:lastRow="0" w:firstColumn="1" w:lastColumn="0" w:noHBand="0" w:noVBand="1"/>
      </w:tblPr>
      <w:tblGrid>
        <w:gridCol w:w="1479"/>
        <w:gridCol w:w="7583"/>
      </w:tblGrid>
      <w:tr w:rsidR="00CC39A9" w14:paraId="222178C5" w14:textId="77777777" w:rsidTr="00585FE8">
        <w:tc>
          <w:tcPr>
            <w:tcW w:w="1526" w:type="dxa"/>
          </w:tcPr>
          <w:p w14:paraId="0F06F51A" w14:textId="77777777" w:rsidR="00CC39A9" w:rsidRDefault="00CC39A9" w:rsidP="00321D7A">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w:t>
            </w:r>
            <w:r w:rsidR="007570B9">
              <w:rPr>
                <w:rFonts w:asciiTheme="minorHAnsi" w:hAnsiTheme="minorHAnsi"/>
                <w:sz w:val="22"/>
                <w:szCs w:val="22"/>
              </w:rPr>
              <w:t>9</w:t>
            </w:r>
            <w:r>
              <w:rPr>
                <w:rFonts w:asciiTheme="minorHAnsi" w:hAnsiTheme="minorHAnsi"/>
                <w:sz w:val="22"/>
                <w:szCs w:val="22"/>
              </w:rPr>
              <w:t>.</w:t>
            </w:r>
          </w:p>
        </w:tc>
        <w:tc>
          <w:tcPr>
            <w:tcW w:w="8252" w:type="dxa"/>
          </w:tcPr>
          <w:p w14:paraId="18F5A0AB" w14:textId="77777777" w:rsidR="00CC39A9" w:rsidRDefault="00CC39A9" w:rsidP="00585FE8">
            <w:pPr>
              <w:jc w:val="both"/>
              <w:rPr>
                <w:rFonts w:asciiTheme="minorHAnsi" w:hAnsiTheme="minorHAnsi"/>
                <w:sz w:val="22"/>
                <w:szCs w:val="22"/>
              </w:rPr>
            </w:pPr>
            <w:r>
              <w:rPr>
                <w:rFonts w:asciiTheme="minorHAnsi" w:hAnsiTheme="minorHAnsi"/>
                <w:sz w:val="22"/>
                <w:szCs w:val="22"/>
              </w:rPr>
              <w:t>Rámečky pro informování cestujících</w:t>
            </w:r>
          </w:p>
        </w:tc>
      </w:tr>
      <w:tr w:rsidR="00CC39A9" w:rsidRPr="00C62997" w14:paraId="4991CF75" w14:textId="77777777" w:rsidTr="00585FE8">
        <w:tc>
          <w:tcPr>
            <w:tcW w:w="9778" w:type="dxa"/>
            <w:gridSpan w:val="2"/>
          </w:tcPr>
          <w:p w14:paraId="7922DD54" w14:textId="0BE349F6" w:rsidR="00CC39A9" w:rsidRPr="00C62997" w:rsidRDefault="00CC39A9" w:rsidP="00CC39A9">
            <w:pPr>
              <w:jc w:val="both"/>
              <w:rPr>
                <w:rFonts w:ascii="Calibri" w:hAnsi="Calibri"/>
                <w:color w:val="000000"/>
                <w:sz w:val="22"/>
                <w:szCs w:val="22"/>
              </w:rPr>
            </w:pPr>
            <w:r w:rsidRPr="00CC39A9">
              <w:rPr>
                <w:rFonts w:ascii="Calibri" w:hAnsi="Calibri"/>
                <w:color w:val="000000"/>
                <w:sz w:val="22"/>
                <w:szCs w:val="22"/>
              </w:rPr>
              <w:t>Namontované snadno speciálním klíčem</w:t>
            </w:r>
            <w:r w:rsidR="00B07839">
              <w:rPr>
                <w:rFonts w:ascii="Calibri" w:hAnsi="Calibri"/>
                <w:color w:val="000000"/>
                <w:sz w:val="22"/>
                <w:szCs w:val="22"/>
              </w:rPr>
              <w:t xml:space="preserve"> </w:t>
            </w:r>
            <w:r w:rsidR="00B07839" w:rsidRPr="0053698C">
              <w:rPr>
                <w:rFonts w:ascii="Calibri" w:hAnsi="Calibri"/>
                <w:color w:val="000000"/>
                <w:sz w:val="22"/>
                <w:szCs w:val="22"/>
              </w:rPr>
              <w:t>systému FAB</w:t>
            </w:r>
            <w:r w:rsidRPr="0053698C">
              <w:rPr>
                <w:rFonts w:ascii="Calibri" w:hAnsi="Calibri"/>
                <w:color w:val="000000"/>
                <w:sz w:val="22"/>
                <w:szCs w:val="22"/>
              </w:rPr>
              <w:t xml:space="preserve"> otevíratelné</w:t>
            </w:r>
            <w:r w:rsidRPr="00CC39A9">
              <w:rPr>
                <w:rFonts w:ascii="Calibri" w:hAnsi="Calibri"/>
                <w:color w:val="000000"/>
                <w:sz w:val="22"/>
                <w:szCs w:val="22"/>
              </w:rPr>
              <w:t xml:space="preserve"> rámečky na informace pro cestující formátu A3 naležato nebo většího nad bočními okny nejméně osmkrát na levé straně vozu a</w:t>
            </w:r>
            <w:r w:rsidR="004062BB">
              <w:rPr>
                <w:rFonts w:ascii="Calibri" w:hAnsi="Calibri"/>
                <w:color w:val="000000"/>
                <w:sz w:val="22"/>
                <w:szCs w:val="22"/>
              </w:rPr>
              <w:t xml:space="preserve"> </w:t>
            </w:r>
            <w:r w:rsidRPr="00CC39A9">
              <w:rPr>
                <w:rFonts w:ascii="Calibri" w:hAnsi="Calibri"/>
                <w:color w:val="000000"/>
                <w:sz w:val="22"/>
                <w:szCs w:val="22"/>
              </w:rPr>
              <w:t>nejméně dvakrátna pravé straně vozu. Nesmí bránit snadné demontáži odnímatelných panelů. Rámečky musí být instalovány v úhlu zajišťujícím optimální čitelnost pro cestující ve středové uličce.</w:t>
            </w:r>
          </w:p>
        </w:tc>
      </w:tr>
      <w:tr w:rsidR="00CC39A9" w14:paraId="52533220" w14:textId="77777777" w:rsidTr="00585FE8">
        <w:tc>
          <w:tcPr>
            <w:tcW w:w="1526" w:type="dxa"/>
          </w:tcPr>
          <w:p w14:paraId="79D0A3BA" w14:textId="77777777" w:rsidR="00CC39A9" w:rsidRDefault="00CC39A9"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542609CF" w14:textId="77777777" w:rsidR="00CC39A9" w:rsidRDefault="00CC39A9" w:rsidP="00585FE8">
            <w:pPr>
              <w:jc w:val="both"/>
              <w:rPr>
                <w:rFonts w:asciiTheme="minorHAnsi" w:hAnsiTheme="minorHAnsi"/>
                <w:sz w:val="22"/>
                <w:szCs w:val="22"/>
              </w:rPr>
            </w:pPr>
            <w:r>
              <w:rPr>
                <w:rFonts w:asciiTheme="minorHAnsi" w:hAnsiTheme="minorHAnsi"/>
                <w:sz w:val="22"/>
                <w:szCs w:val="22"/>
              </w:rPr>
              <w:t>NE</w:t>
            </w:r>
          </w:p>
        </w:tc>
      </w:tr>
    </w:tbl>
    <w:p w14:paraId="5CB6CCFD" w14:textId="77777777" w:rsidR="009033FC" w:rsidRDefault="009033FC"/>
    <w:tbl>
      <w:tblPr>
        <w:tblStyle w:val="Mkatabulky"/>
        <w:tblW w:w="0" w:type="auto"/>
        <w:tblLook w:val="04A0" w:firstRow="1" w:lastRow="0" w:firstColumn="1" w:lastColumn="0" w:noHBand="0" w:noVBand="1"/>
      </w:tblPr>
      <w:tblGrid>
        <w:gridCol w:w="1480"/>
        <w:gridCol w:w="7582"/>
      </w:tblGrid>
      <w:tr w:rsidR="00CC39A9" w14:paraId="1E12EA3C" w14:textId="77777777" w:rsidTr="00585FE8">
        <w:tc>
          <w:tcPr>
            <w:tcW w:w="1526" w:type="dxa"/>
          </w:tcPr>
          <w:p w14:paraId="6BE2FE2B" w14:textId="77777777" w:rsidR="00CC39A9" w:rsidRDefault="00CC39A9" w:rsidP="00321D7A">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w:t>
            </w:r>
            <w:r w:rsidR="007570B9">
              <w:rPr>
                <w:rFonts w:asciiTheme="minorHAnsi" w:hAnsiTheme="minorHAnsi"/>
                <w:sz w:val="22"/>
                <w:szCs w:val="22"/>
              </w:rPr>
              <w:t>10</w:t>
            </w:r>
            <w:r>
              <w:rPr>
                <w:rFonts w:asciiTheme="minorHAnsi" w:hAnsiTheme="minorHAnsi"/>
                <w:sz w:val="22"/>
                <w:szCs w:val="22"/>
              </w:rPr>
              <w:t>.</w:t>
            </w:r>
          </w:p>
        </w:tc>
        <w:tc>
          <w:tcPr>
            <w:tcW w:w="8252" w:type="dxa"/>
          </w:tcPr>
          <w:p w14:paraId="7E3DA5E9" w14:textId="77777777" w:rsidR="00CC39A9" w:rsidRDefault="00CC39A9" w:rsidP="00585FE8">
            <w:pPr>
              <w:jc w:val="both"/>
              <w:rPr>
                <w:rFonts w:asciiTheme="minorHAnsi" w:hAnsiTheme="minorHAnsi"/>
                <w:sz w:val="22"/>
                <w:szCs w:val="22"/>
              </w:rPr>
            </w:pPr>
            <w:r w:rsidRPr="00CC39A9">
              <w:rPr>
                <w:rFonts w:asciiTheme="minorHAnsi" w:hAnsiTheme="minorHAnsi"/>
                <w:sz w:val="22"/>
                <w:szCs w:val="22"/>
              </w:rPr>
              <w:t>Místo pro nevidomé a slabozraké cestující s vodícím psem</w:t>
            </w:r>
          </w:p>
        </w:tc>
      </w:tr>
      <w:tr w:rsidR="00CC39A9" w:rsidRPr="00C62997" w14:paraId="57ABAA21" w14:textId="77777777" w:rsidTr="00585FE8">
        <w:tc>
          <w:tcPr>
            <w:tcW w:w="9778" w:type="dxa"/>
            <w:gridSpan w:val="2"/>
          </w:tcPr>
          <w:p w14:paraId="56B0CCBF" w14:textId="77777777" w:rsidR="00CC39A9" w:rsidRPr="00C62997" w:rsidRDefault="00CC39A9" w:rsidP="00585FE8">
            <w:pPr>
              <w:jc w:val="both"/>
              <w:rPr>
                <w:rFonts w:ascii="Calibri" w:hAnsi="Calibri"/>
                <w:color w:val="000000"/>
                <w:sz w:val="22"/>
                <w:szCs w:val="22"/>
              </w:rPr>
            </w:pPr>
            <w:r w:rsidRPr="00CC39A9">
              <w:rPr>
                <w:rFonts w:ascii="Calibri" w:hAnsi="Calibri"/>
                <w:color w:val="000000"/>
                <w:sz w:val="22"/>
                <w:szCs w:val="22"/>
              </w:rPr>
              <w:t>Vyhrazené místo pro nevidomé nebo slabozraké cestující s vodicím psem s umístěním sedačky na max. 1. stupni</w:t>
            </w:r>
            <w:r w:rsidR="00EE6C51">
              <w:rPr>
                <w:rFonts w:ascii="Calibri" w:hAnsi="Calibri"/>
                <w:color w:val="000000"/>
                <w:sz w:val="22"/>
                <w:szCs w:val="22"/>
              </w:rPr>
              <w:t xml:space="preserve"> (přednostně v blízkosti prvních dveří)</w:t>
            </w:r>
            <w:r w:rsidRPr="00CC39A9">
              <w:rPr>
                <w:rFonts w:ascii="Calibri" w:hAnsi="Calibri"/>
                <w:color w:val="000000"/>
                <w:sz w:val="22"/>
                <w:szCs w:val="22"/>
              </w:rPr>
              <w:t>, s dostatečným prostorem pro umístění vodícího psa za kabinou řidiče.</w:t>
            </w:r>
          </w:p>
        </w:tc>
      </w:tr>
      <w:tr w:rsidR="00CC39A9" w14:paraId="6815DE4D" w14:textId="77777777" w:rsidTr="00585FE8">
        <w:tc>
          <w:tcPr>
            <w:tcW w:w="1526" w:type="dxa"/>
          </w:tcPr>
          <w:p w14:paraId="6FAA9FA8" w14:textId="77777777" w:rsidR="00CC39A9" w:rsidRDefault="00CC39A9"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7FBBF0E8" w14:textId="77777777" w:rsidR="00CC39A9" w:rsidRDefault="00CC39A9" w:rsidP="00585FE8">
            <w:pPr>
              <w:jc w:val="both"/>
              <w:rPr>
                <w:rFonts w:asciiTheme="minorHAnsi" w:hAnsiTheme="minorHAnsi"/>
                <w:sz w:val="22"/>
                <w:szCs w:val="22"/>
              </w:rPr>
            </w:pPr>
            <w:r>
              <w:rPr>
                <w:rFonts w:asciiTheme="minorHAnsi" w:hAnsiTheme="minorHAnsi"/>
                <w:sz w:val="22"/>
                <w:szCs w:val="22"/>
              </w:rPr>
              <w:t>NE</w:t>
            </w:r>
          </w:p>
        </w:tc>
      </w:tr>
    </w:tbl>
    <w:p w14:paraId="29FE3113" w14:textId="77777777" w:rsidR="0083150D" w:rsidRDefault="0083150D"/>
    <w:tbl>
      <w:tblPr>
        <w:tblStyle w:val="Mkatabulky"/>
        <w:tblW w:w="0" w:type="auto"/>
        <w:tblLook w:val="04A0" w:firstRow="1" w:lastRow="0" w:firstColumn="1" w:lastColumn="0" w:noHBand="0" w:noVBand="1"/>
      </w:tblPr>
      <w:tblGrid>
        <w:gridCol w:w="1480"/>
        <w:gridCol w:w="7582"/>
      </w:tblGrid>
      <w:tr w:rsidR="00585FE8" w14:paraId="367216EA" w14:textId="77777777" w:rsidTr="00585FE8">
        <w:tc>
          <w:tcPr>
            <w:tcW w:w="1526" w:type="dxa"/>
          </w:tcPr>
          <w:p w14:paraId="17AD7E78" w14:textId="77777777" w:rsidR="00585FE8" w:rsidRDefault="00585FE8" w:rsidP="00321D7A">
            <w:pPr>
              <w:jc w:val="both"/>
              <w:rPr>
                <w:rFonts w:asciiTheme="minorHAnsi" w:hAnsiTheme="minorHAnsi"/>
                <w:sz w:val="22"/>
                <w:szCs w:val="22"/>
              </w:rPr>
            </w:pPr>
            <w:r w:rsidRPr="00585FE8">
              <w:rPr>
                <w:rFonts w:asciiTheme="minorHAnsi" w:hAnsiTheme="minorHAnsi"/>
                <w:sz w:val="22"/>
                <w:szCs w:val="22"/>
              </w:rPr>
              <w:t>2.</w:t>
            </w:r>
            <w:r w:rsidR="006611A6">
              <w:rPr>
                <w:rFonts w:asciiTheme="minorHAnsi" w:hAnsiTheme="minorHAnsi"/>
                <w:sz w:val="22"/>
                <w:szCs w:val="22"/>
              </w:rPr>
              <w:t>6</w:t>
            </w:r>
            <w:r w:rsidRPr="00585FE8">
              <w:rPr>
                <w:rFonts w:asciiTheme="minorHAnsi" w:hAnsiTheme="minorHAnsi"/>
                <w:sz w:val="22"/>
                <w:szCs w:val="22"/>
              </w:rPr>
              <w:t>.1</w:t>
            </w:r>
            <w:r w:rsidR="007570B9">
              <w:rPr>
                <w:rFonts w:asciiTheme="minorHAnsi" w:hAnsiTheme="minorHAnsi"/>
                <w:sz w:val="22"/>
                <w:szCs w:val="22"/>
              </w:rPr>
              <w:t>1</w:t>
            </w:r>
            <w:r w:rsidRPr="00585FE8">
              <w:rPr>
                <w:rFonts w:asciiTheme="minorHAnsi" w:hAnsiTheme="minorHAnsi"/>
                <w:sz w:val="22"/>
                <w:szCs w:val="22"/>
              </w:rPr>
              <w:t>.</w:t>
            </w:r>
          </w:p>
        </w:tc>
        <w:tc>
          <w:tcPr>
            <w:tcW w:w="8252" w:type="dxa"/>
          </w:tcPr>
          <w:p w14:paraId="75D98FE4" w14:textId="77777777" w:rsidR="00585FE8" w:rsidRDefault="00585FE8" w:rsidP="00585FE8">
            <w:pPr>
              <w:jc w:val="both"/>
              <w:rPr>
                <w:rFonts w:asciiTheme="minorHAnsi" w:hAnsiTheme="minorHAnsi"/>
                <w:sz w:val="22"/>
                <w:szCs w:val="22"/>
              </w:rPr>
            </w:pPr>
            <w:r w:rsidRPr="00585FE8">
              <w:rPr>
                <w:rFonts w:asciiTheme="minorHAnsi" w:hAnsiTheme="minorHAnsi"/>
                <w:sz w:val="22"/>
                <w:szCs w:val="22"/>
              </w:rPr>
              <w:t>Provedení ovládacích prvků ovládaných cestujícími</w:t>
            </w:r>
          </w:p>
        </w:tc>
      </w:tr>
      <w:tr w:rsidR="00585FE8" w:rsidRPr="00C62997" w14:paraId="7970BD8A" w14:textId="77777777" w:rsidTr="00585FE8">
        <w:tc>
          <w:tcPr>
            <w:tcW w:w="9778" w:type="dxa"/>
            <w:gridSpan w:val="2"/>
          </w:tcPr>
          <w:p w14:paraId="51E5D6DD" w14:textId="77777777" w:rsidR="00585FE8" w:rsidRPr="00C62997" w:rsidRDefault="00585FE8" w:rsidP="00EF7466">
            <w:pPr>
              <w:jc w:val="both"/>
              <w:rPr>
                <w:rFonts w:ascii="Calibri" w:hAnsi="Calibri"/>
                <w:color w:val="000000"/>
                <w:sz w:val="22"/>
                <w:szCs w:val="22"/>
              </w:rPr>
            </w:pPr>
            <w:r w:rsidRPr="00585FE8">
              <w:rPr>
                <w:rFonts w:ascii="Calibri" w:hAnsi="Calibri"/>
                <w:color w:val="000000"/>
                <w:sz w:val="22"/>
                <w:szCs w:val="22"/>
              </w:rPr>
              <w:t>Na ovládacích prvcích ovládaných cestujícími u</w:t>
            </w:r>
            <w:r w:rsidR="00DF2CCC">
              <w:rPr>
                <w:rFonts w:ascii="Calibri" w:hAnsi="Calibri"/>
                <w:color w:val="000000"/>
                <w:sz w:val="22"/>
                <w:szCs w:val="22"/>
              </w:rPr>
              <w:t xml:space="preserve">místit piktogramy </w:t>
            </w:r>
            <w:r w:rsidR="00EF7466">
              <w:rPr>
                <w:rFonts w:ascii="Calibri" w:hAnsi="Calibri"/>
                <w:color w:val="000000"/>
                <w:sz w:val="22"/>
                <w:szCs w:val="22"/>
              </w:rPr>
              <w:t xml:space="preserve">v provedení </w:t>
            </w:r>
            <w:r w:rsidRPr="00585FE8">
              <w:rPr>
                <w:rFonts w:ascii="Calibri" w:hAnsi="Calibri"/>
                <w:color w:val="000000"/>
                <w:sz w:val="22"/>
                <w:szCs w:val="22"/>
              </w:rPr>
              <w:t>s vystupujícím reliéfem.</w:t>
            </w:r>
          </w:p>
        </w:tc>
      </w:tr>
      <w:tr w:rsidR="00585FE8" w14:paraId="268FAE3F" w14:textId="77777777" w:rsidTr="00585FE8">
        <w:tc>
          <w:tcPr>
            <w:tcW w:w="1526" w:type="dxa"/>
          </w:tcPr>
          <w:p w14:paraId="75244E7E" w14:textId="77777777" w:rsidR="00585FE8" w:rsidRDefault="00585FE8"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0CE41F41" w14:textId="77777777" w:rsidR="00585FE8" w:rsidRDefault="00585FE8" w:rsidP="00585FE8">
            <w:pPr>
              <w:jc w:val="both"/>
              <w:rPr>
                <w:rFonts w:asciiTheme="minorHAnsi" w:hAnsiTheme="minorHAnsi"/>
                <w:sz w:val="22"/>
                <w:szCs w:val="22"/>
              </w:rPr>
            </w:pPr>
            <w:r>
              <w:rPr>
                <w:rFonts w:asciiTheme="minorHAnsi" w:hAnsiTheme="minorHAnsi"/>
                <w:sz w:val="22"/>
                <w:szCs w:val="22"/>
              </w:rPr>
              <w:t>NE</w:t>
            </w:r>
          </w:p>
        </w:tc>
      </w:tr>
    </w:tbl>
    <w:p w14:paraId="711C721D" w14:textId="77777777" w:rsidR="00585FE8" w:rsidRDefault="00585FE8"/>
    <w:p w14:paraId="6EE2686B" w14:textId="77777777" w:rsidR="004062BB" w:rsidRDefault="004062BB"/>
    <w:tbl>
      <w:tblPr>
        <w:tblStyle w:val="Mkatabulky"/>
        <w:tblW w:w="0" w:type="auto"/>
        <w:tblLook w:val="04A0" w:firstRow="1" w:lastRow="0" w:firstColumn="1" w:lastColumn="0" w:noHBand="0" w:noVBand="1"/>
      </w:tblPr>
      <w:tblGrid>
        <w:gridCol w:w="1481"/>
        <w:gridCol w:w="7581"/>
      </w:tblGrid>
      <w:tr w:rsidR="00585FE8" w14:paraId="1E7CD7A4" w14:textId="77777777" w:rsidTr="00585FE8">
        <w:tc>
          <w:tcPr>
            <w:tcW w:w="1526" w:type="dxa"/>
          </w:tcPr>
          <w:p w14:paraId="6B52AA75" w14:textId="77777777" w:rsidR="00585FE8" w:rsidRDefault="00585FE8" w:rsidP="00321D7A">
            <w:pPr>
              <w:jc w:val="both"/>
              <w:rPr>
                <w:rFonts w:asciiTheme="minorHAnsi" w:hAnsiTheme="minorHAnsi"/>
                <w:sz w:val="22"/>
                <w:szCs w:val="22"/>
              </w:rPr>
            </w:pPr>
            <w:r w:rsidRPr="00585FE8">
              <w:rPr>
                <w:rFonts w:asciiTheme="minorHAnsi" w:hAnsiTheme="minorHAnsi"/>
                <w:sz w:val="22"/>
                <w:szCs w:val="22"/>
              </w:rPr>
              <w:lastRenderedPageBreak/>
              <w:t>2.</w:t>
            </w:r>
            <w:r w:rsidR="006611A6">
              <w:rPr>
                <w:rFonts w:asciiTheme="minorHAnsi" w:hAnsiTheme="minorHAnsi"/>
                <w:sz w:val="22"/>
                <w:szCs w:val="22"/>
              </w:rPr>
              <w:t>6</w:t>
            </w:r>
            <w:r w:rsidRPr="00585FE8">
              <w:rPr>
                <w:rFonts w:asciiTheme="minorHAnsi" w:hAnsiTheme="minorHAnsi"/>
                <w:sz w:val="22"/>
                <w:szCs w:val="22"/>
              </w:rPr>
              <w:t>.1</w:t>
            </w:r>
            <w:r w:rsidR="007570B9">
              <w:rPr>
                <w:rFonts w:asciiTheme="minorHAnsi" w:hAnsiTheme="minorHAnsi"/>
                <w:sz w:val="22"/>
                <w:szCs w:val="22"/>
              </w:rPr>
              <w:t>2</w:t>
            </w:r>
            <w:r w:rsidRPr="00585FE8">
              <w:rPr>
                <w:rFonts w:asciiTheme="minorHAnsi" w:hAnsiTheme="minorHAnsi"/>
                <w:sz w:val="22"/>
                <w:szCs w:val="22"/>
              </w:rPr>
              <w:t>.</w:t>
            </w:r>
          </w:p>
        </w:tc>
        <w:tc>
          <w:tcPr>
            <w:tcW w:w="8252" w:type="dxa"/>
          </w:tcPr>
          <w:p w14:paraId="5D62484F" w14:textId="77777777" w:rsidR="00585FE8" w:rsidRDefault="00585FE8" w:rsidP="00585FE8">
            <w:pPr>
              <w:jc w:val="both"/>
              <w:rPr>
                <w:rFonts w:asciiTheme="minorHAnsi" w:hAnsiTheme="minorHAnsi"/>
                <w:sz w:val="22"/>
                <w:szCs w:val="22"/>
              </w:rPr>
            </w:pPr>
            <w:r w:rsidRPr="00585FE8">
              <w:rPr>
                <w:rFonts w:asciiTheme="minorHAnsi" w:hAnsiTheme="minorHAnsi"/>
                <w:sz w:val="22"/>
                <w:szCs w:val="22"/>
              </w:rPr>
              <w:t>Vnitřní osvětlení vozu</w:t>
            </w:r>
          </w:p>
        </w:tc>
      </w:tr>
      <w:tr w:rsidR="00585FE8" w:rsidRPr="00C62997" w14:paraId="07617C8B" w14:textId="77777777" w:rsidTr="00585FE8">
        <w:tc>
          <w:tcPr>
            <w:tcW w:w="9778" w:type="dxa"/>
            <w:gridSpan w:val="2"/>
          </w:tcPr>
          <w:p w14:paraId="3669795C" w14:textId="3082DFD9" w:rsidR="00585FE8" w:rsidRPr="00C62997" w:rsidRDefault="00585FE8" w:rsidP="00175B00">
            <w:pPr>
              <w:jc w:val="both"/>
              <w:rPr>
                <w:rFonts w:ascii="Calibri" w:hAnsi="Calibri"/>
                <w:color w:val="000000"/>
                <w:sz w:val="22"/>
                <w:szCs w:val="22"/>
              </w:rPr>
            </w:pPr>
            <w:r w:rsidRPr="00585FE8">
              <w:rPr>
                <w:rFonts w:ascii="Calibri" w:hAnsi="Calibri"/>
                <w:color w:val="000000"/>
                <w:sz w:val="22"/>
                <w:szCs w:val="22"/>
              </w:rPr>
              <w:t xml:space="preserve">Vnitřní osvětlení </w:t>
            </w:r>
            <w:r w:rsidR="00175B00">
              <w:rPr>
                <w:rFonts w:ascii="Calibri" w:hAnsi="Calibri"/>
                <w:color w:val="000000"/>
                <w:sz w:val="22"/>
                <w:szCs w:val="22"/>
              </w:rPr>
              <w:t xml:space="preserve">nastavitelné ve dvou stupních </w:t>
            </w:r>
            <w:r w:rsidRPr="00585FE8">
              <w:rPr>
                <w:rFonts w:ascii="Calibri" w:hAnsi="Calibri"/>
                <w:color w:val="000000"/>
                <w:sz w:val="22"/>
                <w:szCs w:val="22"/>
              </w:rPr>
              <w:t>s možností samostatně vypínatelné první řady světel bezprostředně za kabinou řidiče</w:t>
            </w:r>
            <w:r w:rsidR="00B50878">
              <w:rPr>
                <w:rFonts w:ascii="Calibri" w:hAnsi="Calibri"/>
                <w:color w:val="000000"/>
                <w:sz w:val="22"/>
                <w:szCs w:val="22"/>
              </w:rPr>
              <w:t xml:space="preserve"> </w:t>
            </w:r>
            <w:r w:rsidR="00B50878" w:rsidRPr="0053698C">
              <w:rPr>
                <w:rFonts w:ascii="Calibri" w:hAnsi="Calibri"/>
                <w:color w:val="000000"/>
                <w:sz w:val="22"/>
                <w:szCs w:val="22"/>
              </w:rPr>
              <w:t>na levé i pravé straně a u</w:t>
            </w:r>
            <w:r w:rsidR="009224CD" w:rsidRPr="0053698C">
              <w:rPr>
                <w:rFonts w:ascii="Calibri" w:hAnsi="Calibri"/>
                <w:color w:val="000000"/>
                <w:sz w:val="22"/>
                <w:szCs w:val="22"/>
              </w:rPr>
              <w:t xml:space="preserve"> prvních</w:t>
            </w:r>
            <w:r w:rsidR="009224CD">
              <w:rPr>
                <w:rFonts w:ascii="Calibri" w:hAnsi="Calibri"/>
                <w:color w:val="000000"/>
                <w:sz w:val="22"/>
                <w:szCs w:val="22"/>
              </w:rPr>
              <w:t xml:space="preserve"> dveří možnost vypnutí zářivek s tím, že by se automaticky zapínaly při otevření dveří.</w:t>
            </w:r>
          </w:p>
        </w:tc>
      </w:tr>
      <w:tr w:rsidR="00585FE8" w14:paraId="18F6A1E3" w14:textId="77777777" w:rsidTr="00585FE8">
        <w:tc>
          <w:tcPr>
            <w:tcW w:w="1526" w:type="dxa"/>
          </w:tcPr>
          <w:p w14:paraId="41F383DD" w14:textId="77777777" w:rsidR="00585FE8" w:rsidRDefault="00585FE8"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361684EF" w14:textId="77777777" w:rsidR="00585FE8" w:rsidRDefault="00585FE8" w:rsidP="00585FE8">
            <w:pPr>
              <w:jc w:val="both"/>
              <w:rPr>
                <w:rFonts w:asciiTheme="minorHAnsi" w:hAnsiTheme="minorHAnsi"/>
                <w:sz w:val="22"/>
                <w:szCs w:val="22"/>
              </w:rPr>
            </w:pPr>
            <w:r>
              <w:rPr>
                <w:rFonts w:asciiTheme="minorHAnsi" w:hAnsiTheme="minorHAnsi"/>
                <w:sz w:val="22"/>
                <w:szCs w:val="22"/>
              </w:rPr>
              <w:t>NE</w:t>
            </w:r>
          </w:p>
        </w:tc>
      </w:tr>
    </w:tbl>
    <w:p w14:paraId="48AD4BDE" w14:textId="77777777" w:rsidR="00585FE8" w:rsidRDefault="00585FE8"/>
    <w:tbl>
      <w:tblPr>
        <w:tblStyle w:val="Mkatabulky"/>
        <w:tblW w:w="0" w:type="auto"/>
        <w:tblLook w:val="04A0" w:firstRow="1" w:lastRow="0" w:firstColumn="1" w:lastColumn="0" w:noHBand="0" w:noVBand="1"/>
      </w:tblPr>
      <w:tblGrid>
        <w:gridCol w:w="1480"/>
        <w:gridCol w:w="7582"/>
      </w:tblGrid>
      <w:tr w:rsidR="00585FE8" w14:paraId="72C66A5A" w14:textId="77777777" w:rsidTr="00585FE8">
        <w:tc>
          <w:tcPr>
            <w:tcW w:w="1526" w:type="dxa"/>
          </w:tcPr>
          <w:p w14:paraId="3B446BA6" w14:textId="77777777" w:rsidR="00585FE8" w:rsidRDefault="00585FE8" w:rsidP="00321D7A">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.1</w:t>
            </w:r>
            <w:r w:rsidR="007570B9">
              <w:rPr>
                <w:rFonts w:asciiTheme="minorHAnsi" w:hAnsiTheme="minorHAnsi"/>
                <w:sz w:val="22"/>
                <w:szCs w:val="22"/>
              </w:rPr>
              <w:t>3</w:t>
            </w:r>
            <w:r w:rsidRPr="00585FE8">
              <w:rPr>
                <w:rFonts w:asciiTheme="minorHAnsi" w:hAnsiTheme="minorHAnsi"/>
                <w:sz w:val="22"/>
                <w:szCs w:val="22"/>
              </w:rPr>
              <w:t>.</w:t>
            </w:r>
          </w:p>
        </w:tc>
        <w:tc>
          <w:tcPr>
            <w:tcW w:w="8252" w:type="dxa"/>
          </w:tcPr>
          <w:p w14:paraId="4AE29DA4" w14:textId="77777777" w:rsidR="00585FE8" w:rsidRDefault="00585FE8" w:rsidP="00585FE8">
            <w:pPr>
              <w:jc w:val="both"/>
              <w:rPr>
                <w:rFonts w:asciiTheme="minorHAnsi" w:hAnsiTheme="minorHAnsi"/>
                <w:sz w:val="22"/>
                <w:szCs w:val="22"/>
              </w:rPr>
            </w:pPr>
            <w:r w:rsidRPr="00585FE8">
              <w:rPr>
                <w:rFonts w:asciiTheme="minorHAnsi" w:hAnsiTheme="minorHAnsi"/>
                <w:sz w:val="22"/>
                <w:szCs w:val="22"/>
              </w:rPr>
              <w:t>Klimatizace a ventilace salonu</w:t>
            </w:r>
          </w:p>
        </w:tc>
      </w:tr>
      <w:tr w:rsidR="00585FE8" w:rsidRPr="00C62997" w14:paraId="2BC692EB" w14:textId="77777777" w:rsidTr="00585FE8">
        <w:tc>
          <w:tcPr>
            <w:tcW w:w="9778" w:type="dxa"/>
            <w:gridSpan w:val="2"/>
          </w:tcPr>
          <w:p w14:paraId="40EAED5D" w14:textId="7ECCB725" w:rsidR="00EF7466" w:rsidRDefault="00585FE8" w:rsidP="00EF7466">
            <w:pPr>
              <w:jc w:val="both"/>
              <w:rPr>
                <w:rFonts w:ascii="Calibri" w:hAnsi="Calibri"/>
                <w:color w:val="000000"/>
                <w:sz w:val="22"/>
                <w:szCs w:val="22"/>
              </w:rPr>
            </w:pPr>
            <w:r w:rsidRPr="00585FE8">
              <w:rPr>
                <w:rFonts w:ascii="Calibri" w:hAnsi="Calibri"/>
                <w:color w:val="000000"/>
                <w:sz w:val="22"/>
                <w:szCs w:val="22"/>
              </w:rPr>
              <w:t>Klimatizace a ventilace prostoru pro cestující. Vozidlo vybavit plnohod</w:t>
            </w:r>
            <w:r w:rsidR="00EE6C51">
              <w:rPr>
                <w:rFonts w:ascii="Calibri" w:hAnsi="Calibri"/>
                <w:color w:val="000000"/>
                <w:sz w:val="22"/>
                <w:szCs w:val="22"/>
              </w:rPr>
              <w:t xml:space="preserve">notnou automatickou klimatizací </w:t>
            </w:r>
            <w:r w:rsidR="00EE6C51" w:rsidRPr="00BB55C2">
              <w:rPr>
                <w:rFonts w:ascii="Calibri" w:hAnsi="Calibri"/>
                <w:color w:val="000000"/>
                <w:sz w:val="22"/>
                <w:szCs w:val="22"/>
              </w:rPr>
              <w:t xml:space="preserve">s topením HVAC </w:t>
            </w:r>
            <w:r w:rsidRPr="00BB55C2">
              <w:rPr>
                <w:rFonts w:ascii="Calibri" w:hAnsi="Calibri"/>
                <w:color w:val="000000"/>
                <w:sz w:val="22"/>
                <w:szCs w:val="22"/>
              </w:rPr>
              <w:t>celého salonu pro cestující ovládanou z kabiny řidiče, nezávisle na ovládání klimatizace kabiny řidi</w:t>
            </w:r>
            <w:r w:rsidR="00D52DB6" w:rsidRPr="00BB55C2">
              <w:rPr>
                <w:rFonts w:ascii="Calibri" w:hAnsi="Calibri"/>
                <w:color w:val="000000"/>
                <w:sz w:val="22"/>
                <w:szCs w:val="22"/>
              </w:rPr>
              <w:t>če.</w:t>
            </w:r>
            <w:r w:rsidR="009224CD">
              <w:rPr>
                <w:rFonts w:ascii="Calibri" w:hAnsi="Calibri"/>
                <w:color w:val="000000"/>
                <w:sz w:val="22"/>
                <w:szCs w:val="22"/>
              </w:rPr>
              <w:t xml:space="preserve"> Ochlazování prostoru pro cestující bude podle teplotní křivky schválené zadavatelem.</w:t>
            </w:r>
            <w:r w:rsidR="00D52DB6" w:rsidRPr="00BB55C2">
              <w:rPr>
                <w:rFonts w:ascii="Calibri" w:hAnsi="Calibri"/>
                <w:color w:val="000000"/>
                <w:sz w:val="22"/>
                <w:szCs w:val="22"/>
              </w:rPr>
              <w:t xml:space="preserve"> </w:t>
            </w:r>
            <w:r w:rsidR="009224CD">
              <w:rPr>
                <w:rFonts w:ascii="Calibri" w:hAnsi="Calibri"/>
                <w:color w:val="000000"/>
                <w:sz w:val="22"/>
                <w:szCs w:val="22"/>
              </w:rPr>
              <w:t>Nastavení teplotní křivky b</w:t>
            </w:r>
            <w:r w:rsidR="00812050">
              <w:rPr>
                <w:rFonts w:ascii="Calibri" w:hAnsi="Calibri"/>
                <w:color w:val="000000"/>
                <w:sz w:val="22"/>
                <w:szCs w:val="22"/>
              </w:rPr>
              <w:t>u</w:t>
            </w:r>
            <w:r w:rsidR="009224CD">
              <w:rPr>
                <w:rFonts w:ascii="Calibri" w:hAnsi="Calibri"/>
                <w:color w:val="000000"/>
                <w:sz w:val="22"/>
                <w:szCs w:val="22"/>
              </w:rPr>
              <w:t>d</w:t>
            </w:r>
            <w:r w:rsidR="00812050">
              <w:rPr>
                <w:rFonts w:ascii="Calibri" w:hAnsi="Calibri"/>
                <w:color w:val="000000"/>
                <w:sz w:val="22"/>
                <w:szCs w:val="22"/>
              </w:rPr>
              <w:t>e</w:t>
            </w:r>
            <w:r w:rsidR="009224CD">
              <w:rPr>
                <w:rFonts w:ascii="Calibri" w:hAnsi="Calibri"/>
                <w:color w:val="000000"/>
                <w:sz w:val="22"/>
                <w:szCs w:val="22"/>
              </w:rPr>
              <w:t xml:space="preserve"> možné </w:t>
            </w:r>
            <w:r w:rsidR="00D52DB6" w:rsidRPr="00BB55C2">
              <w:rPr>
                <w:rFonts w:ascii="Calibri" w:hAnsi="Calibri"/>
                <w:color w:val="000000"/>
                <w:sz w:val="22"/>
                <w:szCs w:val="22"/>
              </w:rPr>
              <w:t xml:space="preserve"> parametrick</w:t>
            </w:r>
            <w:r w:rsidR="009224CD">
              <w:rPr>
                <w:rFonts w:ascii="Calibri" w:hAnsi="Calibri"/>
                <w:color w:val="000000"/>
                <w:sz w:val="22"/>
                <w:szCs w:val="22"/>
              </w:rPr>
              <w:t>ým</w:t>
            </w:r>
            <w:r w:rsidR="00D52DB6" w:rsidRPr="00BB55C2">
              <w:rPr>
                <w:rFonts w:ascii="Calibri" w:hAnsi="Calibri"/>
                <w:color w:val="000000"/>
                <w:sz w:val="22"/>
                <w:szCs w:val="22"/>
              </w:rPr>
              <w:t xml:space="preserve"> nastavení</w:t>
            </w:r>
            <w:r w:rsidR="009224CD">
              <w:rPr>
                <w:rFonts w:ascii="Calibri" w:hAnsi="Calibri"/>
                <w:color w:val="000000"/>
                <w:sz w:val="22"/>
                <w:szCs w:val="22"/>
              </w:rPr>
              <w:t>m</w:t>
            </w:r>
            <w:r w:rsidR="00D52DB6" w:rsidRPr="00BB55C2">
              <w:rPr>
                <w:rFonts w:ascii="Calibri" w:hAnsi="Calibri"/>
                <w:color w:val="000000"/>
                <w:sz w:val="22"/>
                <w:szCs w:val="22"/>
              </w:rPr>
              <w:t xml:space="preserve"> rozmezí automatické regulace teploty </w:t>
            </w:r>
            <w:r w:rsidR="00DA2351" w:rsidRPr="00BB55C2">
              <w:rPr>
                <w:rFonts w:ascii="Calibri" w:hAnsi="Calibri"/>
                <w:color w:val="000000"/>
                <w:sz w:val="22"/>
                <w:szCs w:val="22"/>
              </w:rPr>
              <w:t xml:space="preserve">na výsledný </w:t>
            </w:r>
            <w:r w:rsidR="00D52DB6" w:rsidRPr="00BB55C2">
              <w:rPr>
                <w:rFonts w:ascii="Calibri" w:hAnsi="Calibri"/>
                <w:color w:val="000000"/>
                <w:sz w:val="22"/>
                <w:szCs w:val="22"/>
              </w:rPr>
              <w:t xml:space="preserve">rozdíl </w:t>
            </w:r>
            <w:r w:rsidRPr="00BB55C2">
              <w:rPr>
                <w:rFonts w:ascii="Calibri" w:hAnsi="Calibri"/>
                <w:color w:val="000000"/>
                <w:sz w:val="22"/>
                <w:szCs w:val="22"/>
              </w:rPr>
              <w:t xml:space="preserve">teploty v </w:t>
            </w:r>
            <w:r w:rsidR="00DC5DE8">
              <w:rPr>
                <w:rFonts w:ascii="Calibri" w:hAnsi="Calibri"/>
                <w:color w:val="000000"/>
                <w:sz w:val="22"/>
                <w:szCs w:val="22"/>
              </w:rPr>
              <w:t>klimatizovaném</w:t>
            </w:r>
            <w:r w:rsidR="00DC5DE8" w:rsidRPr="00BB55C2">
              <w:rPr>
                <w:rFonts w:ascii="Calibri" w:hAnsi="Calibri"/>
                <w:color w:val="000000"/>
                <w:sz w:val="22"/>
                <w:szCs w:val="22"/>
              </w:rPr>
              <w:t xml:space="preserve"> </w:t>
            </w:r>
            <w:r w:rsidRPr="00BB55C2">
              <w:rPr>
                <w:rFonts w:ascii="Calibri" w:hAnsi="Calibri"/>
                <w:color w:val="000000"/>
                <w:sz w:val="22"/>
                <w:szCs w:val="22"/>
              </w:rPr>
              <w:t>salonu oproti vnějš</w:t>
            </w:r>
            <w:r w:rsidR="00DF2CCC" w:rsidRPr="00BB55C2">
              <w:rPr>
                <w:rFonts w:ascii="Calibri" w:hAnsi="Calibri"/>
                <w:color w:val="000000"/>
                <w:sz w:val="22"/>
                <w:szCs w:val="22"/>
              </w:rPr>
              <w:t>ímu prostředí</w:t>
            </w:r>
            <w:r w:rsidRPr="00585FE8">
              <w:rPr>
                <w:rFonts w:ascii="Calibri" w:hAnsi="Calibri"/>
                <w:color w:val="000000"/>
                <w:sz w:val="22"/>
                <w:szCs w:val="22"/>
              </w:rPr>
              <w:t>. Nastavení parametrů c</w:t>
            </w:r>
            <w:r w:rsidR="00DF2CCC">
              <w:rPr>
                <w:rFonts w:ascii="Calibri" w:hAnsi="Calibri"/>
                <w:color w:val="000000"/>
                <w:sz w:val="22"/>
                <w:szCs w:val="22"/>
              </w:rPr>
              <w:t xml:space="preserve">hladicího výkonu musí být možné v </w:t>
            </w:r>
            <w:r w:rsidRPr="00585FE8">
              <w:rPr>
                <w:rFonts w:ascii="Calibri" w:hAnsi="Calibri"/>
                <w:color w:val="000000"/>
                <w:sz w:val="22"/>
                <w:szCs w:val="22"/>
              </w:rPr>
              <w:t xml:space="preserve">rámci servisního zázemí zadavatele. </w:t>
            </w:r>
            <w:r w:rsidR="00063FCB">
              <w:rPr>
                <w:rFonts w:ascii="Calibri" w:hAnsi="Calibri"/>
                <w:color w:val="000000"/>
                <w:sz w:val="22"/>
                <w:szCs w:val="22"/>
              </w:rPr>
              <w:t xml:space="preserve">Klimatizace bude umožňovat spuštění pouze ventilace bez ochlazování. </w:t>
            </w:r>
          </w:p>
          <w:p w14:paraId="0FA0ED91" w14:textId="024FB343" w:rsidR="00585FE8" w:rsidRPr="00C62997" w:rsidRDefault="00585FE8" w:rsidP="00EF7466">
            <w:pPr>
              <w:jc w:val="both"/>
              <w:rPr>
                <w:rFonts w:ascii="Calibri" w:hAnsi="Calibri"/>
                <w:color w:val="000000"/>
                <w:sz w:val="22"/>
                <w:szCs w:val="22"/>
              </w:rPr>
            </w:pPr>
            <w:r w:rsidRPr="00585FE8">
              <w:rPr>
                <w:rFonts w:ascii="Calibri" w:hAnsi="Calibri"/>
                <w:color w:val="000000"/>
                <w:sz w:val="22"/>
                <w:szCs w:val="22"/>
              </w:rPr>
              <w:t>Klimatizace a venti</w:t>
            </w:r>
            <w:r w:rsidR="00DF2CCC">
              <w:rPr>
                <w:rFonts w:ascii="Calibri" w:hAnsi="Calibri"/>
                <w:color w:val="000000"/>
                <w:sz w:val="22"/>
                <w:szCs w:val="22"/>
              </w:rPr>
              <w:t>l</w:t>
            </w:r>
            <w:r w:rsidR="00EF7466">
              <w:rPr>
                <w:rFonts w:ascii="Calibri" w:hAnsi="Calibri"/>
                <w:color w:val="000000"/>
                <w:sz w:val="22"/>
                <w:szCs w:val="22"/>
              </w:rPr>
              <w:t xml:space="preserve">ace musí být dostatečně účinná </w:t>
            </w:r>
            <w:r w:rsidRPr="00585FE8">
              <w:rPr>
                <w:rFonts w:ascii="Calibri" w:hAnsi="Calibri"/>
                <w:color w:val="000000"/>
                <w:sz w:val="22"/>
                <w:szCs w:val="22"/>
              </w:rPr>
              <w:t>pro klimatické podmínky na území</w:t>
            </w:r>
            <w:r w:rsidR="00175B00">
              <w:rPr>
                <w:rFonts w:ascii="Calibri" w:hAnsi="Calibri"/>
                <w:color w:val="000000"/>
                <w:sz w:val="22"/>
                <w:szCs w:val="22"/>
              </w:rPr>
              <w:t xml:space="preserve"> Brna</w:t>
            </w:r>
            <w:r w:rsidRPr="00585FE8">
              <w:rPr>
                <w:rFonts w:ascii="Calibri" w:hAnsi="Calibri"/>
                <w:color w:val="000000"/>
                <w:sz w:val="22"/>
                <w:szCs w:val="22"/>
              </w:rPr>
              <w:t xml:space="preserve"> a běžné obsazení vozid</w:t>
            </w:r>
            <w:r w:rsidR="00DF2CCC">
              <w:rPr>
                <w:rFonts w:ascii="Calibri" w:hAnsi="Calibri"/>
                <w:color w:val="000000"/>
                <w:sz w:val="22"/>
                <w:szCs w:val="22"/>
              </w:rPr>
              <w:t>l</w:t>
            </w:r>
            <w:r w:rsidR="00EF7466">
              <w:rPr>
                <w:rFonts w:ascii="Calibri" w:hAnsi="Calibri"/>
                <w:color w:val="000000"/>
                <w:sz w:val="22"/>
                <w:szCs w:val="22"/>
              </w:rPr>
              <w:t xml:space="preserve">a, tj. plně obsazených sedadel </w:t>
            </w:r>
            <w:r w:rsidRPr="00585FE8">
              <w:rPr>
                <w:rFonts w:ascii="Calibri" w:hAnsi="Calibri"/>
                <w:color w:val="000000"/>
                <w:sz w:val="22"/>
                <w:szCs w:val="22"/>
              </w:rPr>
              <w:t>a 2 os/m2.</w:t>
            </w:r>
            <w:r w:rsidR="00EF7466">
              <w:rPr>
                <w:rFonts w:ascii="Calibri" w:hAnsi="Calibri"/>
                <w:color w:val="000000"/>
                <w:sz w:val="22"/>
                <w:szCs w:val="22"/>
              </w:rPr>
              <w:t xml:space="preserve"> Musí zabezpečit ochlazení interiéru vozidla o min 6 stupňů proti venkovní teplotě.</w:t>
            </w:r>
            <w:r w:rsidR="009224CD">
              <w:rPr>
                <w:rFonts w:ascii="Calibri" w:hAnsi="Calibri"/>
                <w:color w:val="000000"/>
                <w:sz w:val="22"/>
                <w:szCs w:val="22"/>
              </w:rPr>
              <w:t xml:space="preserve"> </w:t>
            </w:r>
            <w:r w:rsidR="00B07839" w:rsidRPr="00E95CC4">
              <w:rPr>
                <w:rFonts w:ascii="Calibri" w:hAnsi="Calibri"/>
                <w:color w:val="000000"/>
                <w:sz w:val="22"/>
                <w:szCs w:val="22"/>
              </w:rPr>
              <w:t>Klimatizace bude umožňovat nastavení zvýšeného množství přisávaného vzduchu.</w:t>
            </w:r>
          </w:p>
        </w:tc>
      </w:tr>
      <w:tr w:rsidR="00585FE8" w14:paraId="0996875A" w14:textId="77777777" w:rsidTr="00585FE8">
        <w:tc>
          <w:tcPr>
            <w:tcW w:w="1526" w:type="dxa"/>
          </w:tcPr>
          <w:p w14:paraId="7BFF0088" w14:textId="77777777" w:rsidR="00585FE8" w:rsidRDefault="00585FE8" w:rsidP="00585FE8">
            <w:pPr>
              <w:jc w:val="both"/>
              <w:rPr>
                <w:rFonts w:asciiTheme="minorHAnsi" w:hAnsiTheme="minorHAnsi"/>
                <w:sz w:val="22"/>
                <w:szCs w:val="22"/>
              </w:rPr>
            </w:pPr>
            <w:r>
              <w:rPr>
                <w:rFonts w:asciiTheme="minorHAnsi" w:hAnsiTheme="minorHAnsi"/>
                <w:sz w:val="22"/>
                <w:szCs w:val="22"/>
              </w:rPr>
              <w:t>Odpověď</w:t>
            </w:r>
          </w:p>
        </w:tc>
        <w:tc>
          <w:tcPr>
            <w:tcW w:w="8252" w:type="dxa"/>
          </w:tcPr>
          <w:p w14:paraId="00C46655" w14:textId="77777777" w:rsidR="00585FE8" w:rsidRDefault="00680B71" w:rsidP="00585FE8">
            <w:pPr>
              <w:jc w:val="both"/>
              <w:rPr>
                <w:rFonts w:asciiTheme="minorHAnsi" w:hAnsiTheme="minorHAnsi"/>
                <w:sz w:val="22"/>
                <w:szCs w:val="22"/>
              </w:rPr>
            </w:pPr>
            <w:r>
              <w:rPr>
                <w:rFonts w:asciiTheme="minorHAnsi" w:hAnsiTheme="minorHAnsi"/>
                <w:sz w:val="22"/>
                <w:szCs w:val="22"/>
              </w:rPr>
              <w:t>NE</w:t>
            </w:r>
          </w:p>
        </w:tc>
      </w:tr>
    </w:tbl>
    <w:p w14:paraId="6ED32B36" w14:textId="77777777" w:rsidR="00585FE8" w:rsidRDefault="00585FE8"/>
    <w:tbl>
      <w:tblPr>
        <w:tblStyle w:val="Mkatabulky"/>
        <w:tblW w:w="0" w:type="auto"/>
        <w:tblLook w:val="04A0" w:firstRow="1" w:lastRow="0" w:firstColumn="1" w:lastColumn="0" w:noHBand="0" w:noVBand="1"/>
      </w:tblPr>
      <w:tblGrid>
        <w:gridCol w:w="1480"/>
        <w:gridCol w:w="7582"/>
      </w:tblGrid>
      <w:tr w:rsidR="00DF2CCC" w14:paraId="3C89D64B" w14:textId="77777777" w:rsidTr="00352524">
        <w:tc>
          <w:tcPr>
            <w:tcW w:w="1526" w:type="dxa"/>
          </w:tcPr>
          <w:p w14:paraId="362D9FB4" w14:textId="77777777" w:rsidR="00DF2CCC" w:rsidRPr="00EE786F" w:rsidRDefault="006611A6" w:rsidP="00321D7A">
            <w:pPr>
              <w:jc w:val="both"/>
              <w:rPr>
                <w:rFonts w:asciiTheme="minorHAnsi" w:hAnsiTheme="minorHAnsi"/>
                <w:sz w:val="22"/>
                <w:szCs w:val="22"/>
              </w:rPr>
            </w:pPr>
            <w:r>
              <w:rPr>
                <w:rFonts w:asciiTheme="minorHAnsi" w:hAnsiTheme="minorHAnsi"/>
                <w:sz w:val="22"/>
                <w:szCs w:val="22"/>
              </w:rPr>
              <w:t>2.6</w:t>
            </w:r>
            <w:r w:rsidR="00DF2CCC" w:rsidRPr="00EE786F">
              <w:rPr>
                <w:rFonts w:asciiTheme="minorHAnsi" w:hAnsiTheme="minorHAnsi"/>
                <w:sz w:val="22"/>
                <w:szCs w:val="22"/>
              </w:rPr>
              <w:t>.1</w:t>
            </w:r>
            <w:r w:rsidR="007570B9">
              <w:rPr>
                <w:rFonts w:asciiTheme="minorHAnsi" w:hAnsiTheme="minorHAnsi"/>
                <w:sz w:val="22"/>
                <w:szCs w:val="22"/>
              </w:rPr>
              <w:t>4</w:t>
            </w:r>
            <w:r w:rsidR="00DF2CCC" w:rsidRPr="00EE786F">
              <w:rPr>
                <w:rFonts w:asciiTheme="minorHAnsi" w:hAnsiTheme="minorHAnsi"/>
                <w:sz w:val="22"/>
                <w:szCs w:val="22"/>
              </w:rPr>
              <w:t>.</w:t>
            </w:r>
          </w:p>
        </w:tc>
        <w:tc>
          <w:tcPr>
            <w:tcW w:w="8252" w:type="dxa"/>
          </w:tcPr>
          <w:p w14:paraId="0F549FF9" w14:textId="77777777" w:rsidR="00DF2CCC" w:rsidRPr="00EE786F" w:rsidRDefault="0083150D" w:rsidP="00352524">
            <w:pPr>
              <w:jc w:val="both"/>
              <w:rPr>
                <w:rFonts w:asciiTheme="minorHAnsi" w:hAnsiTheme="minorHAnsi"/>
                <w:sz w:val="22"/>
                <w:szCs w:val="22"/>
              </w:rPr>
            </w:pPr>
            <w:r>
              <w:rPr>
                <w:rFonts w:asciiTheme="minorHAnsi" w:hAnsiTheme="minorHAnsi"/>
                <w:sz w:val="22"/>
                <w:szCs w:val="22"/>
              </w:rPr>
              <w:t>Vytápění salonu cestujících</w:t>
            </w:r>
            <w:r w:rsidR="00EE786F">
              <w:rPr>
                <w:rFonts w:asciiTheme="minorHAnsi" w:hAnsiTheme="minorHAnsi"/>
                <w:sz w:val="22"/>
                <w:szCs w:val="22"/>
              </w:rPr>
              <w:t xml:space="preserve"> </w:t>
            </w:r>
          </w:p>
        </w:tc>
      </w:tr>
      <w:tr w:rsidR="00DF2CCC" w:rsidRPr="00C62997" w14:paraId="77620FD5" w14:textId="77777777" w:rsidTr="00352524">
        <w:tc>
          <w:tcPr>
            <w:tcW w:w="9778" w:type="dxa"/>
            <w:gridSpan w:val="2"/>
          </w:tcPr>
          <w:p w14:paraId="0EEED5FD" w14:textId="77777777" w:rsidR="00DF2CCC" w:rsidRPr="004E56F5" w:rsidRDefault="0083150D" w:rsidP="00693AD6">
            <w:pPr>
              <w:jc w:val="both"/>
              <w:rPr>
                <w:rFonts w:asciiTheme="minorHAnsi" w:hAnsiTheme="minorHAnsi"/>
                <w:sz w:val="22"/>
                <w:szCs w:val="22"/>
              </w:rPr>
            </w:pPr>
            <w:r w:rsidRPr="004E56F5">
              <w:rPr>
                <w:rFonts w:asciiTheme="minorHAnsi" w:hAnsiTheme="minorHAnsi"/>
                <w:sz w:val="22"/>
                <w:szCs w:val="22"/>
              </w:rPr>
              <w:t xml:space="preserve">Vytápění prostoru pro cestující teplovzdušnými topidly, rovnoměrně rozmístěnými v interiéru, </w:t>
            </w:r>
            <w:r w:rsidRPr="004E56F5">
              <w:rPr>
                <w:rFonts w:asciiTheme="minorHAnsi" w:hAnsiTheme="minorHAnsi"/>
                <w:sz w:val="22"/>
                <w:szCs w:val="22"/>
              </w:rPr>
              <w:br/>
              <w:t>o celkovém výkonu min. 24 kW s automatickou regulací teploty v interiéru dle uživatelsky nastavitelné teplotní křivky. Až 1/</w:t>
            </w:r>
            <w:r w:rsidR="00693AD6" w:rsidRPr="004E56F5">
              <w:rPr>
                <w:rFonts w:asciiTheme="minorHAnsi" w:hAnsiTheme="minorHAnsi"/>
                <w:sz w:val="22"/>
                <w:szCs w:val="22"/>
              </w:rPr>
              <w:t>2</w:t>
            </w:r>
            <w:r w:rsidRPr="004E56F5">
              <w:rPr>
                <w:rFonts w:asciiTheme="minorHAnsi" w:hAnsiTheme="minorHAnsi"/>
                <w:sz w:val="22"/>
                <w:szCs w:val="22"/>
              </w:rPr>
              <w:t xml:space="preserve"> celkového výkonu topení v salonu pro cestující  je přípustné řešit v provedení sálavého topení umístěného v bočnicích, v takovém případě je první stupeň sepnutí topení vyhrazen pro sepnutí sálavého topení.</w:t>
            </w:r>
          </w:p>
          <w:p w14:paraId="7B93FD1C" w14:textId="77777777" w:rsidR="00EE6C51" w:rsidRPr="00EE786F" w:rsidRDefault="00EE6C51" w:rsidP="00693AD6">
            <w:pPr>
              <w:jc w:val="both"/>
              <w:rPr>
                <w:rFonts w:ascii="Calibri" w:hAnsi="Calibri"/>
                <w:color w:val="000000"/>
                <w:sz w:val="22"/>
                <w:szCs w:val="22"/>
              </w:rPr>
            </w:pPr>
            <w:r w:rsidRPr="004E56F5">
              <w:rPr>
                <w:rFonts w:asciiTheme="minorHAnsi" w:hAnsiTheme="minorHAnsi"/>
                <w:sz w:val="22"/>
                <w:szCs w:val="22"/>
              </w:rPr>
              <w:t>K vytápění salónu je též možné použít klimatizaci umožňující přisávání čerstvého předehřátého vzduchu (klimatizace HVAC)</w:t>
            </w:r>
          </w:p>
        </w:tc>
      </w:tr>
      <w:tr w:rsidR="00DF2CCC" w14:paraId="52FBCF02" w14:textId="77777777" w:rsidTr="00352524">
        <w:tc>
          <w:tcPr>
            <w:tcW w:w="1526" w:type="dxa"/>
          </w:tcPr>
          <w:p w14:paraId="0806578B" w14:textId="77777777" w:rsidR="00DF2CCC" w:rsidRPr="00EE786F" w:rsidRDefault="00DF2CCC" w:rsidP="00352524">
            <w:pPr>
              <w:jc w:val="both"/>
              <w:rPr>
                <w:rFonts w:asciiTheme="minorHAnsi" w:hAnsiTheme="minorHAnsi"/>
                <w:sz w:val="22"/>
                <w:szCs w:val="22"/>
              </w:rPr>
            </w:pPr>
            <w:r w:rsidRPr="00EE786F">
              <w:rPr>
                <w:rFonts w:asciiTheme="minorHAnsi" w:hAnsiTheme="minorHAnsi"/>
                <w:sz w:val="22"/>
                <w:szCs w:val="22"/>
              </w:rPr>
              <w:t>Odpověď</w:t>
            </w:r>
          </w:p>
        </w:tc>
        <w:tc>
          <w:tcPr>
            <w:tcW w:w="8252" w:type="dxa"/>
          </w:tcPr>
          <w:p w14:paraId="76591808" w14:textId="77777777" w:rsidR="00DF2CCC" w:rsidRPr="00EE786F" w:rsidRDefault="00DF2CCC" w:rsidP="00352524">
            <w:pPr>
              <w:jc w:val="both"/>
              <w:rPr>
                <w:rFonts w:asciiTheme="minorHAnsi" w:hAnsiTheme="minorHAnsi"/>
                <w:sz w:val="22"/>
                <w:szCs w:val="22"/>
              </w:rPr>
            </w:pPr>
            <w:r w:rsidRPr="00EE786F">
              <w:rPr>
                <w:rFonts w:asciiTheme="minorHAnsi" w:hAnsiTheme="minorHAnsi"/>
                <w:sz w:val="22"/>
                <w:szCs w:val="22"/>
              </w:rPr>
              <w:t>NE</w:t>
            </w:r>
          </w:p>
        </w:tc>
      </w:tr>
    </w:tbl>
    <w:p w14:paraId="21417358" w14:textId="77777777" w:rsidR="00693AD6" w:rsidRDefault="00693AD6" w:rsidP="00693AD6"/>
    <w:tbl>
      <w:tblPr>
        <w:tblStyle w:val="Mkatabulky"/>
        <w:tblW w:w="0" w:type="auto"/>
        <w:tblLook w:val="04A0" w:firstRow="1" w:lastRow="0" w:firstColumn="1" w:lastColumn="0" w:noHBand="0" w:noVBand="1"/>
      </w:tblPr>
      <w:tblGrid>
        <w:gridCol w:w="1461"/>
        <w:gridCol w:w="7601"/>
      </w:tblGrid>
      <w:tr w:rsidR="00693AD6" w14:paraId="177C0930" w14:textId="77777777" w:rsidTr="00AF799F">
        <w:tc>
          <w:tcPr>
            <w:tcW w:w="1526" w:type="dxa"/>
          </w:tcPr>
          <w:p w14:paraId="66F2B4DC" w14:textId="77777777" w:rsidR="00693AD6" w:rsidRDefault="00693AD6" w:rsidP="00321D7A">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6</w:t>
            </w:r>
            <w:r>
              <w:rPr>
                <w:rFonts w:asciiTheme="minorHAnsi" w:hAnsiTheme="minorHAnsi"/>
                <w:sz w:val="22"/>
                <w:szCs w:val="22"/>
              </w:rPr>
              <w:t>.1</w:t>
            </w:r>
            <w:r w:rsidR="007570B9">
              <w:rPr>
                <w:rFonts w:asciiTheme="minorHAnsi" w:hAnsiTheme="minorHAnsi"/>
                <w:sz w:val="22"/>
                <w:szCs w:val="22"/>
              </w:rPr>
              <w:t>5</w:t>
            </w:r>
            <w:r w:rsidRPr="00585FE8">
              <w:rPr>
                <w:rFonts w:asciiTheme="minorHAnsi" w:hAnsiTheme="minorHAnsi"/>
                <w:sz w:val="22"/>
                <w:szCs w:val="22"/>
              </w:rPr>
              <w:t>.</w:t>
            </w:r>
          </w:p>
        </w:tc>
        <w:tc>
          <w:tcPr>
            <w:tcW w:w="8252" w:type="dxa"/>
          </w:tcPr>
          <w:p w14:paraId="0811371D" w14:textId="48792904" w:rsidR="00693AD6" w:rsidRDefault="00693AD6" w:rsidP="00AF799F">
            <w:pPr>
              <w:jc w:val="both"/>
              <w:rPr>
                <w:rFonts w:asciiTheme="minorHAnsi" w:hAnsiTheme="minorHAnsi"/>
                <w:sz w:val="22"/>
                <w:szCs w:val="22"/>
              </w:rPr>
            </w:pPr>
            <w:r>
              <w:rPr>
                <w:rFonts w:asciiTheme="minorHAnsi" w:hAnsiTheme="minorHAnsi"/>
                <w:sz w:val="22"/>
                <w:szCs w:val="22"/>
              </w:rPr>
              <w:t>Dálková regulace klimatizace a topení</w:t>
            </w:r>
            <w:r w:rsidR="00EE6C51">
              <w:rPr>
                <w:rFonts w:asciiTheme="minorHAnsi" w:hAnsiTheme="minorHAnsi"/>
                <w:sz w:val="22"/>
                <w:szCs w:val="22"/>
              </w:rPr>
              <w:t xml:space="preserve"> pomocí systému </w:t>
            </w:r>
            <w:r w:rsidR="00EE6C51" w:rsidRPr="00E95CC4">
              <w:rPr>
                <w:rFonts w:asciiTheme="minorHAnsi" w:hAnsiTheme="minorHAnsi"/>
                <w:sz w:val="22"/>
                <w:szCs w:val="22"/>
              </w:rPr>
              <w:t>RIS</w:t>
            </w:r>
            <w:r w:rsidR="00B50878" w:rsidRPr="00E95CC4">
              <w:rPr>
                <w:rFonts w:asciiTheme="minorHAnsi" w:hAnsiTheme="minorHAnsi"/>
                <w:sz w:val="22"/>
                <w:szCs w:val="22"/>
              </w:rPr>
              <w:t>II</w:t>
            </w:r>
          </w:p>
        </w:tc>
      </w:tr>
      <w:tr w:rsidR="00693AD6" w:rsidRPr="00C62997" w14:paraId="1D80A2DA" w14:textId="77777777" w:rsidTr="00AF799F">
        <w:tc>
          <w:tcPr>
            <w:tcW w:w="9778" w:type="dxa"/>
            <w:gridSpan w:val="2"/>
          </w:tcPr>
          <w:p w14:paraId="0C792C04" w14:textId="0BD8731F" w:rsidR="00693AD6" w:rsidRDefault="00693AD6" w:rsidP="00AF799F">
            <w:pPr>
              <w:jc w:val="both"/>
              <w:rPr>
                <w:rFonts w:ascii="Calibri" w:hAnsi="Calibri"/>
                <w:color w:val="000000"/>
                <w:sz w:val="22"/>
                <w:szCs w:val="22"/>
              </w:rPr>
            </w:pPr>
            <w:r w:rsidRPr="00585FE8">
              <w:rPr>
                <w:rFonts w:ascii="Calibri" w:hAnsi="Calibri"/>
                <w:color w:val="000000"/>
                <w:sz w:val="22"/>
                <w:szCs w:val="22"/>
              </w:rPr>
              <w:t>Topení popřípadě klimatizaci lze vypnout</w:t>
            </w:r>
            <w:r>
              <w:rPr>
                <w:rFonts w:ascii="Calibri" w:hAnsi="Calibri"/>
                <w:color w:val="000000"/>
                <w:sz w:val="22"/>
                <w:szCs w:val="22"/>
              </w:rPr>
              <w:t xml:space="preserve"> dálkově</w:t>
            </w:r>
            <w:r w:rsidRPr="00585FE8">
              <w:rPr>
                <w:rFonts w:ascii="Calibri" w:hAnsi="Calibri"/>
                <w:color w:val="000000"/>
                <w:sz w:val="22"/>
                <w:szCs w:val="22"/>
              </w:rPr>
              <w:t xml:space="preserve"> povelem z palubního </w:t>
            </w:r>
            <w:r>
              <w:rPr>
                <w:rFonts w:ascii="Calibri" w:hAnsi="Calibri"/>
                <w:color w:val="000000"/>
                <w:sz w:val="22"/>
                <w:szCs w:val="22"/>
              </w:rPr>
              <w:t xml:space="preserve">počítače informačního systému na omezený časový úsek </w:t>
            </w:r>
            <w:r w:rsidRPr="00585FE8">
              <w:rPr>
                <w:rFonts w:ascii="Calibri" w:hAnsi="Calibri"/>
                <w:color w:val="000000"/>
                <w:sz w:val="22"/>
                <w:szCs w:val="22"/>
              </w:rPr>
              <w:t>(0 až</w:t>
            </w:r>
            <w:r>
              <w:rPr>
                <w:rFonts w:ascii="Calibri" w:hAnsi="Calibri"/>
                <w:color w:val="000000"/>
                <w:sz w:val="22"/>
                <w:szCs w:val="22"/>
              </w:rPr>
              <w:t xml:space="preserve"> 360 sec), po kterém se topení </w:t>
            </w:r>
            <w:r w:rsidRPr="00585FE8">
              <w:rPr>
                <w:rFonts w:ascii="Calibri" w:hAnsi="Calibri"/>
                <w:color w:val="000000"/>
                <w:sz w:val="22"/>
                <w:szCs w:val="22"/>
              </w:rPr>
              <w:t>popřípadě klimatizace opětovně automaticky sepne v původním nastavení.</w:t>
            </w:r>
            <w:r>
              <w:rPr>
                <w:rFonts w:ascii="Calibri" w:hAnsi="Calibri"/>
                <w:color w:val="000000"/>
                <w:sz w:val="22"/>
                <w:szCs w:val="22"/>
              </w:rPr>
              <w:t xml:space="preserve"> </w:t>
            </w:r>
            <w:r w:rsidR="00DC5DE8">
              <w:rPr>
                <w:rFonts w:ascii="Calibri" w:hAnsi="Calibri"/>
                <w:color w:val="000000"/>
                <w:sz w:val="22"/>
                <w:szCs w:val="22"/>
              </w:rPr>
              <w:t>Vypnutí musí být provedeno tak, aby šlo na sobě nezávisle vypínat klimatizaci a topení</w:t>
            </w:r>
            <w:r w:rsidR="00442E8E">
              <w:rPr>
                <w:rFonts w:ascii="Calibri" w:hAnsi="Calibri"/>
                <w:color w:val="000000"/>
                <w:sz w:val="22"/>
                <w:szCs w:val="22"/>
              </w:rPr>
              <w:t>.</w:t>
            </w:r>
            <w:r w:rsidR="007F0D80">
              <w:rPr>
                <w:rFonts w:ascii="Calibri" w:hAnsi="Calibri"/>
                <w:color w:val="000000"/>
                <w:sz w:val="22"/>
                <w:szCs w:val="22"/>
              </w:rPr>
              <w:t xml:space="preserve"> </w:t>
            </w:r>
            <w:r>
              <w:rPr>
                <w:rFonts w:ascii="Calibri" w:hAnsi="Calibri"/>
                <w:color w:val="000000"/>
                <w:sz w:val="22"/>
                <w:szCs w:val="22"/>
              </w:rPr>
              <w:t>Vypnutí je nezávislé na vůli řidiče a týká se jen prostoru pro cestující. Topení a klimatizace kabiny řidiče funguje bez omezení.</w:t>
            </w:r>
          </w:p>
          <w:p w14:paraId="1F9A4410" w14:textId="0F326283" w:rsidR="00693AD6" w:rsidRPr="00585FE8" w:rsidRDefault="00693AD6" w:rsidP="00AF799F">
            <w:pPr>
              <w:jc w:val="both"/>
              <w:rPr>
                <w:rFonts w:ascii="Calibri" w:hAnsi="Calibri"/>
                <w:color w:val="000000"/>
                <w:sz w:val="22"/>
                <w:szCs w:val="22"/>
              </w:rPr>
            </w:pPr>
            <w:r>
              <w:rPr>
                <w:rFonts w:ascii="Calibri" w:hAnsi="Calibri"/>
                <w:color w:val="000000"/>
                <w:sz w:val="22"/>
                <w:szCs w:val="22"/>
              </w:rPr>
              <w:t xml:space="preserve">Informace o stavu topení/klimatizace ve vozidle je přenášena do </w:t>
            </w:r>
            <w:r w:rsidRPr="00585FE8">
              <w:rPr>
                <w:rFonts w:ascii="Calibri" w:hAnsi="Calibri"/>
                <w:color w:val="000000"/>
                <w:sz w:val="22"/>
                <w:szCs w:val="22"/>
              </w:rPr>
              <w:t xml:space="preserve">palubního </w:t>
            </w:r>
            <w:r>
              <w:rPr>
                <w:rFonts w:ascii="Calibri" w:hAnsi="Calibri"/>
                <w:color w:val="000000"/>
                <w:sz w:val="22"/>
                <w:szCs w:val="22"/>
              </w:rPr>
              <w:t>počítače informačního systému</w:t>
            </w:r>
            <w:r w:rsidR="00442E8E">
              <w:rPr>
                <w:rFonts w:ascii="Calibri" w:hAnsi="Calibri"/>
                <w:color w:val="000000"/>
                <w:sz w:val="22"/>
                <w:szCs w:val="22"/>
              </w:rPr>
              <w:t xml:space="preserve"> a následně pomocí systému RISII na dopravní dispečink, kde je zobrazen stav topení v aplikaci SPRINTER RISII</w:t>
            </w:r>
          </w:p>
          <w:p w14:paraId="7C31CC89" w14:textId="63FC6E98" w:rsidR="00693AD6" w:rsidRPr="00C62997" w:rsidRDefault="00693AD6" w:rsidP="00AF799F">
            <w:pPr>
              <w:jc w:val="both"/>
              <w:rPr>
                <w:rFonts w:ascii="Calibri" w:hAnsi="Calibri"/>
                <w:color w:val="000000"/>
                <w:sz w:val="22"/>
                <w:szCs w:val="22"/>
              </w:rPr>
            </w:pPr>
            <w:r>
              <w:rPr>
                <w:rFonts w:ascii="Calibri" w:hAnsi="Calibri"/>
                <w:color w:val="000000"/>
                <w:sz w:val="22"/>
                <w:szCs w:val="22"/>
              </w:rPr>
              <w:t xml:space="preserve">V </w:t>
            </w:r>
            <w:r w:rsidRPr="00585FE8">
              <w:rPr>
                <w:rFonts w:ascii="Calibri" w:hAnsi="Calibri"/>
                <w:color w:val="000000"/>
                <w:sz w:val="22"/>
                <w:szCs w:val="22"/>
              </w:rPr>
              <w:t>případě, že topení a klimatizace je ve stavu vypnutém předchozím povelem z</w:t>
            </w:r>
            <w:r>
              <w:rPr>
                <w:rFonts w:ascii="Calibri" w:hAnsi="Calibri"/>
                <w:color w:val="000000"/>
                <w:sz w:val="22"/>
                <w:szCs w:val="22"/>
              </w:rPr>
              <w:t> palubního počítače (</w:t>
            </w:r>
            <w:r w:rsidRPr="00585FE8">
              <w:rPr>
                <w:rFonts w:ascii="Calibri" w:hAnsi="Calibri"/>
                <w:color w:val="000000"/>
                <w:sz w:val="22"/>
                <w:szCs w:val="22"/>
              </w:rPr>
              <w:t>PP</w:t>
            </w:r>
            <w:r>
              <w:rPr>
                <w:rFonts w:ascii="Calibri" w:hAnsi="Calibri"/>
                <w:color w:val="000000"/>
                <w:sz w:val="22"/>
                <w:szCs w:val="22"/>
              </w:rPr>
              <w:t>)</w:t>
            </w:r>
            <w:r w:rsidRPr="00585FE8">
              <w:rPr>
                <w:rFonts w:ascii="Calibri" w:hAnsi="Calibri"/>
                <w:color w:val="000000"/>
                <w:sz w:val="22"/>
                <w:szCs w:val="22"/>
              </w:rPr>
              <w:t>, tak se dalším příchozím povelem doba vypnutí neprodlužuje.</w:t>
            </w:r>
            <w:r w:rsidR="00063FCB">
              <w:rPr>
                <w:rFonts w:ascii="Calibri" w:hAnsi="Calibri"/>
                <w:color w:val="000000"/>
                <w:sz w:val="22"/>
                <w:szCs w:val="22"/>
              </w:rPr>
              <w:t xml:space="preserve"> Při dálkové regulaci bude </w:t>
            </w:r>
            <w:r w:rsidR="00063FCB" w:rsidRPr="00E95CC4">
              <w:rPr>
                <w:rFonts w:ascii="Calibri" w:hAnsi="Calibri"/>
                <w:color w:val="000000"/>
                <w:sz w:val="22"/>
                <w:szCs w:val="22"/>
              </w:rPr>
              <w:t>zachována možnost ventilace prostoru pro cestující</w:t>
            </w:r>
            <w:r w:rsidR="00B07839" w:rsidRPr="00E95CC4">
              <w:rPr>
                <w:rFonts w:ascii="Calibri" w:hAnsi="Calibri"/>
                <w:color w:val="000000"/>
                <w:sz w:val="22"/>
                <w:szCs w:val="22"/>
              </w:rPr>
              <w:t xml:space="preserve"> a to i při zapnuté klimatizaci</w:t>
            </w:r>
          </w:p>
        </w:tc>
      </w:tr>
    </w:tbl>
    <w:p w14:paraId="3989AF6D" w14:textId="77777777" w:rsidR="00691CA0" w:rsidRDefault="00691CA0"/>
    <w:tbl>
      <w:tblPr>
        <w:tblStyle w:val="Mkatabulky"/>
        <w:tblW w:w="0" w:type="auto"/>
        <w:tblLook w:val="04A0" w:firstRow="1" w:lastRow="0" w:firstColumn="1" w:lastColumn="0" w:noHBand="0" w:noVBand="1"/>
      </w:tblPr>
      <w:tblGrid>
        <w:gridCol w:w="1481"/>
        <w:gridCol w:w="7581"/>
      </w:tblGrid>
      <w:tr w:rsidR="00A46203" w:rsidRPr="00EE786F" w14:paraId="688C7D30" w14:textId="77777777" w:rsidTr="00693AD6">
        <w:tc>
          <w:tcPr>
            <w:tcW w:w="1481" w:type="dxa"/>
          </w:tcPr>
          <w:p w14:paraId="368AEC05" w14:textId="77777777" w:rsidR="00A46203" w:rsidRPr="00EE786F" w:rsidRDefault="00A46203" w:rsidP="00321D7A">
            <w:pPr>
              <w:jc w:val="both"/>
              <w:rPr>
                <w:rFonts w:asciiTheme="minorHAnsi" w:hAnsiTheme="minorHAnsi"/>
                <w:sz w:val="22"/>
                <w:szCs w:val="22"/>
              </w:rPr>
            </w:pPr>
            <w:r w:rsidRPr="00EE786F">
              <w:rPr>
                <w:rFonts w:asciiTheme="minorHAnsi" w:hAnsiTheme="minorHAnsi"/>
                <w:sz w:val="22"/>
                <w:szCs w:val="22"/>
              </w:rPr>
              <w:t>2.</w:t>
            </w:r>
            <w:r w:rsidR="006611A6">
              <w:rPr>
                <w:rFonts w:asciiTheme="minorHAnsi" w:hAnsiTheme="minorHAnsi"/>
                <w:sz w:val="22"/>
                <w:szCs w:val="22"/>
              </w:rPr>
              <w:t>6</w:t>
            </w:r>
            <w:r w:rsidRPr="00EE786F">
              <w:rPr>
                <w:rFonts w:asciiTheme="minorHAnsi" w:hAnsiTheme="minorHAnsi"/>
                <w:sz w:val="22"/>
                <w:szCs w:val="22"/>
              </w:rPr>
              <w:t>.1</w:t>
            </w:r>
            <w:r w:rsidR="007570B9">
              <w:rPr>
                <w:rFonts w:asciiTheme="minorHAnsi" w:hAnsiTheme="minorHAnsi"/>
                <w:sz w:val="22"/>
                <w:szCs w:val="22"/>
              </w:rPr>
              <w:t>6</w:t>
            </w:r>
            <w:r w:rsidRPr="00EE786F">
              <w:rPr>
                <w:rFonts w:asciiTheme="minorHAnsi" w:hAnsiTheme="minorHAnsi"/>
                <w:sz w:val="22"/>
                <w:szCs w:val="22"/>
              </w:rPr>
              <w:t>.</w:t>
            </w:r>
          </w:p>
        </w:tc>
        <w:tc>
          <w:tcPr>
            <w:tcW w:w="7581" w:type="dxa"/>
          </w:tcPr>
          <w:p w14:paraId="0A8D4493" w14:textId="77777777" w:rsidR="00A46203" w:rsidRPr="00EE786F" w:rsidRDefault="00A46203" w:rsidP="00A46203">
            <w:pPr>
              <w:jc w:val="both"/>
              <w:rPr>
                <w:rFonts w:asciiTheme="minorHAnsi" w:hAnsiTheme="minorHAnsi"/>
                <w:sz w:val="22"/>
                <w:szCs w:val="22"/>
              </w:rPr>
            </w:pPr>
            <w:r>
              <w:rPr>
                <w:rFonts w:asciiTheme="minorHAnsi" w:hAnsiTheme="minorHAnsi"/>
                <w:sz w:val="22"/>
                <w:szCs w:val="22"/>
              </w:rPr>
              <w:t xml:space="preserve">Držák časopisu Šalina </w:t>
            </w:r>
          </w:p>
        </w:tc>
      </w:tr>
      <w:tr w:rsidR="00A46203" w:rsidRPr="00EE786F" w14:paraId="7F5BB9A6" w14:textId="77777777" w:rsidTr="00693AD6">
        <w:tc>
          <w:tcPr>
            <w:tcW w:w="9062" w:type="dxa"/>
            <w:gridSpan w:val="2"/>
          </w:tcPr>
          <w:p w14:paraId="70AB86B5" w14:textId="2BAB0EAA" w:rsidR="00A46203" w:rsidRPr="00EE786F" w:rsidRDefault="00A46203" w:rsidP="00A46203">
            <w:pPr>
              <w:jc w:val="both"/>
              <w:rPr>
                <w:rFonts w:ascii="Calibri" w:hAnsi="Calibri"/>
                <w:color w:val="000000"/>
                <w:sz w:val="22"/>
                <w:szCs w:val="22"/>
              </w:rPr>
            </w:pPr>
            <w:r>
              <w:rPr>
                <w:rFonts w:asciiTheme="minorHAnsi" w:hAnsiTheme="minorHAnsi"/>
                <w:sz w:val="22"/>
                <w:szCs w:val="22"/>
              </w:rPr>
              <w:t xml:space="preserve">V přední a zadní </w:t>
            </w:r>
            <w:r w:rsidR="00897ED1">
              <w:rPr>
                <w:rFonts w:asciiTheme="minorHAnsi" w:hAnsiTheme="minorHAnsi"/>
                <w:sz w:val="22"/>
                <w:szCs w:val="22"/>
              </w:rPr>
              <w:t>části</w:t>
            </w:r>
            <w:r>
              <w:rPr>
                <w:rFonts w:asciiTheme="minorHAnsi" w:hAnsiTheme="minorHAnsi"/>
                <w:sz w:val="22"/>
                <w:szCs w:val="22"/>
              </w:rPr>
              <w:t xml:space="preserve"> vozu budou umístěny dva držáky časopisu „Šalina “ – držák dle výkresu DPMB</w:t>
            </w:r>
            <w:r w:rsidRPr="00C81E74">
              <w:rPr>
                <w:rFonts w:asciiTheme="minorHAnsi" w:hAnsiTheme="minorHAnsi"/>
                <w:sz w:val="22"/>
                <w:szCs w:val="22"/>
              </w:rPr>
              <w:t>.</w:t>
            </w:r>
            <w:r w:rsidR="00CD4196">
              <w:rPr>
                <w:rFonts w:asciiTheme="minorHAnsi" w:hAnsiTheme="minorHAnsi"/>
                <w:sz w:val="22"/>
                <w:szCs w:val="22"/>
              </w:rPr>
              <w:t xml:space="preserve"> Jeho umístění podléhá schválení zadavatele.</w:t>
            </w:r>
          </w:p>
        </w:tc>
      </w:tr>
      <w:tr w:rsidR="00A46203" w:rsidRPr="00EE786F" w14:paraId="4B08A261" w14:textId="77777777" w:rsidTr="00693AD6">
        <w:tc>
          <w:tcPr>
            <w:tcW w:w="1481" w:type="dxa"/>
          </w:tcPr>
          <w:p w14:paraId="7CEE04B8" w14:textId="77777777" w:rsidR="00A46203" w:rsidRPr="00EE786F" w:rsidRDefault="00A46203" w:rsidP="00AF799F">
            <w:pPr>
              <w:jc w:val="both"/>
              <w:rPr>
                <w:rFonts w:asciiTheme="minorHAnsi" w:hAnsiTheme="minorHAnsi"/>
                <w:sz w:val="22"/>
                <w:szCs w:val="22"/>
              </w:rPr>
            </w:pPr>
            <w:r w:rsidRPr="00EE786F">
              <w:rPr>
                <w:rFonts w:asciiTheme="minorHAnsi" w:hAnsiTheme="minorHAnsi"/>
                <w:sz w:val="22"/>
                <w:szCs w:val="22"/>
              </w:rPr>
              <w:t>Odpověď</w:t>
            </w:r>
          </w:p>
        </w:tc>
        <w:tc>
          <w:tcPr>
            <w:tcW w:w="7581" w:type="dxa"/>
          </w:tcPr>
          <w:p w14:paraId="52380AF1" w14:textId="77777777" w:rsidR="00A46203" w:rsidRPr="00EE786F" w:rsidRDefault="00A46203" w:rsidP="00AF799F">
            <w:pPr>
              <w:jc w:val="both"/>
              <w:rPr>
                <w:rFonts w:asciiTheme="minorHAnsi" w:hAnsiTheme="minorHAnsi"/>
                <w:sz w:val="22"/>
                <w:szCs w:val="22"/>
              </w:rPr>
            </w:pPr>
            <w:r w:rsidRPr="00EE786F">
              <w:rPr>
                <w:rFonts w:asciiTheme="minorHAnsi" w:hAnsiTheme="minorHAnsi"/>
                <w:sz w:val="22"/>
                <w:szCs w:val="22"/>
              </w:rPr>
              <w:t>NE</w:t>
            </w:r>
          </w:p>
        </w:tc>
      </w:tr>
      <w:tr w:rsidR="00897ED1" w:rsidRPr="00EE786F" w14:paraId="31F5B99E" w14:textId="77777777" w:rsidTr="00AF799F">
        <w:tc>
          <w:tcPr>
            <w:tcW w:w="1481" w:type="dxa"/>
          </w:tcPr>
          <w:p w14:paraId="2F717345" w14:textId="77777777" w:rsidR="00897ED1" w:rsidRPr="00EE786F" w:rsidRDefault="00897ED1" w:rsidP="00321D7A">
            <w:pPr>
              <w:jc w:val="both"/>
              <w:rPr>
                <w:rFonts w:asciiTheme="minorHAnsi" w:hAnsiTheme="minorHAnsi"/>
                <w:sz w:val="22"/>
                <w:szCs w:val="22"/>
              </w:rPr>
            </w:pPr>
            <w:r w:rsidRPr="00EE786F">
              <w:rPr>
                <w:rFonts w:asciiTheme="minorHAnsi" w:hAnsiTheme="minorHAnsi"/>
                <w:sz w:val="22"/>
                <w:szCs w:val="22"/>
              </w:rPr>
              <w:lastRenderedPageBreak/>
              <w:t>2.</w:t>
            </w:r>
            <w:r w:rsidR="006611A6">
              <w:rPr>
                <w:rFonts w:asciiTheme="minorHAnsi" w:hAnsiTheme="minorHAnsi"/>
                <w:sz w:val="22"/>
                <w:szCs w:val="22"/>
              </w:rPr>
              <w:t>6</w:t>
            </w:r>
            <w:r w:rsidRPr="00EE786F">
              <w:rPr>
                <w:rFonts w:asciiTheme="minorHAnsi" w:hAnsiTheme="minorHAnsi"/>
                <w:sz w:val="22"/>
                <w:szCs w:val="22"/>
              </w:rPr>
              <w:t>.1</w:t>
            </w:r>
            <w:r w:rsidR="007570B9">
              <w:rPr>
                <w:rFonts w:asciiTheme="minorHAnsi" w:hAnsiTheme="minorHAnsi"/>
                <w:sz w:val="22"/>
                <w:szCs w:val="22"/>
              </w:rPr>
              <w:t>7</w:t>
            </w:r>
            <w:r w:rsidRPr="00EE786F">
              <w:rPr>
                <w:rFonts w:asciiTheme="minorHAnsi" w:hAnsiTheme="minorHAnsi"/>
                <w:sz w:val="22"/>
                <w:szCs w:val="22"/>
              </w:rPr>
              <w:t>.</w:t>
            </w:r>
          </w:p>
        </w:tc>
        <w:tc>
          <w:tcPr>
            <w:tcW w:w="7581" w:type="dxa"/>
          </w:tcPr>
          <w:p w14:paraId="2E5FF2E3" w14:textId="77777777" w:rsidR="00897ED1" w:rsidRPr="00EE786F" w:rsidRDefault="00897ED1" w:rsidP="00AF799F">
            <w:pPr>
              <w:jc w:val="both"/>
              <w:rPr>
                <w:rFonts w:asciiTheme="minorHAnsi" w:hAnsiTheme="minorHAnsi"/>
                <w:sz w:val="22"/>
                <w:szCs w:val="22"/>
              </w:rPr>
            </w:pPr>
            <w:r>
              <w:rPr>
                <w:rFonts w:asciiTheme="minorHAnsi" w:hAnsiTheme="minorHAnsi"/>
                <w:sz w:val="22"/>
                <w:szCs w:val="22"/>
              </w:rPr>
              <w:t xml:space="preserve">USB nabíječky </w:t>
            </w:r>
          </w:p>
        </w:tc>
      </w:tr>
      <w:tr w:rsidR="00897ED1" w:rsidRPr="00EE786F" w14:paraId="0EF9558D" w14:textId="77777777" w:rsidTr="00AF799F">
        <w:tc>
          <w:tcPr>
            <w:tcW w:w="9062" w:type="dxa"/>
            <w:gridSpan w:val="2"/>
          </w:tcPr>
          <w:p w14:paraId="3ADEC35B" w14:textId="1359E4C5" w:rsidR="00897ED1" w:rsidRPr="00EE786F" w:rsidRDefault="00897ED1" w:rsidP="00897ED1">
            <w:pPr>
              <w:jc w:val="both"/>
              <w:rPr>
                <w:rFonts w:ascii="Calibri" w:hAnsi="Calibri"/>
                <w:color w:val="000000"/>
                <w:sz w:val="22"/>
                <w:szCs w:val="22"/>
              </w:rPr>
            </w:pPr>
            <w:r>
              <w:rPr>
                <w:rFonts w:asciiTheme="minorHAnsi" w:hAnsiTheme="minorHAnsi"/>
                <w:sz w:val="22"/>
                <w:szCs w:val="22"/>
              </w:rPr>
              <w:t>Instalace alespoň 10ks USB nabíjecích portů 5V/</w:t>
            </w:r>
            <w:r w:rsidR="00063FCB">
              <w:rPr>
                <w:rFonts w:asciiTheme="minorHAnsi" w:hAnsiTheme="minorHAnsi"/>
                <w:sz w:val="22"/>
                <w:szCs w:val="22"/>
              </w:rPr>
              <w:t>2</w:t>
            </w:r>
            <w:r>
              <w:rPr>
                <w:rFonts w:asciiTheme="minorHAnsi" w:hAnsiTheme="minorHAnsi"/>
                <w:sz w:val="22"/>
                <w:szCs w:val="22"/>
              </w:rPr>
              <w:t>A (na madlech nebo v bočnici</w:t>
            </w:r>
            <w:r w:rsidRPr="00E95CC4">
              <w:rPr>
                <w:rFonts w:asciiTheme="minorHAnsi" w:hAnsiTheme="minorHAnsi"/>
                <w:sz w:val="22"/>
                <w:szCs w:val="22"/>
              </w:rPr>
              <w:t xml:space="preserve">) </w:t>
            </w:r>
            <w:r w:rsidR="00AB6654" w:rsidRPr="00E95CC4">
              <w:rPr>
                <w:rFonts w:asciiTheme="minorHAnsi" w:hAnsiTheme="minorHAnsi"/>
                <w:sz w:val="22"/>
                <w:szCs w:val="22"/>
              </w:rPr>
              <w:t>s konektory USB-A a USB-C.</w:t>
            </w:r>
          </w:p>
        </w:tc>
      </w:tr>
      <w:tr w:rsidR="00897ED1" w:rsidRPr="00EE786F" w14:paraId="21B8738E" w14:textId="77777777" w:rsidTr="00AF799F">
        <w:tc>
          <w:tcPr>
            <w:tcW w:w="1481" w:type="dxa"/>
          </w:tcPr>
          <w:p w14:paraId="0E53AD62" w14:textId="77777777" w:rsidR="00897ED1" w:rsidRPr="00EE786F" w:rsidRDefault="00897ED1" w:rsidP="00AF799F">
            <w:pPr>
              <w:jc w:val="both"/>
              <w:rPr>
                <w:rFonts w:asciiTheme="minorHAnsi" w:hAnsiTheme="minorHAnsi"/>
                <w:sz w:val="22"/>
                <w:szCs w:val="22"/>
              </w:rPr>
            </w:pPr>
            <w:r w:rsidRPr="00EE786F">
              <w:rPr>
                <w:rFonts w:asciiTheme="minorHAnsi" w:hAnsiTheme="minorHAnsi"/>
                <w:sz w:val="22"/>
                <w:szCs w:val="22"/>
              </w:rPr>
              <w:t>Odpověď</w:t>
            </w:r>
          </w:p>
        </w:tc>
        <w:tc>
          <w:tcPr>
            <w:tcW w:w="7581" w:type="dxa"/>
          </w:tcPr>
          <w:p w14:paraId="3B2F540E" w14:textId="77777777" w:rsidR="00897ED1" w:rsidRPr="00EE786F" w:rsidRDefault="00897ED1" w:rsidP="00AF799F">
            <w:pPr>
              <w:jc w:val="both"/>
              <w:rPr>
                <w:rFonts w:asciiTheme="minorHAnsi" w:hAnsiTheme="minorHAnsi"/>
                <w:sz w:val="22"/>
                <w:szCs w:val="22"/>
              </w:rPr>
            </w:pPr>
            <w:r w:rsidRPr="00EE786F">
              <w:rPr>
                <w:rFonts w:asciiTheme="minorHAnsi" w:hAnsiTheme="minorHAnsi"/>
                <w:sz w:val="22"/>
                <w:szCs w:val="22"/>
              </w:rPr>
              <w:t>NE</w:t>
            </w:r>
          </w:p>
        </w:tc>
      </w:tr>
    </w:tbl>
    <w:p w14:paraId="3C35D997" w14:textId="77777777" w:rsidR="0083103F" w:rsidRDefault="0083103F"/>
    <w:p w14:paraId="2AF6F747" w14:textId="77777777" w:rsidR="00691CA0" w:rsidRDefault="00691CA0"/>
    <w:p w14:paraId="78E948DF" w14:textId="77777777" w:rsidR="003130B5" w:rsidRPr="00691CA0" w:rsidRDefault="003130B5" w:rsidP="003130B5">
      <w:pPr>
        <w:jc w:val="center"/>
        <w:rPr>
          <w:sz w:val="18"/>
          <w:szCs w:val="22"/>
        </w:rPr>
      </w:pPr>
      <w:r w:rsidRPr="00691CA0">
        <w:rPr>
          <w:rFonts w:asciiTheme="minorHAnsi" w:hAnsiTheme="minorHAnsi"/>
          <w:b/>
          <w:sz w:val="24"/>
        </w:rPr>
        <w:t>2.</w:t>
      </w:r>
      <w:r w:rsidR="006611A6" w:rsidRPr="00691CA0">
        <w:rPr>
          <w:rFonts w:asciiTheme="minorHAnsi" w:hAnsiTheme="minorHAnsi"/>
          <w:b/>
          <w:sz w:val="24"/>
        </w:rPr>
        <w:t>7</w:t>
      </w:r>
      <w:r w:rsidRPr="00691CA0">
        <w:rPr>
          <w:rFonts w:asciiTheme="minorHAnsi" w:hAnsiTheme="minorHAnsi"/>
          <w:b/>
          <w:sz w:val="24"/>
        </w:rPr>
        <w:t xml:space="preserve">. </w:t>
      </w:r>
      <w:r w:rsidR="00947CFA" w:rsidRPr="00691CA0">
        <w:rPr>
          <w:rFonts w:ascii="Calibri" w:hAnsi="Calibri"/>
          <w:b/>
          <w:sz w:val="24"/>
        </w:rPr>
        <w:t>Kamerový systém</w:t>
      </w:r>
    </w:p>
    <w:p w14:paraId="289D9D1B" w14:textId="77777777" w:rsidR="003130B5" w:rsidRDefault="003130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7303"/>
      </w:tblGrid>
      <w:tr w:rsidR="003130B5" w:rsidRPr="00B40D7E" w14:paraId="4838D854" w14:textId="77777777" w:rsidTr="00AF799F">
        <w:tc>
          <w:tcPr>
            <w:tcW w:w="1101" w:type="dxa"/>
          </w:tcPr>
          <w:p w14:paraId="41A0E5A8" w14:textId="77777777" w:rsidR="003130B5" w:rsidRPr="00947CFA" w:rsidRDefault="003130B5" w:rsidP="006611A6">
            <w:pPr>
              <w:jc w:val="both"/>
              <w:rPr>
                <w:rFonts w:asciiTheme="minorHAnsi" w:hAnsiTheme="minorHAnsi"/>
              </w:rPr>
            </w:pPr>
            <w:r w:rsidRPr="00947CFA">
              <w:rPr>
                <w:rFonts w:asciiTheme="minorHAnsi" w:hAnsiTheme="minorHAnsi"/>
                <w:sz w:val="22"/>
                <w:szCs w:val="22"/>
              </w:rPr>
              <w:t>2.</w:t>
            </w:r>
            <w:r w:rsidR="006611A6" w:rsidRPr="00947CFA">
              <w:rPr>
                <w:rFonts w:asciiTheme="minorHAnsi" w:hAnsiTheme="minorHAnsi"/>
                <w:sz w:val="22"/>
                <w:szCs w:val="22"/>
              </w:rPr>
              <w:t>7</w:t>
            </w:r>
            <w:r w:rsidRPr="00947CFA">
              <w:rPr>
                <w:rFonts w:asciiTheme="minorHAnsi" w:hAnsiTheme="minorHAnsi"/>
                <w:sz w:val="22"/>
                <w:szCs w:val="22"/>
              </w:rPr>
              <w:t>.1.</w:t>
            </w:r>
          </w:p>
        </w:tc>
        <w:tc>
          <w:tcPr>
            <w:tcW w:w="7961" w:type="dxa"/>
          </w:tcPr>
          <w:p w14:paraId="5497377F" w14:textId="77777777" w:rsidR="003130B5" w:rsidRPr="00947CFA" w:rsidRDefault="003130B5" w:rsidP="00AF799F">
            <w:pPr>
              <w:jc w:val="both"/>
              <w:rPr>
                <w:rFonts w:asciiTheme="minorHAnsi" w:hAnsiTheme="minorHAnsi"/>
              </w:rPr>
            </w:pPr>
            <w:r w:rsidRPr="00947CFA">
              <w:rPr>
                <w:rFonts w:asciiTheme="minorHAnsi" w:hAnsiTheme="minorHAnsi"/>
                <w:sz w:val="22"/>
                <w:szCs w:val="22"/>
              </w:rPr>
              <w:t>Kamerový systém vnitřního prostoru bez záznamu</w:t>
            </w:r>
          </w:p>
        </w:tc>
      </w:tr>
      <w:tr w:rsidR="003130B5" w:rsidRPr="00B40D7E" w14:paraId="1116F9F2" w14:textId="77777777" w:rsidTr="00AF799F">
        <w:tc>
          <w:tcPr>
            <w:tcW w:w="9062" w:type="dxa"/>
            <w:gridSpan w:val="2"/>
          </w:tcPr>
          <w:p w14:paraId="0791476A" w14:textId="77777777" w:rsidR="003130B5" w:rsidRPr="000250DC" w:rsidRDefault="003130B5" w:rsidP="004E56F5">
            <w:pPr>
              <w:jc w:val="both"/>
              <w:rPr>
                <w:rFonts w:asciiTheme="minorHAnsi" w:hAnsiTheme="minorHAnsi"/>
                <w:sz w:val="22"/>
                <w:szCs w:val="22"/>
              </w:rPr>
            </w:pPr>
            <w:r w:rsidRPr="000250DC">
              <w:rPr>
                <w:rFonts w:asciiTheme="minorHAnsi" w:hAnsiTheme="minorHAnsi"/>
                <w:sz w:val="22"/>
                <w:szCs w:val="22"/>
              </w:rPr>
              <w:t>Jsou instalované kamery shora snímající nástupní prostor všech jednotlivých dveří</w:t>
            </w:r>
            <w:r w:rsidR="00975F6B" w:rsidRPr="000250DC">
              <w:rPr>
                <w:rFonts w:asciiTheme="minorHAnsi" w:hAnsiTheme="minorHAnsi"/>
                <w:sz w:val="22"/>
                <w:szCs w:val="22"/>
              </w:rPr>
              <w:t>. Snímané dveřní prostory budou zobrazovány na LCD displejích umístěných v kabině řidiče v jeho zorném poli. Provedení displejů, jejich umístění a scénáře zobrazování dveřních prostorů bude odsouhlaseno zadavatelem.</w:t>
            </w:r>
          </w:p>
          <w:p w14:paraId="606D5B5A" w14:textId="77777777" w:rsidR="004D77AA" w:rsidRPr="000250DC" w:rsidRDefault="004D77AA" w:rsidP="004E56F5">
            <w:pPr>
              <w:jc w:val="both"/>
              <w:rPr>
                <w:rFonts w:asciiTheme="minorHAnsi" w:hAnsiTheme="minorHAnsi"/>
                <w:sz w:val="22"/>
                <w:szCs w:val="22"/>
              </w:rPr>
            </w:pPr>
          </w:p>
          <w:tbl>
            <w:tblPr>
              <w:tblW w:w="9880" w:type="dxa"/>
              <w:tblCellMar>
                <w:left w:w="70" w:type="dxa"/>
                <w:right w:w="70" w:type="dxa"/>
              </w:tblCellMar>
              <w:tblLook w:val="04A0" w:firstRow="1" w:lastRow="0" w:firstColumn="1" w:lastColumn="0" w:noHBand="0" w:noVBand="1"/>
            </w:tblPr>
            <w:tblGrid>
              <w:gridCol w:w="8846"/>
            </w:tblGrid>
            <w:tr w:rsidR="004D77AA" w:rsidRPr="000250DC" w14:paraId="4F8ABDA0" w14:textId="77777777" w:rsidTr="004D77AA">
              <w:trPr>
                <w:trHeight w:val="264"/>
              </w:trPr>
              <w:tc>
                <w:tcPr>
                  <w:tcW w:w="9880" w:type="dxa"/>
                  <w:tcBorders>
                    <w:top w:val="nil"/>
                    <w:left w:val="nil"/>
                    <w:bottom w:val="nil"/>
                    <w:right w:val="nil"/>
                  </w:tcBorders>
                  <w:noWrap/>
                  <w:vAlign w:val="center"/>
                  <w:hideMark/>
                </w:tcPr>
                <w:p w14:paraId="5969EBDF" w14:textId="77777777" w:rsidR="004D77AA" w:rsidRPr="000250DC" w:rsidRDefault="004D77AA" w:rsidP="004D77AA">
                  <w:pPr>
                    <w:spacing w:line="240" w:lineRule="auto"/>
                    <w:rPr>
                      <w:b/>
                      <w:bCs/>
                      <w:color w:val="000000"/>
                      <w:szCs w:val="20"/>
                      <w:lang w:eastAsia="cs-CZ"/>
                    </w:rPr>
                  </w:pPr>
                  <w:r w:rsidRPr="000250DC">
                    <w:rPr>
                      <w:b/>
                      <w:bCs/>
                      <w:color w:val="000000"/>
                      <w:szCs w:val="20"/>
                      <w:lang w:eastAsia="cs-CZ"/>
                    </w:rPr>
                    <w:t>Switch - 2 ks</w:t>
                  </w:r>
                </w:p>
              </w:tc>
            </w:tr>
            <w:tr w:rsidR="004D77AA" w:rsidRPr="000250DC" w14:paraId="54EB6F6D" w14:textId="77777777" w:rsidTr="004D77AA">
              <w:trPr>
                <w:trHeight w:val="264"/>
              </w:trPr>
              <w:tc>
                <w:tcPr>
                  <w:tcW w:w="9880" w:type="dxa"/>
                  <w:tcBorders>
                    <w:top w:val="nil"/>
                    <w:left w:val="nil"/>
                    <w:bottom w:val="nil"/>
                    <w:right w:val="nil"/>
                  </w:tcBorders>
                  <w:vAlign w:val="center"/>
                  <w:hideMark/>
                </w:tcPr>
                <w:p w14:paraId="18998762" w14:textId="77777777" w:rsidR="004D77AA" w:rsidRPr="000250DC" w:rsidRDefault="004D77AA" w:rsidP="001658BD">
                  <w:pPr>
                    <w:pStyle w:val="Odstavecseseznamem"/>
                    <w:numPr>
                      <w:ilvl w:val="0"/>
                      <w:numId w:val="27"/>
                    </w:numPr>
                    <w:spacing w:line="240" w:lineRule="auto"/>
                    <w:jc w:val="both"/>
                    <w:rPr>
                      <w:color w:val="000000"/>
                      <w:szCs w:val="20"/>
                      <w:lang w:eastAsia="cs-CZ"/>
                    </w:rPr>
                  </w:pPr>
                  <w:r w:rsidRPr="000250DC">
                    <w:rPr>
                      <w:color w:val="000000"/>
                      <w:szCs w:val="20"/>
                      <w:lang w:eastAsia="cs-CZ"/>
                    </w:rPr>
                    <w:t>10 portů, min 8 x PoE</w:t>
                  </w:r>
                </w:p>
              </w:tc>
            </w:tr>
            <w:tr w:rsidR="004D77AA" w:rsidRPr="000250DC" w14:paraId="18D2309D" w14:textId="77777777" w:rsidTr="004D77AA">
              <w:trPr>
                <w:trHeight w:val="264"/>
              </w:trPr>
              <w:tc>
                <w:tcPr>
                  <w:tcW w:w="9880" w:type="dxa"/>
                  <w:tcBorders>
                    <w:top w:val="nil"/>
                    <w:left w:val="nil"/>
                    <w:bottom w:val="nil"/>
                    <w:right w:val="nil"/>
                  </w:tcBorders>
                  <w:noWrap/>
                  <w:vAlign w:val="center"/>
                  <w:hideMark/>
                </w:tcPr>
                <w:p w14:paraId="671E849C" w14:textId="77777777" w:rsidR="004D77AA" w:rsidRPr="000250DC" w:rsidRDefault="004D77AA" w:rsidP="001658BD">
                  <w:pPr>
                    <w:pStyle w:val="Odstavecseseznamem"/>
                    <w:numPr>
                      <w:ilvl w:val="0"/>
                      <w:numId w:val="27"/>
                    </w:numPr>
                    <w:spacing w:line="240" w:lineRule="auto"/>
                    <w:rPr>
                      <w:color w:val="000000"/>
                      <w:szCs w:val="20"/>
                      <w:lang w:eastAsia="cs-CZ"/>
                    </w:rPr>
                  </w:pPr>
                  <w:r w:rsidRPr="000250DC">
                    <w:rPr>
                      <w:color w:val="000000"/>
                      <w:szCs w:val="20"/>
                      <w:lang w:eastAsia="cs-CZ"/>
                    </w:rPr>
                    <w:t>Provedení s konektory M12 D-Coded</w:t>
                  </w:r>
                </w:p>
              </w:tc>
            </w:tr>
            <w:tr w:rsidR="004D77AA" w:rsidRPr="000250DC" w14:paraId="51A25DAB" w14:textId="77777777" w:rsidTr="004D77AA">
              <w:trPr>
                <w:trHeight w:val="264"/>
              </w:trPr>
              <w:tc>
                <w:tcPr>
                  <w:tcW w:w="9880" w:type="dxa"/>
                  <w:tcBorders>
                    <w:top w:val="nil"/>
                    <w:left w:val="nil"/>
                    <w:bottom w:val="nil"/>
                    <w:right w:val="nil"/>
                  </w:tcBorders>
                  <w:noWrap/>
                  <w:vAlign w:val="center"/>
                  <w:hideMark/>
                </w:tcPr>
                <w:p w14:paraId="529FA5A4" w14:textId="77777777" w:rsidR="004D77AA" w:rsidRPr="000250DC" w:rsidRDefault="004D77AA" w:rsidP="001658BD">
                  <w:pPr>
                    <w:pStyle w:val="Odstavecseseznamem"/>
                    <w:numPr>
                      <w:ilvl w:val="0"/>
                      <w:numId w:val="27"/>
                    </w:numPr>
                    <w:spacing w:line="240" w:lineRule="auto"/>
                    <w:rPr>
                      <w:color w:val="000000"/>
                      <w:szCs w:val="20"/>
                      <w:lang w:eastAsia="cs-CZ"/>
                    </w:rPr>
                  </w:pPr>
                  <w:r w:rsidRPr="000250DC">
                    <w:rPr>
                      <w:color w:val="000000"/>
                      <w:szCs w:val="20"/>
                      <w:lang w:eastAsia="cs-CZ"/>
                    </w:rPr>
                    <w:t>Napájení 9 – 32V DC</w:t>
                  </w:r>
                </w:p>
              </w:tc>
            </w:tr>
            <w:tr w:rsidR="004D77AA" w:rsidRPr="000250DC" w14:paraId="081A8AFC" w14:textId="77777777" w:rsidTr="004D77AA">
              <w:trPr>
                <w:trHeight w:val="264"/>
              </w:trPr>
              <w:tc>
                <w:tcPr>
                  <w:tcW w:w="9880" w:type="dxa"/>
                  <w:tcBorders>
                    <w:top w:val="nil"/>
                    <w:left w:val="nil"/>
                    <w:bottom w:val="nil"/>
                    <w:right w:val="nil"/>
                  </w:tcBorders>
                  <w:noWrap/>
                  <w:vAlign w:val="center"/>
                  <w:hideMark/>
                </w:tcPr>
                <w:p w14:paraId="5CF041D6" w14:textId="77777777" w:rsidR="004D77AA" w:rsidRPr="000250DC" w:rsidRDefault="004D77AA" w:rsidP="001658BD">
                  <w:pPr>
                    <w:pStyle w:val="Odstavecseseznamem"/>
                    <w:numPr>
                      <w:ilvl w:val="0"/>
                      <w:numId w:val="27"/>
                    </w:numPr>
                    <w:spacing w:line="240" w:lineRule="auto"/>
                    <w:rPr>
                      <w:color w:val="000000"/>
                      <w:szCs w:val="20"/>
                      <w:lang w:eastAsia="cs-CZ"/>
                    </w:rPr>
                  </w:pPr>
                  <w:r w:rsidRPr="000250DC">
                    <w:rPr>
                      <w:color w:val="000000"/>
                      <w:szCs w:val="20"/>
                      <w:lang w:eastAsia="cs-CZ"/>
                    </w:rPr>
                    <w:t>Switch v každém článku vozidla s hvězdicovou topologií ke kamerám</w:t>
                  </w:r>
                </w:p>
              </w:tc>
            </w:tr>
            <w:tr w:rsidR="004D77AA" w:rsidRPr="000250DC" w14:paraId="6278075D" w14:textId="77777777" w:rsidTr="004D77AA">
              <w:trPr>
                <w:trHeight w:val="264"/>
              </w:trPr>
              <w:tc>
                <w:tcPr>
                  <w:tcW w:w="9880" w:type="dxa"/>
                  <w:tcBorders>
                    <w:top w:val="nil"/>
                    <w:left w:val="nil"/>
                    <w:bottom w:val="nil"/>
                    <w:right w:val="nil"/>
                  </w:tcBorders>
                  <w:noWrap/>
                  <w:vAlign w:val="center"/>
                  <w:hideMark/>
                </w:tcPr>
                <w:p w14:paraId="7D5289A9" w14:textId="77777777" w:rsidR="004D77AA" w:rsidRPr="000250DC" w:rsidRDefault="004D77AA" w:rsidP="001658BD">
                  <w:pPr>
                    <w:pStyle w:val="Odstavecseseznamem"/>
                    <w:numPr>
                      <w:ilvl w:val="0"/>
                      <w:numId w:val="27"/>
                    </w:numPr>
                    <w:spacing w:line="240" w:lineRule="auto"/>
                    <w:rPr>
                      <w:color w:val="000000"/>
                      <w:szCs w:val="20"/>
                      <w:lang w:eastAsia="cs-CZ"/>
                    </w:rPr>
                  </w:pPr>
                  <w:r w:rsidRPr="000250DC">
                    <w:rPr>
                      <w:color w:val="000000"/>
                      <w:szCs w:val="20"/>
                      <w:lang w:eastAsia="cs-CZ"/>
                    </w:rPr>
                    <w:t>Stavové LED, min. identifikace aktivity sítě a odděleně PoE</w:t>
                  </w:r>
                </w:p>
              </w:tc>
            </w:tr>
            <w:tr w:rsidR="004D77AA" w:rsidRPr="000250DC" w14:paraId="142F8F06" w14:textId="77777777" w:rsidTr="004D77AA">
              <w:trPr>
                <w:trHeight w:val="264"/>
              </w:trPr>
              <w:tc>
                <w:tcPr>
                  <w:tcW w:w="9880" w:type="dxa"/>
                  <w:tcBorders>
                    <w:top w:val="nil"/>
                    <w:left w:val="nil"/>
                    <w:bottom w:val="nil"/>
                    <w:right w:val="nil"/>
                  </w:tcBorders>
                  <w:noWrap/>
                  <w:vAlign w:val="bottom"/>
                  <w:hideMark/>
                </w:tcPr>
                <w:p w14:paraId="31BF5513" w14:textId="77777777" w:rsidR="004D77AA" w:rsidRPr="000250DC" w:rsidRDefault="004D77AA" w:rsidP="001658BD">
                  <w:pPr>
                    <w:pStyle w:val="Odstavecseseznamem"/>
                    <w:numPr>
                      <w:ilvl w:val="0"/>
                      <w:numId w:val="27"/>
                    </w:numPr>
                    <w:spacing w:line="240" w:lineRule="auto"/>
                    <w:rPr>
                      <w:color w:val="000000"/>
                      <w:szCs w:val="20"/>
                      <w:lang w:eastAsia="cs-CZ"/>
                    </w:rPr>
                  </w:pPr>
                  <w:r w:rsidRPr="000250DC">
                    <w:rPr>
                      <w:color w:val="000000"/>
                      <w:szCs w:val="20"/>
                      <w:lang w:eastAsia="cs-CZ"/>
                    </w:rPr>
                    <w:t>Certifikace EN 50155, EN 45545, EN 50121</w:t>
                  </w:r>
                </w:p>
              </w:tc>
            </w:tr>
            <w:tr w:rsidR="004D77AA" w:rsidRPr="000250DC" w14:paraId="1CB0C3F2" w14:textId="77777777" w:rsidTr="004D77AA">
              <w:trPr>
                <w:trHeight w:val="264"/>
              </w:trPr>
              <w:tc>
                <w:tcPr>
                  <w:tcW w:w="9880" w:type="dxa"/>
                  <w:tcBorders>
                    <w:top w:val="nil"/>
                    <w:left w:val="nil"/>
                    <w:bottom w:val="nil"/>
                    <w:right w:val="nil"/>
                  </w:tcBorders>
                  <w:noWrap/>
                  <w:vAlign w:val="bottom"/>
                  <w:hideMark/>
                </w:tcPr>
                <w:p w14:paraId="7F8E99D7" w14:textId="77777777" w:rsidR="004D77AA" w:rsidRPr="000250DC" w:rsidRDefault="004D77AA" w:rsidP="004D77AA">
                  <w:pPr>
                    <w:spacing w:line="240" w:lineRule="auto"/>
                    <w:rPr>
                      <w:color w:val="000000"/>
                      <w:szCs w:val="20"/>
                      <w:lang w:eastAsia="cs-CZ"/>
                    </w:rPr>
                  </w:pPr>
                </w:p>
              </w:tc>
            </w:tr>
            <w:tr w:rsidR="004D77AA" w:rsidRPr="000250DC" w14:paraId="44CE1E4F" w14:textId="77777777" w:rsidTr="004D77AA">
              <w:trPr>
                <w:trHeight w:val="264"/>
              </w:trPr>
              <w:tc>
                <w:tcPr>
                  <w:tcW w:w="9880" w:type="dxa"/>
                  <w:tcBorders>
                    <w:top w:val="nil"/>
                    <w:left w:val="nil"/>
                    <w:bottom w:val="nil"/>
                    <w:right w:val="nil"/>
                  </w:tcBorders>
                  <w:noWrap/>
                  <w:vAlign w:val="center"/>
                  <w:hideMark/>
                </w:tcPr>
                <w:p w14:paraId="4459D1B0" w14:textId="0D56148A" w:rsidR="004D77AA" w:rsidRPr="000250DC" w:rsidRDefault="004D77AA" w:rsidP="004D77AA">
                  <w:pPr>
                    <w:spacing w:line="240" w:lineRule="auto"/>
                    <w:rPr>
                      <w:b/>
                      <w:bCs/>
                      <w:color w:val="000000"/>
                      <w:szCs w:val="20"/>
                      <w:lang w:eastAsia="cs-CZ"/>
                    </w:rPr>
                  </w:pPr>
                  <w:r w:rsidRPr="000250DC">
                    <w:rPr>
                      <w:b/>
                      <w:bCs/>
                      <w:color w:val="000000"/>
                      <w:szCs w:val="20"/>
                      <w:lang w:eastAsia="cs-CZ"/>
                    </w:rPr>
                    <w:t>Kamery - 4 ks</w:t>
                  </w:r>
                </w:p>
              </w:tc>
            </w:tr>
            <w:tr w:rsidR="004D77AA" w:rsidRPr="000250DC" w14:paraId="32B62C7A" w14:textId="77777777" w:rsidTr="004D77AA">
              <w:trPr>
                <w:trHeight w:val="264"/>
              </w:trPr>
              <w:tc>
                <w:tcPr>
                  <w:tcW w:w="9880" w:type="dxa"/>
                  <w:tcBorders>
                    <w:top w:val="nil"/>
                    <w:left w:val="nil"/>
                    <w:bottom w:val="nil"/>
                    <w:right w:val="nil"/>
                  </w:tcBorders>
                  <w:noWrap/>
                  <w:vAlign w:val="center"/>
                  <w:hideMark/>
                </w:tcPr>
                <w:p w14:paraId="326DA094"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Digitální barevná IP kamera</w:t>
                  </w:r>
                </w:p>
              </w:tc>
            </w:tr>
            <w:tr w:rsidR="004D77AA" w:rsidRPr="000250DC" w14:paraId="359CF778" w14:textId="77777777" w:rsidTr="004D77AA">
              <w:trPr>
                <w:trHeight w:val="264"/>
              </w:trPr>
              <w:tc>
                <w:tcPr>
                  <w:tcW w:w="9880" w:type="dxa"/>
                  <w:tcBorders>
                    <w:top w:val="nil"/>
                    <w:left w:val="nil"/>
                    <w:bottom w:val="nil"/>
                    <w:right w:val="nil"/>
                  </w:tcBorders>
                  <w:noWrap/>
                  <w:vAlign w:val="bottom"/>
                  <w:hideMark/>
                </w:tcPr>
                <w:p w14:paraId="11D50E94"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M12 D-Coded, napájení přes PoE</w:t>
                  </w:r>
                </w:p>
              </w:tc>
            </w:tr>
            <w:tr w:rsidR="004D77AA" w:rsidRPr="000250DC" w14:paraId="48B0B03A" w14:textId="77777777" w:rsidTr="004D77AA">
              <w:trPr>
                <w:trHeight w:val="264"/>
              </w:trPr>
              <w:tc>
                <w:tcPr>
                  <w:tcW w:w="9880" w:type="dxa"/>
                  <w:tcBorders>
                    <w:top w:val="nil"/>
                    <w:left w:val="nil"/>
                    <w:bottom w:val="nil"/>
                    <w:right w:val="nil"/>
                  </w:tcBorders>
                  <w:noWrap/>
                  <w:vAlign w:val="center"/>
                  <w:hideMark/>
                </w:tcPr>
                <w:p w14:paraId="61CE76CE"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FullHD rozlišení</w:t>
                  </w:r>
                </w:p>
              </w:tc>
            </w:tr>
            <w:tr w:rsidR="004D77AA" w:rsidRPr="000250DC" w14:paraId="7796A06B" w14:textId="77777777" w:rsidTr="004D77AA">
              <w:trPr>
                <w:trHeight w:val="528"/>
              </w:trPr>
              <w:tc>
                <w:tcPr>
                  <w:tcW w:w="9880" w:type="dxa"/>
                  <w:tcBorders>
                    <w:top w:val="nil"/>
                    <w:left w:val="nil"/>
                    <w:bottom w:val="nil"/>
                    <w:right w:val="nil"/>
                  </w:tcBorders>
                  <w:vAlign w:val="center"/>
                  <w:hideMark/>
                </w:tcPr>
                <w:p w14:paraId="3D65706B" w14:textId="77777777" w:rsidR="004D77AA" w:rsidRPr="000250DC" w:rsidRDefault="004D77AA" w:rsidP="001658BD">
                  <w:pPr>
                    <w:pStyle w:val="Odstavecseseznamem"/>
                    <w:numPr>
                      <w:ilvl w:val="0"/>
                      <w:numId w:val="26"/>
                    </w:numPr>
                    <w:spacing w:line="240" w:lineRule="auto"/>
                    <w:jc w:val="both"/>
                    <w:rPr>
                      <w:color w:val="000000"/>
                      <w:szCs w:val="20"/>
                      <w:lang w:eastAsia="cs-CZ"/>
                    </w:rPr>
                  </w:pPr>
                  <w:r w:rsidRPr="000250DC">
                    <w:rPr>
                      <w:color w:val="000000"/>
                      <w:szCs w:val="20"/>
                      <w:lang w:eastAsia="cs-CZ"/>
                    </w:rPr>
                    <w:t>Kompaktní celek s vyměnitelným ochranným krytem, typ minidome, provedení pro zápustnou montáž,  průměr otvoru nejlépe 67mm</w:t>
                  </w:r>
                </w:p>
              </w:tc>
            </w:tr>
            <w:tr w:rsidR="004D77AA" w:rsidRPr="000250DC" w14:paraId="3D7DCDD7" w14:textId="77777777" w:rsidTr="004D77AA">
              <w:trPr>
                <w:trHeight w:val="264"/>
              </w:trPr>
              <w:tc>
                <w:tcPr>
                  <w:tcW w:w="9880" w:type="dxa"/>
                  <w:tcBorders>
                    <w:top w:val="nil"/>
                    <w:left w:val="nil"/>
                    <w:bottom w:val="nil"/>
                    <w:right w:val="nil"/>
                  </w:tcBorders>
                  <w:vAlign w:val="center"/>
                  <w:hideMark/>
                </w:tcPr>
                <w:p w14:paraId="68952A1F" w14:textId="77777777" w:rsidR="004D77AA" w:rsidRPr="000250DC" w:rsidRDefault="004D77AA" w:rsidP="001658BD">
                  <w:pPr>
                    <w:pStyle w:val="Odstavecseseznamem"/>
                    <w:numPr>
                      <w:ilvl w:val="0"/>
                      <w:numId w:val="26"/>
                    </w:numPr>
                    <w:spacing w:line="240" w:lineRule="auto"/>
                    <w:jc w:val="both"/>
                    <w:rPr>
                      <w:color w:val="000000" w:themeColor="text1"/>
                      <w:szCs w:val="20"/>
                      <w:lang w:eastAsia="cs-CZ"/>
                    </w:rPr>
                  </w:pPr>
                  <w:r w:rsidRPr="000250DC">
                    <w:rPr>
                      <w:color w:val="000000" w:themeColor="text1"/>
                      <w:szCs w:val="20"/>
                      <w:lang w:eastAsia="cs-CZ"/>
                    </w:rPr>
                    <w:t>Provedení antivandal IK10</w:t>
                  </w:r>
                </w:p>
              </w:tc>
            </w:tr>
            <w:tr w:rsidR="004D77AA" w:rsidRPr="000250DC" w14:paraId="4449ADB3" w14:textId="77777777" w:rsidTr="004D77AA">
              <w:trPr>
                <w:trHeight w:val="528"/>
              </w:trPr>
              <w:tc>
                <w:tcPr>
                  <w:tcW w:w="9880" w:type="dxa"/>
                  <w:tcBorders>
                    <w:top w:val="nil"/>
                    <w:left w:val="nil"/>
                    <w:bottom w:val="nil"/>
                    <w:right w:val="nil"/>
                  </w:tcBorders>
                  <w:vAlign w:val="center"/>
                  <w:hideMark/>
                </w:tcPr>
                <w:p w14:paraId="1E4E7E22" w14:textId="77777777" w:rsidR="004D77AA" w:rsidRPr="000250DC" w:rsidRDefault="004D77AA" w:rsidP="001658BD">
                  <w:pPr>
                    <w:pStyle w:val="Odstavecseseznamem"/>
                    <w:numPr>
                      <w:ilvl w:val="0"/>
                      <w:numId w:val="26"/>
                    </w:numPr>
                    <w:spacing w:line="240" w:lineRule="auto"/>
                    <w:jc w:val="both"/>
                    <w:rPr>
                      <w:color w:val="000000" w:themeColor="text1"/>
                      <w:szCs w:val="20"/>
                      <w:lang w:eastAsia="cs-CZ"/>
                    </w:rPr>
                  </w:pPr>
                  <w:r w:rsidRPr="000250DC">
                    <w:rPr>
                      <w:color w:val="000000" w:themeColor="text1"/>
                      <w:szCs w:val="20"/>
                      <w:lang w:eastAsia="cs-CZ"/>
                    </w:rPr>
                    <w:t>o Kovový kryt nebo z jiného materiálu podobných mechanických vlastností jako kovový kryt ( především musí být zaručena pevnost a materiál nesmí podléhat degradaci vlastností stárnutím ).</w:t>
                  </w:r>
                </w:p>
              </w:tc>
            </w:tr>
            <w:tr w:rsidR="004D77AA" w:rsidRPr="000250DC" w14:paraId="73BF6FA7" w14:textId="77777777" w:rsidTr="004D77AA">
              <w:trPr>
                <w:trHeight w:val="264"/>
              </w:trPr>
              <w:tc>
                <w:tcPr>
                  <w:tcW w:w="9880" w:type="dxa"/>
                  <w:tcBorders>
                    <w:top w:val="nil"/>
                    <w:left w:val="nil"/>
                    <w:bottom w:val="nil"/>
                    <w:right w:val="nil"/>
                  </w:tcBorders>
                  <w:vAlign w:val="center"/>
                  <w:hideMark/>
                </w:tcPr>
                <w:p w14:paraId="59999394" w14:textId="77777777" w:rsidR="004D77AA" w:rsidRPr="000250DC" w:rsidRDefault="004D77AA" w:rsidP="001658BD">
                  <w:pPr>
                    <w:pStyle w:val="Odstavecseseznamem"/>
                    <w:numPr>
                      <w:ilvl w:val="0"/>
                      <w:numId w:val="26"/>
                    </w:numPr>
                    <w:spacing w:line="240" w:lineRule="auto"/>
                    <w:jc w:val="both"/>
                    <w:rPr>
                      <w:color w:val="000000"/>
                      <w:szCs w:val="20"/>
                      <w:lang w:eastAsia="cs-CZ"/>
                    </w:rPr>
                  </w:pPr>
                  <w:r w:rsidRPr="000250DC">
                    <w:rPr>
                      <w:color w:val="000000"/>
                      <w:szCs w:val="20"/>
                      <w:lang w:eastAsia="cs-CZ"/>
                    </w:rPr>
                    <w:t xml:space="preserve">horizontální úhel pohledu min. 65°  </w:t>
                  </w:r>
                </w:p>
              </w:tc>
            </w:tr>
            <w:tr w:rsidR="004D77AA" w:rsidRPr="000250DC" w14:paraId="20499E0B" w14:textId="77777777" w:rsidTr="004D77AA">
              <w:trPr>
                <w:trHeight w:val="264"/>
              </w:trPr>
              <w:tc>
                <w:tcPr>
                  <w:tcW w:w="9880" w:type="dxa"/>
                  <w:tcBorders>
                    <w:top w:val="nil"/>
                    <w:left w:val="nil"/>
                    <w:bottom w:val="nil"/>
                    <w:right w:val="nil"/>
                  </w:tcBorders>
                  <w:vAlign w:val="center"/>
                  <w:hideMark/>
                </w:tcPr>
                <w:p w14:paraId="122B402C" w14:textId="77777777" w:rsidR="004D77AA" w:rsidRPr="000250DC" w:rsidRDefault="004D77AA" w:rsidP="001658BD">
                  <w:pPr>
                    <w:pStyle w:val="Odstavecseseznamem"/>
                    <w:numPr>
                      <w:ilvl w:val="0"/>
                      <w:numId w:val="26"/>
                    </w:numPr>
                    <w:spacing w:line="240" w:lineRule="auto"/>
                    <w:jc w:val="both"/>
                    <w:rPr>
                      <w:color w:val="000000"/>
                      <w:szCs w:val="20"/>
                      <w:lang w:eastAsia="cs-CZ"/>
                    </w:rPr>
                  </w:pPr>
                  <w:r w:rsidRPr="000250DC">
                    <w:rPr>
                      <w:color w:val="000000"/>
                      <w:szCs w:val="20"/>
                      <w:lang w:eastAsia="cs-CZ"/>
                    </w:rPr>
                    <w:t xml:space="preserve">Možnost otáčení pro nastavení  -  min. 350° </w:t>
                  </w:r>
                </w:p>
              </w:tc>
            </w:tr>
            <w:tr w:rsidR="004D77AA" w:rsidRPr="000250DC" w14:paraId="2AC9BF69" w14:textId="77777777" w:rsidTr="004D77AA">
              <w:trPr>
                <w:trHeight w:val="528"/>
              </w:trPr>
              <w:tc>
                <w:tcPr>
                  <w:tcW w:w="9880" w:type="dxa"/>
                  <w:tcBorders>
                    <w:top w:val="nil"/>
                    <w:left w:val="nil"/>
                    <w:bottom w:val="nil"/>
                    <w:right w:val="nil"/>
                  </w:tcBorders>
                  <w:vAlign w:val="center"/>
                  <w:hideMark/>
                </w:tcPr>
                <w:p w14:paraId="6C047D91" w14:textId="77777777" w:rsidR="004062BB" w:rsidRDefault="004D77AA" w:rsidP="001658BD">
                  <w:pPr>
                    <w:pStyle w:val="Odstavecseseznamem"/>
                    <w:numPr>
                      <w:ilvl w:val="0"/>
                      <w:numId w:val="26"/>
                    </w:numPr>
                    <w:spacing w:line="240" w:lineRule="auto"/>
                    <w:jc w:val="both"/>
                    <w:rPr>
                      <w:color w:val="000000"/>
                      <w:szCs w:val="20"/>
                      <w:lang w:eastAsia="cs-CZ"/>
                    </w:rPr>
                  </w:pPr>
                  <w:r w:rsidRPr="000250DC">
                    <w:rPr>
                      <w:color w:val="000000"/>
                      <w:szCs w:val="20"/>
                      <w:lang w:eastAsia="cs-CZ"/>
                    </w:rPr>
                    <w:t xml:space="preserve">Propojovací konektory ethernetu vhodné pro mobilní aplikace (např. konektory </w:t>
                  </w:r>
                </w:p>
                <w:p w14:paraId="4340DF77" w14:textId="0E9B0466" w:rsidR="004D77AA" w:rsidRPr="000250DC" w:rsidRDefault="004D77AA" w:rsidP="001658BD">
                  <w:pPr>
                    <w:pStyle w:val="Odstavecseseznamem"/>
                    <w:numPr>
                      <w:ilvl w:val="0"/>
                      <w:numId w:val="26"/>
                    </w:numPr>
                    <w:spacing w:line="240" w:lineRule="auto"/>
                    <w:jc w:val="both"/>
                    <w:rPr>
                      <w:color w:val="000000"/>
                      <w:szCs w:val="20"/>
                      <w:lang w:eastAsia="cs-CZ"/>
                    </w:rPr>
                  </w:pPr>
                  <w:r w:rsidRPr="000250DC">
                    <w:rPr>
                      <w:color w:val="000000"/>
                      <w:szCs w:val="20"/>
                      <w:lang w:eastAsia="cs-CZ"/>
                    </w:rPr>
                    <w:t>M12 D – kódování ). Nebudou  akceptovány konektory RJ 45 pro použití ve vnitřních prostorách budov s krytím IP20.</w:t>
                  </w:r>
                </w:p>
              </w:tc>
            </w:tr>
            <w:tr w:rsidR="004D77AA" w:rsidRPr="000250DC" w14:paraId="390C478C" w14:textId="77777777" w:rsidTr="004D77AA">
              <w:trPr>
                <w:trHeight w:val="264"/>
              </w:trPr>
              <w:tc>
                <w:tcPr>
                  <w:tcW w:w="9880" w:type="dxa"/>
                  <w:tcBorders>
                    <w:top w:val="nil"/>
                    <w:left w:val="nil"/>
                    <w:bottom w:val="nil"/>
                    <w:right w:val="nil"/>
                  </w:tcBorders>
                  <w:noWrap/>
                  <w:vAlign w:val="center"/>
                  <w:hideMark/>
                </w:tcPr>
                <w:p w14:paraId="18C0D732"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Podpora protokolu Vapix</w:t>
                  </w:r>
                </w:p>
              </w:tc>
            </w:tr>
            <w:tr w:rsidR="004D77AA" w:rsidRPr="000250DC" w14:paraId="4CB9AD13" w14:textId="77777777" w:rsidTr="004D77AA">
              <w:trPr>
                <w:trHeight w:val="264"/>
              </w:trPr>
              <w:tc>
                <w:tcPr>
                  <w:tcW w:w="9880" w:type="dxa"/>
                  <w:tcBorders>
                    <w:top w:val="nil"/>
                    <w:left w:val="nil"/>
                    <w:bottom w:val="nil"/>
                    <w:right w:val="nil"/>
                  </w:tcBorders>
                  <w:noWrap/>
                  <w:vAlign w:val="center"/>
                  <w:hideMark/>
                </w:tcPr>
                <w:p w14:paraId="27218A0C"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Objektiv 2,8mm, min 110 stupňů horizontálně</w:t>
                  </w:r>
                </w:p>
              </w:tc>
            </w:tr>
            <w:tr w:rsidR="004D77AA" w:rsidRPr="000250DC" w14:paraId="29FBA780" w14:textId="77777777" w:rsidTr="004D77AA">
              <w:trPr>
                <w:trHeight w:val="264"/>
              </w:trPr>
              <w:tc>
                <w:tcPr>
                  <w:tcW w:w="9880" w:type="dxa"/>
                  <w:tcBorders>
                    <w:top w:val="nil"/>
                    <w:left w:val="nil"/>
                    <w:bottom w:val="nil"/>
                    <w:right w:val="nil"/>
                  </w:tcBorders>
                  <w:noWrap/>
                  <w:vAlign w:val="center"/>
                  <w:hideMark/>
                </w:tcPr>
                <w:p w14:paraId="0A318D05" w14:textId="5B186DF2"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Stupeň krytí min IP65</w:t>
                  </w:r>
                </w:p>
              </w:tc>
            </w:tr>
            <w:tr w:rsidR="004D77AA" w:rsidRPr="000250DC" w14:paraId="0BFCB9C3" w14:textId="77777777" w:rsidTr="004D77AA">
              <w:trPr>
                <w:trHeight w:val="264"/>
              </w:trPr>
              <w:tc>
                <w:tcPr>
                  <w:tcW w:w="9880" w:type="dxa"/>
                  <w:tcBorders>
                    <w:top w:val="nil"/>
                    <w:left w:val="nil"/>
                    <w:bottom w:val="nil"/>
                    <w:right w:val="nil"/>
                  </w:tcBorders>
                  <w:noWrap/>
                  <w:vAlign w:val="center"/>
                  <w:hideMark/>
                </w:tcPr>
                <w:p w14:paraId="36559332"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Stavové LED, min. identifikace aktivity sítě a odděleně PoE</w:t>
                  </w:r>
                </w:p>
              </w:tc>
            </w:tr>
            <w:tr w:rsidR="004D77AA" w:rsidRPr="000250DC" w14:paraId="37C84D50" w14:textId="77777777" w:rsidTr="004D77AA">
              <w:trPr>
                <w:trHeight w:val="264"/>
              </w:trPr>
              <w:tc>
                <w:tcPr>
                  <w:tcW w:w="9880" w:type="dxa"/>
                  <w:tcBorders>
                    <w:top w:val="nil"/>
                    <w:left w:val="nil"/>
                    <w:bottom w:val="nil"/>
                    <w:right w:val="nil"/>
                  </w:tcBorders>
                  <w:noWrap/>
                  <w:vAlign w:val="center"/>
                  <w:hideMark/>
                </w:tcPr>
                <w:p w14:paraId="2C8AA706" w14:textId="77777777" w:rsidR="004D77AA" w:rsidRPr="000250DC" w:rsidRDefault="004D77AA" w:rsidP="001658BD">
                  <w:pPr>
                    <w:pStyle w:val="Odstavecseseznamem"/>
                    <w:numPr>
                      <w:ilvl w:val="0"/>
                      <w:numId w:val="26"/>
                    </w:numPr>
                    <w:spacing w:line="240" w:lineRule="auto"/>
                    <w:rPr>
                      <w:color w:val="000000"/>
                      <w:szCs w:val="20"/>
                      <w:lang w:eastAsia="cs-CZ"/>
                    </w:rPr>
                  </w:pPr>
                  <w:r w:rsidRPr="000250DC">
                    <w:rPr>
                      <w:color w:val="000000"/>
                      <w:szCs w:val="20"/>
                      <w:lang w:eastAsia="cs-CZ"/>
                    </w:rPr>
                    <w:t>Certifikace EN 50155, EN 45545, EN 50121</w:t>
                  </w:r>
                </w:p>
                <w:p w14:paraId="1D41960F" w14:textId="77777777" w:rsidR="004D77AA" w:rsidRPr="000250DC" w:rsidRDefault="004D77AA" w:rsidP="004D77AA">
                  <w:pPr>
                    <w:spacing w:line="240" w:lineRule="auto"/>
                    <w:rPr>
                      <w:color w:val="000000"/>
                      <w:szCs w:val="20"/>
                      <w:lang w:eastAsia="cs-CZ"/>
                    </w:rPr>
                  </w:pPr>
                </w:p>
                <w:p w14:paraId="771D1660" w14:textId="21187CCE" w:rsidR="004D77AA" w:rsidRPr="000250DC" w:rsidRDefault="004D77AA" w:rsidP="004D77AA">
                  <w:pPr>
                    <w:spacing w:line="240" w:lineRule="auto"/>
                    <w:rPr>
                      <w:b/>
                      <w:bCs/>
                      <w:color w:val="000000"/>
                      <w:szCs w:val="20"/>
                      <w:lang w:eastAsia="cs-CZ"/>
                    </w:rPr>
                  </w:pPr>
                  <w:r w:rsidRPr="000250DC">
                    <w:rPr>
                      <w:b/>
                      <w:bCs/>
                      <w:color w:val="000000"/>
                      <w:szCs w:val="20"/>
                      <w:lang w:eastAsia="cs-CZ"/>
                    </w:rPr>
                    <w:t>Monitory - 2 ks</w:t>
                  </w:r>
                </w:p>
                <w:p w14:paraId="63E06819" w14:textId="77777777" w:rsidR="004D77AA" w:rsidRPr="000250DC" w:rsidRDefault="004D77AA" w:rsidP="004D77AA">
                  <w:pPr>
                    <w:spacing w:line="240" w:lineRule="auto"/>
                    <w:rPr>
                      <w:color w:val="000000"/>
                      <w:szCs w:val="20"/>
                      <w:lang w:eastAsia="cs-CZ"/>
                    </w:rPr>
                  </w:pPr>
                </w:p>
                <w:p w14:paraId="14635230" w14:textId="77777777"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t>Velikost monitoru upřednostňujeme 10,4“</w:t>
                  </w:r>
                </w:p>
                <w:p w14:paraId="4154C2EB" w14:textId="12356C0E"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t>Rozlišení minimálně 1024 x 768</w:t>
                  </w:r>
                </w:p>
                <w:p w14:paraId="6BC69626" w14:textId="41C7D571"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t>Kontrast minimálně 500:1</w:t>
                  </w:r>
                </w:p>
                <w:p w14:paraId="3C7B1568" w14:textId="49114526"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t>Svítivost minimálně 400 Cd/m2</w:t>
                  </w:r>
                </w:p>
                <w:p w14:paraId="58F11C4F" w14:textId="3FE4D6CD"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lastRenderedPageBreak/>
                    <w:t>Vertikální úhel pohledu minimálně 120°</w:t>
                  </w:r>
                </w:p>
                <w:p w14:paraId="34D7E142" w14:textId="4C546F52" w:rsidR="00E42FF4" w:rsidRPr="000250DC" w:rsidRDefault="00E42FF4" w:rsidP="001658BD">
                  <w:pPr>
                    <w:pStyle w:val="Odstavecseseznamem"/>
                    <w:numPr>
                      <w:ilvl w:val="0"/>
                      <w:numId w:val="25"/>
                    </w:numPr>
                    <w:jc w:val="both"/>
                    <w:rPr>
                      <w:rFonts w:asciiTheme="minorHAnsi" w:hAnsiTheme="minorHAnsi" w:cstheme="minorHAnsi"/>
                      <w:color w:val="000000" w:themeColor="text1"/>
                      <w:sz w:val="22"/>
                      <w:szCs w:val="22"/>
                    </w:rPr>
                  </w:pPr>
                  <w:r w:rsidRPr="000250DC">
                    <w:rPr>
                      <w:rFonts w:asciiTheme="minorHAnsi" w:hAnsiTheme="minorHAnsi" w:cstheme="minorHAnsi"/>
                      <w:color w:val="000000" w:themeColor="text1"/>
                      <w:sz w:val="22"/>
                      <w:szCs w:val="22"/>
                    </w:rPr>
                    <w:t>Horizontální úhel pohledu minimálně 140°</w:t>
                  </w:r>
                </w:p>
                <w:p w14:paraId="54EDF45D" w14:textId="77777777" w:rsidR="00E42FF4" w:rsidRPr="000250DC" w:rsidRDefault="00E42FF4" w:rsidP="004D77AA">
                  <w:pPr>
                    <w:spacing w:line="240" w:lineRule="auto"/>
                    <w:rPr>
                      <w:color w:val="000000"/>
                      <w:szCs w:val="20"/>
                      <w:lang w:eastAsia="cs-CZ"/>
                    </w:rPr>
                  </w:pPr>
                </w:p>
                <w:p w14:paraId="796F2416" w14:textId="77777777" w:rsidR="004D77AA" w:rsidRPr="000250DC" w:rsidRDefault="004D77AA" w:rsidP="004D77AA">
                  <w:pPr>
                    <w:spacing w:line="240" w:lineRule="auto"/>
                    <w:rPr>
                      <w:color w:val="000000"/>
                      <w:szCs w:val="20"/>
                      <w:lang w:eastAsia="cs-CZ"/>
                    </w:rPr>
                  </w:pPr>
                </w:p>
              </w:tc>
            </w:tr>
          </w:tbl>
          <w:p w14:paraId="47CFFC83" w14:textId="366D68D1" w:rsidR="004D77AA" w:rsidRPr="000250DC" w:rsidRDefault="004D77AA" w:rsidP="004E56F5">
            <w:pPr>
              <w:jc w:val="both"/>
              <w:rPr>
                <w:rFonts w:asciiTheme="minorHAnsi" w:hAnsiTheme="minorHAnsi"/>
                <w:sz w:val="22"/>
                <w:szCs w:val="22"/>
              </w:rPr>
            </w:pPr>
          </w:p>
        </w:tc>
      </w:tr>
      <w:tr w:rsidR="003130B5" w:rsidRPr="00B40D7E" w14:paraId="1F6FEC41" w14:textId="77777777" w:rsidTr="00AF799F">
        <w:tc>
          <w:tcPr>
            <w:tcW w:w="1101" w:type="dxa"/>
          </w:tcPr>
          <w:p w14:paraId="397F6FEA" w14:textId="77777777" w:rsidR="003130B5" w:rsidRPr="006C7275" w:rsidRDefault="003130B5" w:rsidP="00AF799F">
            <w:pPr>
              <w:jc w:val="both"/>
              <w:rPr>
                <w:rFonts w:asciiTheme="minorHAnsi" w:hAnsiTheme="minorHAnsi"/>
              </w:rPr>
            </w:pPr>
            <w:r>
              <w:rPr>
                <w:rFonts w:asciiTheme="minorHAnsi" w:hAnsiTheme="minorHAnsi"/>
                <w:sz w:val="22"/>
                <w:szCs w:val="22"/>
              </w:rPr>
              <w:lastRenderedPageBreak/>
              <w:t>Odpověď</w:t>
            </w:r>
          </w:p>
        </w:tc>
        <w:tc>
          <w:tcPr>
            <w:tcW w:w="7961" w:type="dxa"/>
          </w:tcPr>
          <w:p w14:paraId="68F523EB" w14:textId="77777777" w:rsidR="003130B5" w:rsidRPr="006C7275" w:rsidRDefault="003130B5" w:rsidP="00AF799F">
            <w:pPr>
              <w:jc w:val="both"/>
              <w:rPr>
                <w:rFonts w:asciiTheme="minorHAnsi" w:hAnsiTheme="minorHAnsi"/>
              </w:rPr>
            </w:pPr>
            <w:r>
              <w:rPr>
                <w:rFonts w:asciiTheme="minorHAnsi" w:hAnsiTheme="minorHAnsi"/>
                <w:sz w:val="22"/>
                <w:szCs w:val="22"/>
              </w:rPr>
              <w:t>NE</w:t>
            </w:r>
          </w:p>
        </w:tc>
      </w:tr>
    </w:tbl>
    <w:p w14:paraId="23C73316" w14:textId="77777777" w:rsidR="003130B5" w:rsidRDefault="003130B5" w:rsidP="003130B5">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3130B5" w:rsidRPr="00B40D7E" w14:paraId="6A192545" w14:textId="77777777" w:rsidTr="00AF799F">
        <w:tc>
          <w:tcPr>
            <w:tcW w:w="1102" w:type="dxa"/>
          </w:tcPr>
          <w:p w14:paraId="2BFF92AF" w14:textId="77777777" w:rsidR="003130B5" w:rsidRPr="00B40D7E" w:rsidRDefault="003130B5" w:rsidP="006611A6">
            <w:pPr>
              <w:jc w:val="both"/>
              <w:rPr>
                <w:rFonts w:asciiTheme="minorHAnsi" w:hAnsiTheme="minorHAnsi"/>
              </w:rPr>
            </w:pPr>
            <w:r w:rsidRPr="00B40D7E">
              <w:rPr>
                <w:rFonts w:asciiTheme="minorHAnsi" w:hAnsiTheme="minorHAnsi"/>
                <w:sz w:val="22"/>
                <w:szCs w:val="22"/>
              </w:rPr>
              <w:t>2.</w:t>
            </w:r>
            <w:r w:rsidR="006611A6">
              <w:rPr>
                <w:rFonts w:asciiTheme="minorHAnsi" w:hAnsiTheme="minorHAnsi"/>
                <w:sz w:val="22"/>
                <w:szCs w:val="22"/>
              </w:rPr>
              <w:t>7</w:t>
            </w:r>
            <w:r w:rsidRPr="00B40D7E">
              <w:rPr>
                <w:rFonts w:asciiTheme="minorHAnsi" w:hAnsiTheme="minorHAnsi"/>
                <w:sz w:val="22"/>
                <w:szCs w:val="22"/>
              </w:rPr>
              <w:t>.</w:t>
            </w:r>
            <w:r>
              <w:rPr>
                <w:rFonts w:asciiTheme="minorHAnsi" w:hAnsiTheme="minorHAnsi"/>
                <w:sz w:val="22"/>
                <w:szCs w:val="22"/>
              </w:rPr>
              <w:t>2</w:t>
            </w:r>
            <w:r w:rsidRPr="00B40D7E">
              <w:rPr>
                <w:rFonts w:asciiTheme="minorHAnsi" w:hAnsiTheme="minorHAnsi"/>
                <w:sz w:val="22"/>
                <w:szCs w:val="22"/>
              </w:rPr>
              <w:t>.</w:t>
            </w:r>
          </w:p>
        </w:tc>
        <w:tc>
          <w:tcPr>
            <w:tcW w:w="8110" w:type="dxa"/>
          </w:tcPr>
          <w:p w14:paraId="06AB0630" w14:textId="77777777" w:rsidR="003130B5" w:rsidRPr="00B40D7E" w:rsidRDefault="003130B5" w:rsidP="00A1003C">
            <w:pPr>
              <w:jc w:val="both"/>
              <w:rPr>
                <w:rFonts w:asciiTheme="minorHAnsi" w:hAnsiTheme="minorHAnsi"/>
              </w:rPr>
            </w:pPr>
            <w:r w:rsidRPr="00B40D7E">
              <w:rPr>
                <w:rFonts w:asciiTheme="minorHAnsi" w:hAnsiTheme="minorHAnsi"/>
                <w:sz w:val="22"/>
                <w:szCs w:val="22"/>
              </w:rPr>
              <w:t>Přední</w:t>
            </w:r>
            <w:r w:rsidR="00A1003C">
              <w:rPr>
                <w:rFonts w:asciiTheme="minorHAnsi" w:hAnsiTheme="minorHAnsi"/>
                <w:sz w:val="22"/>
                <w:szCs w:val="22"/>
              </w:rPr>
              <w:t xml:space="preserve"> (nehodová)</w:t>
            </w:r>
            <w:r w:rsidRPr="00B40D7E">
              <w:rPr>
                <w:rFonts w:asciiTheme="minorHAnsi" w:hAnsiTheme="minorHAnsi"/>
                <w:sz w:val="22"/>
                <w:szCs w:val="22"/>
              </w:rPr>
              <w:t xml:space="preserve"> kamera </w:t>
            </w:r>
          </w:p>
        </w:tc>
      </w:tr>
      <w:tr w:rsidR="003130B5" w:rsidRPr="00B40D7E" w14:paraId="733E2F7D" w14:textId="77777777" w:rsidTr="00AF799F">
        <w:tc>
          <w:tcPr>
            <w:tcW w:w="9212" w:type="dxa"/>
            <w:gridSpan w:val="2"/>
          </w:tcPr>
          <w:p w14:paraId="61B7ACFE" w14:textId="13AC9769" w:rsidR="005209D7" w:rsidRPr="005209D7" w:rsidRDefault="005209D7" w:rsidP="005209D7">
            <w:pPr>
              <w:jc w:val="both"/>
              <w:rPr>
                <w:rFonts w:asciiTheme="minorHAnsi" w:hAnsiTheme="minorHAnsi"/>
                <w:sz w:val="22"/>
                <w:szCs w:val="22"/>
              </w:rPr>
            </w:pPr>
            <w:r w:rsidRPr="005209D7">
              <w:rPr>
                <w:rFonts w:asciiTheme="minorHAnsi" w:hAnsiTheme="minorHAnsi"/>
                <w:sz w:val="22"/>
                <w:szCs w:val="22"/>
              </w:rPr>
              <w:t xml:space="preserve">Základem monitorovacího kamerového systému snímajícího prostor před vozidlem je samostatně umístěná kamera v blízkosti čelního okna zaznamenávající provoz před vozidlem, pravou stranu vozovky a protisměrný jízdní pruh. </w:t>
            </w:r>
            <w:r w:rsidR="00063FCB">
              <w:rPr>
                <w:rFonts w:asciiTheme="minorHAnsi" w:hAnsiTheme="minorHAnsi"/>
                <w:sz w:val="22"/>
                <w:szCs w:val="22"/>
              </w:rPr>
              <w:t xml:space="preserve">Tato kamera je součástí systému RISII. </w:t>
            </w:r>
            <w:r w:rsidRPr="005209D7">
              <w:rPr>
                <w:rFonts w:asciiTheme="minorHAnsi" w:hAnsiTheme="minorHAnsi"/>
                <w:sz w:val="22"/>
                <w:szCs w:val="22"/>
              </w:rPr>
              <w:t>Vyjímatelné paměťové medium je</w:t>
            </w:r>
            <w:r w:rsidR="003541A6">
              <w:rPr>
                <w:rFonts w:asciiTheme="minorHAnsi" w:hAnsiTheme="minorHAnsi"/>
                <w:sz w:val="22"/>
                <w:szCs w:val="22"/>
              </w:rPr>
              <w:t xml:space="preserve"> umístěno </w:t>
            </w:r>
            <w:r w:rsidRPr="005209D7">
              <w:rPr>
                <w:rFonts w:asciiTheme="minorHAnsi" w:hAnsiTheme="minorHAnsi"/>
                <w:sz w:val="22"/>
                <w:szCs w:val="22"/>
              </w:rPr>
              <w:t xml:space="preserve"> v</w:t>
            </w:r>
            <w:r w:rsidR="003541A6">
              <w:rPr>
                <w:rFonts w:asciiTheme="minorHAnsi" w:hAnsiTheme="minorHAnsi"/>
                <w:sz w:val="22"/>
                <w:szCs w:val="22"/>
              </w:rPr>
              <w:t> </w:t>
            </w:r>
            <w:r w:rsidRPr="005209D7">
              <w:rPr>
                <w:rFonts w:asciiTheme="minorHAnsi" w:hAnsiTheme="minorHAnsi"/>
                <w:sz w:val="22"/>
                <w:szCs w:val="22"/>
              </w:rPr>
              <w:t>místě</w:t>
            </w:r>
            <w:r w:rsidR="003541A6">
              <w:rPr>
                <w:rFonts w:asciiTheme="minorHAnsi" w:hAnsiTheme="minorHAnsi"/>
                <w:sz w:val="22"/>
                <w:szCs w:val="22"/>
              </w:rPr>
              <w:t>, kde je instalován</w:t>
            </w:r>
            <w:r w:rsidRPr="005209D7">
              <w:rPr>
                <w:rFonts w:asciiTheme="minorHAnsi" w:hAnsiTheme="minorHAnsi"/>
                <w:sz w:val="22"/>
                <w:szCs w:val="22"/>
              </w:rPr>
              <w:t xml:space="preserve">  tachograf.</w:t>
            </w:r>
          </w:p>
          <w:p w14:paraId="5E747FD0" w14:textId="77777777" w:rsidR="005209D7" w:rsidRPr="005209D7" w:rsidRDefault="005209D7" w:rsidP="005209D7">
            <w:pPr>
              <w:rPr>
                <w:rFonts w:asciiTheme="minorHAnsi" w:hAnsiTheme="minorHAnsi"/>
                <w:sz w:val="22"/>
                <w:szCs w:val="22"/>
              </w:rPr>
            </w:pPr>
          </w:p>
          <w:p w14:paraId="36582BD9" w14:textId="77777777" w:rsidR="005209D7" w:rsidRPr="005209D7" w:rsidRDefault="005209D7" w:rsidP="005209D7">
            <w:pPr>
              <w:rPr>
                <w:rFonts w:asciiTheme="minorHAnsi" w:hAnsiTheme="minorHAnsi"/>
                <w:sz w:val="22"/>
                <w:szCs w:val="22"/>
                <w:u w:val="single"/>
              </w:rPr>
            </w:pPr>
            <w:r w:rsidRPr="005209D7">
              <w:rPr>
                <w:rFonts w:asciiTheme="minorHAnsi" w:hAnsiTheme="minorHAnsi"/>
                <w:sz w:val="22"/>
                <w:szCs w:val="22"/>
                <w:u w:val="single"/>
              </w:rPr>
              <w:t>Parametry záznamového zařízení</w:t>
            </w:r>
          </w:p>
          <w:p w14:paraId="6F970323" w14:textId="3E016FED" w:rsidR="005209D7" w:rsidRPr="000250DC" w:rsidRDefault="005209D7" w:rsidP="001658BD">
            <w:pPr>
              <w:numPr>
                <w:ilvl w:val="0"/>
                <w:numId w:val="18"/>
              </w:numPr>
              <w:spacing w:line="240" w:lineRule="auto"/>
              <w:jc w:val="both"/>
              <w:rPr>
                <w:rFonts w:asciiTheme="minorHAnsi" w:hAnsiTheme="minorHAnsi"/>
                <w:sz w:val="22"/>
                <w:szCs w:val="22"/>
              </w:rPr>
            </w:pPr>
            <w:r w:rsidRPr="005209D7">
              <w:rPr>
                <w:rFonts w:asciiTheme="minorHAnsi" w:hAnsiTheme="minorHAnsi"/>
                <w:sz w:val="22"/>
                <w:szCs w:val="22"/>
              </w:rPr>
              <w:t>záznamové zařízení s možností uložení zázn</w:t>
            </w:r>
            <w:r w:rsidRPr="000250DC">
              <w:rPr>
                <w:rFonts w:asciiTheme="minorHAnsi" w:hAnsiTheme="minorHAnsi"/>
                <w:sz w:val="22"/>
                <w:szCs w:val="22"/>
              </w:rPr>
              <w:t>amu na USB FLASH</w:t>
            </w:r>
            <w:r w:rsidR="00AB6654" w:rsidRPr="000250DC">
              <w:rPr>
                <w:rFonts w:asciiTheme="minorHAnsi" w:hAnsiTheme="minorHAnsi"/>
                <w:sz w:val="22"/>
                <w:szCs w:val="22"/>
              </w:rPr>
              <w:t xml:space="preserve"> disk</w:t>
            </w:r>
          </w:p>
          <w:p w14:paraId="0F6057B8" w14:textId="5D853A92" w:rsidR="005209D7" w:rsidRPr="000250DC" w:rsidRDefault="005209D7" w:rsidP="001658BD">
            <w:pPr>
              <w:numPr>
                <w:ilvl w:val="0"/>
                <w:numId w:val="18"/>
              </w:numPr>
              <w:spacing w:line="240" w:lineRule="auto"/>
              <w:jc w:val="both"/>
              <w:rPr>
                <w:rFonts w:asciiTheme="minorHAnsi" w:hAnsiTheme="minorHAnsi"/>
                <w:sz w:val="22"/>
                <w:szCs w:val="22"/>
              </w:rPr>
            </w:pPr>
            <w:r w:rsidRPr="000250DC">
              <w:rPr>
                <w:rFonts w:asciiTheme="minorHAnsi" w:hAnsiTheme="minorHAnsi"/>
                <w:sz w:val="22"/>
                <w:szCs w:val="22"/>
              </w:rPr>
              <w:t xml:space="preserve">napájení z elektrického obvodu </w:t>
            </w:r>
            <w:r w:rsidR="00AB6654" w:rsidRPr="000250DC">
              <w:rPr>
                <w:rFonts w:asciiTheme="minorHAnsi" w:hAnsiTheme="minorHAnsi"/>
                <w:sz w:val="22"/>
                <w:szCs w:val="22"/>
              </w:rPr>
              <w:t>systému RISII přes PoE</w:t>
            </w:r>
          </w:p>
          <w:p w14:paraId="7E11E703" w14:textId="77777777" w:rsidR="005209D7" w:rsidRPr="000250DC" w:rsidRDefault="005209D7" w:rsidP="001658BD">
            <w:pPr>
              <w:numPr>
                <w:ilvl w:val="0"/>
                <w:numId w:val="18"/>
              </w:numPr>
              <w:spacing w:line="240" w:lineRule="auto"/>
              <w:jc w:val="both"/>
              <w:rPr>
                <w:rFonts w:asciiTheme="minorHAnsi" w:hAnsiTheme="minorHAnsi"/>
                <w:sz w:val="22"/>
                <w:szCs w:val="22"/>
              </w:rPr>
            </w:pPr>
            <w:r w:rsidRPr="000250DC">
              <w:rPr>
                <w:rFonts w:asciiTheme="minorHAnsi" w:hAnsiTheme="minorHAnsi"/>
                <w:sz w:val="22"/>
                <w:szCs w:val="22"/>
              </w:rPr>
              <w:t>možnost cyklického přepisu karty (záznam ve smyčce)</w:t>
            </w:r>
          </w:p>
          <w:p w14:paraId="0FD84EA3" w14:textId="77777777" w:rsidR="005209D7" w:rsidRPr="005209D7" w:rsidRDefault="005209D7" w:rsidP="001658BD">
            <w:pPr>
              <w:numPr>
                <w:ilvl w:val="0"/>
                <w:numId w:val="18"/>
              </w:numPr>
              <w:spacing w:line="240" w:lineRule="auto"/>
              <w:jc w:val="both"/>
              <w:rPr>
                <w:rFonts w:asciiTheme="minorHAnsi" w:hAnsiTheme="minorHAnsi"/>
                <w:sz w:val="22"/>
                <w:szCs w:val="22"/>
              </w:rPr>
            </w:pPr>
            <w:r w:rsidRPr="005209D7">
              <w:rPr>
                <w:rFonts w:asciiTheme="minorHAnsi" w:hAnsiTheme="minorHAnsi"/>
                <w:sz w:val="22"/>
                <w:szCs w:val="22"/>
              </w:rPr>
              <w:t>schopnost uložení záznamu i při výpadku napájení výhodou</w:t>
            </w:r>
          </w:p>
          <w:p w14:paraId="784D7018" w14:textId="77777777" w:rsidR="005209D7" w:rsidRPr="005209D7" w:rsidRDefault="005209D7" w:rsidP="001658BD">
            <w:pPr>
              <w:numPr>
                <w:ilvl w:val="0"/>
                <w:numId w:val="18"/>
              </w:numPr>
              <w:spacing w:line="240" w:lineRule="auto"/>
              <w:jc w:val="both"/>
              <w:rPr>
                <w:rFonts w:asciiTheme="minorHAnsi" w:hAnsiTheme="minorHAnsi"/>
                <w:sz w:val="22"/>
                <w:szCs w:val="22"/>
              </w:rPr>
            </w:pPr>
            <w:r w:rsidRPr="005209D7">
              <w:rPr>
                <w:rFonts w:asciiTheme="minorHAnsi" w:hAnsiTheme="minorHAnsi"/>
                <w:sz w:val="22"/>
                <w:szCs w:val="22"/>
              </w:rPr>
              <w:t>snadný přístup k záznamovému vyjímatelnému mediu</w:t>
            </w:r>
          </w:p>
          <w:p w14:paraId="4DD2415A" w14:textId="77777777" w:rsidR="005209D7" w:rsidRPr="005209D7" w:rsidRDefault="005209D7" w:rsidP="001658BD">
            <w:pPr>
              <w:numPr>
                <w:ilvl w:val="0"/>
                <w:numId w:val="18"/>
              </w:numPr>
              <w:spacing w:line="240" w:lineRule="auto"/>
              <w:jc w:val="both"/>
              <w:rPr>
                <w:rFonts w:asciiTheme="minorHAnsi" w:hAnsiTheme="minorHAnsi"/>
                <w:sz w:val="22"/>
                <w:szCs w:val="22"/>
              </w:rPr>
            </w:pPr>
            <w:r w:rsidRPr="005209D7">
              <w:rPr>
                <w:rFonts w:asciiTheme="minorHAnsi" w:hAnsiTheme="minorHAnsi"/>
                <w:sz w:val="22"/>
                <w:szCs w:val="22"/>
              </w:rPr>
              <w:t>minimální požadavky na údržbu</w:t>
            </w:r>
          </w:p>
          <w:p w14:paraId="1622049F" w14:textId="77777777" w:rsidR="005209D7" w:rsidRPr="005209D7" w:rsidRDefault="005209D7" w:rsidP="005209D7">
            <w:pPr>
              <w:rPr>
                <w:rFonts w:asciiTheme="minorHAnsi" w:hAnsiTheme="minorHAnsi"/>
                <w:sz w:val="22"/>
                <w:szCs w:val="22"/>
                <w:u w:val="single"/>
              </w:rPr>
            </w:pPr>
            <w:r w:rsidRPr="005209D7">
              <w:rPr>
                <w:rFonts w:asciiTheme="minorHAnsi" w:hAnsiTheme="minorHAnsi"/>
                <w:sz w:val="22"/>
                <w:szCs w:val="22"/>
                <w:u w:val="single"/>
              </w:rPr>
              <w:t>Parametry snímacího zařízení</w:t>
            </w:r>
          </w:p>
          <w:p w14:paraId="321802F5" w14:textId="77777777" w:rsidR="005209D7" w:rsidRPr="005209D7" w:rsidRDefault="005209D7" w:rsidP="001658BD">
            <w:pPr>
              <w:numPr>
                <w:ilvl w:val="0"/>
                <w:numId w:val="19"/>
              </w:numPr>
              <w:spacing w:line="240" w:lineRule="auto"/>
              <w:jc w:val="both"/>
              <w:rPr>
                <w:rFonts w:asciiTheme="minorHAnsi" w:hAnsiTheme="minorHAnsi"/>
                <w:sz w:val="22"/>
                <w:szCs w:val="22"/>
              </w:rPr>
            </w:pPr>
            <w:r w:rsidRPr="005209D7">
              <w:rPr>
                <w:rFonts w:asciiTheme="minorHAnsi" w:hAnsiTheme="minorHAnsi"/>
                <w:sz w:val="22"/>
                <w:szCs w:val="22"/>
              </w:rPr>
              <w:t>samostatná digitální IP kamera s umístěním uvnitř vozu</w:t>
            </w:r>
          </w:p>
          <w:p w14:paraId="5E363783" w14:textId="77777777" w:rsidR="005209D7" w:rsidRPr="005209D7" w:rsidRDefault="005209D7" w:rsidP="001658BD">
            <w:pPr>
              <w:numPr>
                <w:ilvl w:val="0"/>
                <w:numId w:val="19"/>
              </w:numPr>
              <w:spacing w:line="240" w:lineRule="auto"/>
              <w:jc w:val="both"/>
              <w:rPr>
                <w:rFonts w:asciiTheme="minorHAnsi" w:hAnsiTheme="minorHAnsi"/>
                <w:sz w:val="22"/>
                <w:szCs w:val="22"/>
              </w:rPr>
            </w:pPr>
            <w:r w:rsidRPr="005209D7">
              <w:rPr>
                <w:rFonts w:asciiTheme="minorHAnsi" w:hAnsiTheme="minorHAnsi"/>
                <w:sz w:val="22"/>
                <w:szCs w:val="22"/>
              </w:rPr>
              <w:t>minimální zástavbové rozměry</w:t>
            </w:r>
          </w:p>
          <w:p w14:paraId="60FC7381" w14:textId="77777777" w:rsidR="005209D7" w:rsidRPr="005209D7" w:rsidRDefault="005209D7" w:rsidP="001658BD">
            <w:pPr>
              <w:numPr>
                <w:ilvl w:val="0"/>
                <w:numId w:val="19"/>
              </w:numPr>
              <w:spacing w:line="240" w:lineRule="auto"/>
              <w:jc w:val="both"/>
              <w:rPr>
                <w:rFonts w:asciiTheme="minorHAnsi" w:hAnsiTheme="minorHAnsi"/>
                <w:sz w:val="22"/>
                <w:szCs w:val="22"/>
              </w:rPr>
            </w:pPr>
            <w:r w:rsidRPr="005209D7">
              <w:rPr>
                <w:rFonts w:asciiTheme="minorHAnsi" w:hAnsiTheme="minorHAnsi"/>
                <w:sz w:val="22"/>
                <w:szCs w:val="22"/>
              </w:rPr>
              <w:t>rozlišení min HD 720p (1280 x 720)</w:t>
            </w:r>
          </w:p>
          <w:p w14:paraId="4FE810AD" w14:textId="01BEFCED" w:rsidR="005209D7" w:rsidRPr="000250DC" w:rsidRDefault="005209D7" w:rsidP="001658BD">
            <w:pPr>
              <w:numPr>
                <w:ilvl w:val="0"/>
                <w:numId w:val="19"/>
              </w:numPr>
              <w:spacing w:line="240" w:lineRule="auto"/>
              <w:jc w:val="both"/>
              <w:rPr>
                <w:rFonts w:asciiTheme="minorHAnsi" w:hAnsiTheme="minorHAnsi"/>
                <w:sz w:val="22"/>
                <w:szCs w:val="22"/>
              </w:rPr>
            </w:pPr>
            <w:r w:rsidRPr="000250DC">
              <w:rPr>
                <w:rFonts w:asciiTheme="minorHAnsi" w:hAnsiTheme="minorHAnsi"/>
                <w:sz w:val="22"/>
                <w:szCs w:val="22"/>
              </w:rPr>
              <w:t>krytí min. IP</w:t>
            </w:r>
            <w:r w:rsidR="004D77AA" w:rsidRPr="000250DC">
              <w:rPr>
                <w:rFonts w:asciiTheme="minorHAnsi" w:hAnsiTheme="minorHAnsi"/>
                <w:sz w:val="22"/>
                <w:szCs w:val="22"/>
              </w:rPr>
              <w:t>65</w:t>
            </w:r>
          </w:p>
          <w:p w14:paraId="14D49D82" w14:textId="77777777" w:rsidR="005209D7" w:rsidRPr="005209D7" w:rsidRDefault="005209D7" w:rsidP="001658BD">
            <w:pPr>
              <w:numPr>
                <w:ilvl w:val="0"/>
                <w:numId w:val="19"/>
              </w:numPr>
              <w:spacing w:line="240" w:lineRule="auto"/>
              <w:jc w:val="both"/>
              <w:rPr>
                <w:rFonts w:asciiTheme="minorHAnsi" w:hAnsiTheme="minorHAnsi"/>
                <w:sz w:val="22"/>
                <w:szCs w:val="22"/>
              </w:rPr>
            </w:pPr>
            <w:r w:rsidRPr="005209D7">
              <w:rPr>
                <w:rFonts w:asciiTheme="minorHAnsi" w:hAnsiTheme="minorHAnsi"/>
                <w:sz w:val="22"/>
                <w:szCs w:val="22"/>
              </w:rPr>
              <w:t>schopnost provozu při náročnějších světelných podmínkách (noční provoz, přechod světlo/tma)</w:t>
            </w:r>
          </w:p>
          <w:p w14:paraId="3BAB43D7" w14:textId="77777777" w:rsidR="005209D7" w:rsidRPr="005209D7" w:rsidRDefault="005209D7" w:rsidP="001658BD">
            <w:pPr>
              <w:numPr>
                <w:ilvl w:val="0"/>
                <w:numId w:val="19"/>
              </w:numPr>
              <w:spacing w:line="240" w:lineRule="auto"/>
              <w:jc w:val="both"/>
              <w:rPr>
                <w:rFonts w:asciiTheme="minorHAnsi" w:hAnsiTheme="minorHAnsi"/>
                <w:sz w:val="22"/>
                <w:szCs w:val="22"/>
              </w:rPr>
            </w:pPr>
            <w:r w:rsidRPr="005209D7">
              <w:rPr>
                <w:rFonts w:asciiTheme="minorHAnsi" w:hAnsiTheme="minorHAnsi"/>
                <w:sz w:val="22"/>
                <w:szCs w:val="22"/>
              </w:rPr>
              <w:t>minimální úhel 110 stupňů horizontálně a 55 stupňů vertikálně</w:t>
            </w:r>
          </w:p>
          <w:p w14:paraId="3456711D" w14:textId="220D28A2" w:rsidR="003130B5" w:rsidRPr="00C44B7F" w:rsidRDefault="005209D7" w:rsidP="00C44B7F">
            <w:pPr>
              <w:pStyle w:val="Zkladntext"/>
              <w:rPr>
                <w:rFonts w:asciiTheme="minorHAnsi" w:hAnsiTheme="minorHAnsi"/>
                <w:sz w:val="22"/>
                <w:szCs w:val="22"/>
              </w:rPr>
            </w:pPr>
            <w:r w:rsidRPr="000250DC">
              <w:rPr>
                <w:rFonts w:asciiTheme="minorHAnsi" w:hAnsiTheme="minorHAnsi"/>
                <w:sz w:val="22"/>
                <w:szCs w:val="22"/>
              </w:rPr>
              <w:t xml:space="preserve">Součástí dodávky bude USB FLASH </w:t>
            </w:r>
            <w:r w:rsidR="00AB6654" w:rsidRPr="000250DC">
              <w:rPr>
                <w:rFonts w:asciiTheme="minorHAnsi" w:hAnsiTheme="minorHAnsi"/>
                <w:sz w:val="22"/>
                <w:szCs w:val="22"/>
              </w:rPr>
              <w:t xml:space="preserve">disk </w:t>
            </w:r>
            <w:r w:rsidRPr="000250DC">
              <w:rPr>
                <w:rFonts w:asciiTheme="minorHAnsi" w:hAnsiTheme="minorHAnsi"/>
                <w:sz w:val="22"/>
                <w:szCs w:val="22"/>
              </w:rPr>
              <w:t xml:space="preserve">pro ukládání dat o velikosti pro min. délku záznamu </w:t>
            </w:r>
            <w:r w:rsidR="00036E32" w:rsidRPr="000250DC">
              <w:rPr>
                <w:rFonts w:asciiTheme="minorHAnsi" w:hAnsiTheme="minorHAnsi"/>
                <w:sz w:val="22"/>
                <w:szCs w:val="22"/>
              </w:rPr>
              <w:t>4 hodiny, maximálně 10</w:t>
            </w:r>
            <w:r w:rsidRPr="000250DC">
              <w:rPr>
                <w:rFonts w:asciiTheme="minorHAnsi" w:hAnsiTheme="minorHAnsi"/>
                <w:sz w:val="22"/>
                <w:szCs w:val="22"/>
              </w:rPr>
              <w:t xml:space="preserve"> hodin a SW pro nastavení a správu je</w:t>
            </w:r>
            <w:r w:rsidR="00C44B7F" w:rsidRPr="000250DC">
              <w:rPr>
                <w:rFonts w:asciiTheme="minorHAnsi" w:hAnsiTheme="minorHAnsi"/>
                <w:sz w:val="22"/>
                <w:szCs w:val="22"/>
              </w:rPr>
              <w:t>dnotky a vyhodnocování záznamu.</w:t>
            </w:r>
          </w:p>
        </w:tc>
      </w:tr>
      <w:tr w:rsidR="003130B5" w:rsidRPr="00B40D7E" w14:paraId="38DACD3B" w14:textId="77777777" w:rsidTr="00AF799F">
        <w:tc>
          <w:tcPr>
            <w:tcW w:w="1102" w:type="dxa"/>
          </w:tcPr>
          <w:p w14:paraId="33B0B2F7" w14:textId="77777777" w:rsidR="003130B5" w:rsidRPr="00B40D7E" w:rsidRDefault="003130B5" w:rsidP="00AF799F">
            <w:pPr>
              <w:jc w:val="both"/>
              <w:rPr>
                <w:rFonts w:asciiTheme="minorHAnsi" w:hAnsiTheme="minorHAnsi"/>
              </w:rPr>
            </w:pPr>
            <w:r>
              <w:rPr>
                <w:rFonts w:asciiTheme="minorHAnsi" w:hAnsiTheme="minorHAnsi"/>
                <w:sz w:val="22"/>
                <w:szCs w:val="22"/>
              </w:rPr>
              <w:t>Odpověď</w:t>
            </w:r>
          </w:p>
        </w:tc>
        <w:tc>
          <w:tcPr>
            <w:tcW w:w="8110" w:type="dxa"/>
          </w:tcPr>
          <w:p w14:paraId="1CCE7E95" w14:textId="77777777" w:rsidR="003130B5" w:rsidRPr="00B40D7E" w:rsidRDefault="003130B5" w:rsidP="00AF799F">
            <w:pPr>
              <w:jc w:val="both"/>
              <w:rPr>
                <w:rFonts w:asciiTheme="minorHAnsi" w:hAnsiTheme="minorHAnsi"/>
              </w:rPr>
            </w:pPr>
            <w:r>
              <w:rPr>
                <w:rFonts w:asciiTheme="minorHAnsi" w:hAnsiTheme="minorHAnsi"/>
                <w:sz w:val="22"/>
                <w:szCs w:val="22"/>
              </w:rPr>
              <w:t>NE</w:t>
            </w:r>
          </w:p>
        </w:tc>
      </w:tr>
    </w:tbl>
    <w:p w14:paraId="49B0591F" w14:textId="5F793855" w:rsidR="003130B5" w:rsidRDefault="003130B5" w:rsidP="003130B5">
      <w:pPr>
        <w:jc w:val="both"/>
        <w:rPr>
          <w:rFonts w:asciiTheme="minorHAnsi" w:hAnsiTheme="minorHAnsi"/>
          <w:sz w:val="22"/>
          <w:szCs w:val="22"/>
        </w:rPr>
      </w:pPr>
      <w:r w:rsidRPr="006C7275">
        <w:rPr>
          <w:rFonts w:asciiTheme="minorHAnsi" w:hAnsiTheme="minorHAnsi"/>
          <w:sz w:val="22"/>
          <w:szCs w:val="22"/>
        </w:rPr>
        <w:tab/>
      </w:r>
    </w:p>
    <w:tbl>
      <w:tblPr>
        <w:tblStyle w:val="Mkatabulky"/>
        <w:tblW w:w="0" w:type="auto"/>
        <w:tblLook w:val="04A0" w:firstRow="1" w:lastRow="0" w:firstColumn="1" w:lastColumn="0" w:noHBand="0" w:noVBand="1"/>
      </w:tblPr>
      <w:tblGrid>
        <w:gridCol w:w="1501"/>
        <w:gridCol w:w="7561"/>
      </w:tblGrid>
      <w:tr w:rsidR="003130B5" w14:paraId="5F44D2F8" w14:textId="77777777" w:rsidTr="00AF799F">
        <w:tc>
          <w:tcPr>
            <w:tcW w:w="1526" w:type="dxa"/>
            <w:hideMark/>
          </w:tcPr>
          <w:p w14:paraId="0D57C69E" w14:textId="77777777" w:rsidR="003130B5" w:rsidRDefault="003130B5" w:rsidP="0068004B">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7</w:t>
            </w:r>
            <w:r>
              <w:rPr>
                <w:rFonts w:asciiTheme="minorHAnsi" w:hAnsiTheme="minorHAnsi"/>
                <w:sz w:val="22"/>
                <w:szCs w:val="22"/>
              </w:rPr>
              <w:t>.</w:t>
            </w:r>
            <w:r w:rsidR="0068004B">
              <w:rPr>
                <w:rFonts w:asciiTheme="minorHAnsi" w:hAnsiTheme="minorHAnsi"/>
                <w:sz w:val="22"/>
                <w:szCs w:val="22"/>
              </w:rPr>
              <w:t>3</w:t>
            </w:r>
            <w:r>
              <w:rPr>
                <w:rFonts w:asciiTheme="minorHAnsi" w:hAnsiTheme="minorHAnsi"/>
                <w:sz w:val="22"/>
                <w:szCs w:val="22"/>
              </w:rPr>
              <w:t>.</w:t>
            </w:r>
          </w:p>
        </w:tc>
        <w:tc>
          <w:tcPr>
            <w:tcW w:w="8252" w:type="dxa"/>
            <w:hideMark/>
          </w:tcPr>
          <w:p w14:paraId="7B6B5264" w14:textId="77777777" w:rsidR="003130B5" w:rsidRDefault="003130B5" w:rsidP="00AF799F">
            <w:pPr>
              <w:jc w:val="both"/>
              <w:rPr>
                <w:rFonts w:asciiTheme="minorHAnsi" w:hAnsiTheme="minorHAnsi"/>
                <w:sz w:val="22"/>
                <w:szCs w:val="22"/>
              </w:rPr>
            </w:pPr>
            <w:r>
              <w:rPr>
                <w:rFonts w:asciiTheme="minorHAnsi" w:hAnsiTheme="minorHAnsi"/>
                <w:sz w:val="22"/>
                <w:szCs w:val="22"/>
              </w:rPr>
              <w:t>Vnitřní kamerový systém se záznamem</w:t>
            </w:r>
          </w:p>
        </w:tc>
      </w:tr>
      <w:tr w:rsidR="003130B5" w14:paraId="512E0FED" w14:textId="77777777" w:rsidTr="00AF799F">
        <w:tc>
          <w:tcPr>
            <w:tcW w:w="9778" w:type="dxa"/>
            <w:gridSpan w:val="2"/>
            <w:hideMark/>
          </w:tcPr>
          <w:p w14:paraId="6E5E4BAF" w14:textId="15FA9E3A" w:rsidR="00A1003C" w:rsidRPr="000250DC" w:rsidRDefault="00A1003C" w:rsidP="00A1003C">
            <w:pPr>
              <w:rPr>
                <w:rFonts w:asciiTheme="minorHAnsi" w:hAnsiTheme="minorHAnsi"/>
                <w:sz w:val="22"/>
                <w:szCs w:val="22"/>
              </w:rPr>
            </w:pPr>
            <w:r w:rsidRPr="000250DC">
              <w:rPr>
                <w:rFonts w:asciiTheme="minorHAnsi" w:hAnsiTheme="minorHAnsi"/>
                <w:sz w:val="22"/>
                <w:szCs w:val="22"/>
              </w:rPr>
              <w:t>Základem monitorovacího kamerového systému jsou čtyři kamery umístěné v salonu vozu, ze kterých je videosignál přenášen přes ethernet 100 MBit/s do záznamového zařízení a HW a SW kompatibilita se stávajícím systémem Hydra (komplexní záznamové zařízení vč. záznamu kamer) provozovaný DPMB a.s.</w:t>
            </w:r>
            <w:r w:rsidRPr="000250DC">
              <w:rPr>
                <w:rFonts w:asciiTheme="minorHAnsi" w:hAnsiTheme="minorHAnsi"/>
                <w:color w:val="000000"/>
                <w:sz w:val="22"/>
                <w:szCs w:val="22"/>
              </w:rPr>
              <w:t xml:space="preserve"> a který využívá Policie ČR.</w:t>
            </w:r>
          </w:p>
          <w:p w14:paraId="328A5F61" w14:textId="77777777" w:rsidR="00A1003C" w:rsidRPr="000250DC" w:rsidRDefault="00A1003C" w:rsidP="00A1003C">
            <w:pPr>
              <w:rPr>
                <w:rFonts w:asciiTheme="minorHAnsi" w:hAnsiTheme="minorHAnsi"/>
                <w:sz w:val="22"/>
                <w:szCs w:val="22"/>
              </w:rPr>
            </w:pPr>
          </w:p>
          <w:p w14:paraId="0179C7CF" w14:textId="4E80452A" w:rsidR="00A1003C" w:rsidRPr="00E562DD" w:rsidRDefault="00A1003C" w:rsidP="00A1003C">
            <w:pPr>
              <w:rPr>
                <w:rFonts w:asciiTheme="minorHAnsi" w:hAnsiTheme="minorHAnsi"/>
                <w:sz w:val="22"/>
                <w:szCs w:val="22"/>
              </w:rPr>
            </w:pPr>
            <w:r w:rsidRPr="000250DC">
              <w:rPr>
                <w:rFonts w:asciiTheme="minorHAnsi" w:hAnsiTheme="minorHAnsi"/>
                <w:sz w:val="22"/>
                <w:szCs w:val="22"/>
              </w:rPr>
              <w:t xml:space="preserve">Umístění kamer a záznamového zařízení </w:t>
            </w:r>
            <w:r w:rsidR="006A4A75" w:rsidRPr="000250DC">
              <w:rPr>
                <w:rFonts w:asciiTheme="minorHAnsi" w:hAnsiTheme="minorHAnsi"/>
                <w:sz w:val="22"/>
                <w:szCs w:val="22"/>
              </w:rPr>
              <w:t>musí být předem odsouhlasena.</w:t>
            </w:r>
          </w:p>
          <w:p w14:paraId="37F31330" w14:textId="77777777" w:rsidR="00A1003C" w:rsidRPr="00E562DD" w:rsidRDefault="00A1003C" w:rsidP="00A1003C">
            <w:pPr>
              <w:rPr>
                <w:rFonts w:asciiTheme="minorHAnsi" w:hAnsiTheme="minorHAnsi"/>
                <w:sz w:val="22"/>
                <w:szCs w:val="22"/>
              </w:rPr>
            </w:pPr>
          </w:p>
          <w:p w14:paraId="0333DAC1" w14:textId="77777777" w:rsidR="00A1003C" w:rsidRPr="00E562DD" w:rsidRDefault="00A1003C" w:rsidP="00A1003C">
            <w:pPr>
              <w:rPr>
                <w:rFonts w:asciiTheme="minorHAnsi" w:hAnsiTheme="minorHAnsi"/>
                <w:sz w:val="22"/>
                <w:szCs w:val="22"/>
              </w:rPr>
            </w:pPr>
            <w:bookmarkStart w:id="0" w:name="_Hlk500160420"/>
            <w:r w:rsidRPr="00E562DD">
              <w:rPr>
                <w:rFonts w:asciiTheme="minorHAnsi" w:hAnsiTheme="minorHAnsi"/>
                <w:sz w:val="22"/>
                <w:szCs w:val="22"/>
              </w:rPr>
              <w:t xml:space="preserve"> Parametry kamerového systému:</w:t>
            </w:r>
          </w:p>
          <w:p w14:paraId="775BD389" w14:textId="77777777" w:rsidR="00A1003C" w:rsidRPr="00E562DD" w:rsidRDefault="00A1003C" w:rsidP="001658BD">
            <w:pPr>
              <w:numPr>
                <w:ilvl w:val="0"/>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Záznamová jednotka</w:t>
            </w:r>
          </w:p>
          <w:bookmarkEnd w:id="0"/>
          <w:p w14:paraId="18CF1C2B"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konstrukce v provedení pro dopravní aplikace (tramvajová doprava)</w:t>
            </w:r>
          </w:p>
          <w:p w14:paraId="5C786FAB"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bez nutnosti údržby</w:t>
            </w:r>
          </w:p>
          <w:p w14:paraId="1360C8FE"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záznamová jednotka pro připojení 4 kamer (4 vstupní kanály v případě analogových kamer)</w:t>
            </w:r>
          </w:p>
          <w:p w14:paraId="030B71E6"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 xml:space="preserve">záznamová jednotka musí umožňovat nastavení délky archivu záznamu ve smyčce, minimálně 72 hodin </w:t>
            </w:r>
          </w:p>
          <w:p w14:paraId="691D2BD1"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záznamové zařízení musí umožňovat napájení externích zařízení (kamer)</w:t>
            </w:r>
          </w:p>
          <w:p w14:paraId="1F26D1AA"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lastRenderedPageBreak/>
              <w:t>ukládání záznamu na vyjímatelné paměťové médium (HDD)</w:t>
            </w:r>
          </w:p>
          <w:p w14:paraId="2F461DFB"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paměťové  médium  (HDD)  v provedení s ochranou proti vibracím</w:t>
            </w:r>
          </w:p>
          <w:p w14:paraId="2FF8FB01"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paměťové médium (HDD) musí být zabezpečeno proti nepovolené manipulaci (zajištění elektronickým klíčem proti vyjmutí)</w:t>
            </w:r>
          </w:p>
          <w:p w14:paraId="7DC22083"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součástí záznamové jednotky je vyhodnocovací software</w:t>
            </w:r>
          </w:p>
          <w:p w14:paraId="1B6648EA" w14:textId="77777777" w:rsidR="00A1003C" w:rsidRPr="00E562DD" w:rsidRDefault="00A1003C" w:rsidP="001658BD">
            <w:pPr>
              <w:numPr>
                <w:ilvl w:val="0"/>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Kamera</w:t>
            </w:r>
          </w:p>
          <w:p w14:paraId="3E07EE48" w14:textId="6A83DF89"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digitální barevná</w:t>
            </w:r>
          </w:p>
          <w:p w14:paraId="514D1F9D" w14:textId="77777777"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systém  den / noc</w:t>
            </w:r>
          </w:p>
          <w:p w14:paraId="16C2B39D" w14:textId="60238A5F"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minimální rozlišení 1,3 MPix ( 1280 x 1024 ) pro digitální kamery</w:t>
            </w:r>
          </w:p>
          <w:p w14:paraId="46713EE3" w14:textId="77777777"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kompaktní celek s vyměnitelným ochranným krytem, typ minidome, provedení pro zápustnou montáž,  průměr otvoru nejlépe 67mm</w:t>
            </w:r>
          </w:p>
          <w:p w14:paraId="018674CB" w14:textId="77777777"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 xml:space="preserve">provedení antivandal </w:t>
            </w:r>
          </w:p>
          <w:p w14:paraId="1E3B398F" w14:textId="77777777"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kovový kryt</w:t>
            </w:r>
          </w:p>
          <w:p w14:paraId="611BE410" w14:textId="7645CF3C" w:rsidR="00A1003C" w:rsidRPr="000250DC" w:rsidRDefault="00A1003C" w:rsidP="001658BD">
            <w:pPr>
              <w:numPr>
                <w:ilvl w:val="1"/>
                <w:numId w:val="17"/>
              </w:numPr>
              <w:spacing w:line="240" w:lineRule="auto"/>
              <w:ind w:hanging="357"/>
              <w:jc w:val="both"/>
              <w:rPr>
                <w:rFonts w:asciiTheme="minorHAnsi" w:hAnsiTheme="minorHAnsi"/>
                <w:sz w:val="22"/>
                <w:szCs w:val="22"/>
              </w:rPr>
            </w:pPr>
            <w:r w:rsidRPr="000250DC">
              <w:rPr>
                <w:rFonts w:asciiTheme="minorHAnsi" w:hAnsiTheme="minorHAnsi"/>
                <w:sz w:val="22"/>
                <w:szCs w:val="22"/>
              </w:rPr>
              <w:t xml:space="preserve">krytí min. IP </w:t>
            </w:r>
            <w:r w:rsidR="00AB6654" w:rsidRPr="000250DC">
              <w:rPr>
                <w:rFonts w:asciiTheme="minorHAnsi" w:hAnsiTheme="minorHAnsi"/>
                <w:sz w:val="22"/>
                <w:szCs w:val="22"/>
              </w:rPr>
              <w:t>65</w:t>
            </w:r>
          </w:p>
          <w:p w14:paraId="68183F58" w14:textId="24968812" w:rsidR="00063FCB" w:rsidRPr="00E562DD" w:rsidRDefault="00063FCB" w:rsidP="001658BD">
            <w:pPr>
              <w:numPr>
                <w:ilvl w:val="1"/>
                <w:numId w:val="17"/>
              </w:numPr>
              <w:spacing w:line="240" w:lineRule="auto"/>
              <w:ind w:hanging="357"/>
              <w:jc w:val="both"/>
              <w:rPr>
                <w:rFonts w:asciiTheme="minorHAnsi" w:hAnsiTheme="minorHAnsi"/>
                <w:sz w:val="22"/>
                <w:szCs w:val="22"/>
              </w:rPr>
            </w:pPr>
            <w:r>
              <w:rPr>
                <w:rFonts w:asciiTheme="minorHAnsi" w:hAnsiTheme="minorHAnsi"/>
                <w:sz w:val="22"/>
                <w:szCs w:val="22"/>
              </w:rPr>
              <w:t>odolnost proti nárazu IK10</w:t>
            </w:r>
          </w:p>
          <w:p w14:paraId="0609193D"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napájení ze záznamového zařízení</w:t>
            </w:r>
          </w:p>
          <w:p w14:paraId="2619E5AB"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 xml:space="preserve">horizontální úhel pohledu min. 65°  </w:t>
            </w:r>
          </w:p>
          <w:p w14:paraId="4A8CA6EA" w14:textId="77777777" w:rsidR="00A1003C"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 xml:space="preserve">možnost otáčení pro nastavení  -  min. 350° </w:t>
            </w:r>
          </w:p>
          <w:p w14:paraId="10EC3807" w14:textId="77777777" w:rsidR="003130B5" w:rsidRPr="00E562DD" w:rsidRDefault="00A1003C" w:rsidP="001658BD">
            <w:pPr>
              <w:numPr>
                <w:ilvl w:val="1"/>
                <w:numId w:val="17"/>
              </w:numPr>
              <w:spacing w:line="240" w:lineRule="auto"/>
              <w:ind w:hanging="357"/>
              <w:jc w:val="both"/>
              <w:rPr>
                <w:rFonts w:asciiTheme="minorHAnsi" w:hAnsiTheme="minorHAnsi"/>
                <w:sz w:val="22"/>
                <w:szCs w:val="22"/>
              </w:rPr>
            </w:pPr>
            <w:r w:rsidRPr="00E562DD">
              <w:rPr>
                <w:rFonts w:asciiTheme="minorHAnsi" w:hAnsiTheme="minorHAnsi"/>
                <w:sz w:val="22"/>
                <w:szCs w:val="22"/>
              </w:rPr>
              <w:t xml:space="preserve">propojovací konektory ethernetu vhodné pro mobilní aplikace (např. konektory M12 D – kódování ). </w:t>
            </w:r>
          </w:p>
        </w:tc>
      </w:tr>
      <w:tr w:rsidR="003130B5" w14:paraId="12C4C5E1" w14:textId="77777777" w:rsidTr="00AF799F">
        <w:tc>
          <w:tcPr>
            <w:tcW w:w="1526" w:type="dxa"/>
            <w:hideMark/>
          </w:tcPr>
          <w:p w14:paraId="6F25D774" w14:textId="77777777" w:rsidR="003130B5" w:rsidRDefault="003130B5" w:rsidP="00AF799F">
            <w:pPr>
              <w:jc w:val="both"/>
              <w:rPr>
                <w:rFonts w:asciiTheme="minorHAnsi" w:hAnsiTheme="minorHAnsi"/>
                <w:sz w:val="22"/>
                <w:szCs w:val="22"/>
              </w:rPr>
            </w:pPr>
            <w:r>
              <w:rPr>
                <w:rFonts w:asciiTheme="minorHAnsi" w:hAnsiTheme="minorHAnsi"/>
                <w:sz w:val="22"/>
                <w:szCs w:val="22"/>
              </w:rPr>
              <w:lastRenderedPageBreak/>
              <w:t>Odpověď</w:t>
            </w:r>
          </w:p>
        </w:tc>
        <w:tc>
          <w:tcPr>
            <w:tcW w:w="8252" w:type="dxa"/>
            <w:hideMark/>
          </w:tcPr>
          <w:p w14:paraId="19C76D9C" w14:textId="77777777" w:rsidR="003130B5" w:rsidRPr="00E562DD" w:rsidRDefault="003130B5" w:rsidP="00AF799F">
            <w:pPr>
              <w:jc w:val="both"/>
              <w:rPr>
                <w:rFonts w:asciiTheme="minorHAnsi" w:hAnsiTheme="minorHAnsi"/>
                <w:sz w:val="22"/>
                <w:szCs w:val="22"/>
              </w:rPr>
            </w:pPr>
            <w:r w:rsidRPr="00E562DD">
              <w:rPr>
                <w:rFonts w:asciiTheme="minorHAnsi" w:hAnsiTheme="minorHAnsi"/>
                <w:sz w:val="22"/>
                <w:szCs w:val="22"/>
              </w:rPr>
              <w:t>NE</w:t>
            </w:r>
          </w:p>
        </w:tc>
      </w:tr>
    </w:tbl>
    <w:p w14:paraId="21E7F1CD" w14:textId="77777777" w:rsidR="00897ED1" w:rsidRDefault="00897ED1"/>
    <w:p w14:paraId="5A340DA1" w14:textId="77777777" w:rsidR="0083103F" w:rsidRDefault="0083103F"/>
    <w:p w14:paraId="19FBB042" w14:textId="77777777" w:rsidR="00DC226A" w:rsidRDefault="00DC226A" w:rsidP="00DC226A">
      <w:pPr>
        <w:jc w:val="center"/>
        <w:rPr>
          <w:rFonts w:ascii="Calibri" w:hAnsi="Calibri"/>
          <w:b/>
          <w:sz w:val="28"/>
          <w:szCs w:val="28"/>
        </w:rPr>
      </w:pPr>
      <w:r w:rsidRPr="00C217FC">
        <w:rPr>
          <w:rFonts w:asciiTheme="minorHAnsi" w:hAnsiTheme="minorHAnsi"/>
          <w:b/>
          <w:sz w:val="28"/>
          <w:szCs w:val="28"/>
        </w:rPr>
        <w:t>2.</w:t>
      </w:r>
      <w:r w:rsidR="006611A6">
        <w:rPr>
          <w:rFonts w:asciiTheme="minorHAnsi" w:hAnsiTheme="minorHAnsi"/>
          <w:b/>
          <w:sz w:val="28"/>
          <w:szCs w:val="28"/>
        </w:rPr>
        <w:t>8</w:t>
      </w:r>
      <w:r w:rsidRPr="00C217FC">
        <w:rPr>
          <w:rFonts w:asciiTheme="minorHAnsi" w:hAnsiTheme="minorHAnsi"/>
          <w:b/>
          <w:sz w:val="28"/>
          <w:szCs w:val="28"/>
        </w:rPr>
        <w:t xml:space="preserve"> </w:t>
      </w:r>
      <w:r w:rsidR="00C217FC" w:rsidRPr="00C217FC">
        <w:rPr>
          <w:rFonts w:ascii="Calibri" w:hAnsi="Calibri"/>
          <w:b/>
          <w:sz w:val="28"/>
          <w:szCs w:val="28"/>
        </w:rPr>
        <w:t>Odbavovací, kamerový, informační a komunikační systém</w:t>
      </w:r>
    </w:p>
    <w:p w14:paraId="67A5947D" w14:textId="77777777" w:rsidR="00693AD6" w:rsidRDefault="00693AD6" w:rsidP="00693AD6">
      <w:pPr>
        <w:rPr>
          <w:rFonts w:ascii="Calibri" w:hAnsi="Calibri"/>
          <w:b/>
          <w:sz w:val="28"/>
          <w:szCs w:val="28"/>
        </w:rPr>
      </w:pPr>
    </w:p>
    <w:p w14:paraId="333483EE" w14:textId="4872F10A" w:rsidR="00DC226A" w:rsidRDefault="000557C8" w:rsidP="00691CA0">
      <w:pPr>
        <w:spacing w:after="160" w:line="259" w:lineRule="auto"/>
        <w:jc w:val="center"/>
        <w:rPr>
          <w:rFonts w:asciiTheme="minorHAnsi" w:hAnsiTheme="minorHAnsi"/>
          <w:b/>
          <w:sz w:val="24"/>
        </w:rPr>
      </w:pPr>
      <w:r>
        <w:rPr>
          <w:rFonts w:ascii="Calibri" w:hAnsi="Calibri"/>
          <w:b/>
          <w:sz w:val="24"/>
        </w:rPr>
        <w:t>2.</w:t>
      </w:r>
      <w:r w:rsidR="006611A6">
        <w:rPr>
          <w:rFonts w:ascii="Calibri" w:hAnsi="Calibri"/>
          <w:b/>
          <w:sz w:val="24"/>
        </w:rPr>
        <w:t>8</w:t>
      </w:r>
      <w:r w:rsidR="0083103F" w:rsidRPr="0083103F">
        <w:rPr>
          <w:rFonts w:ascii="Calibri" w:hAnsi="Calibri"/>
          <w:b/>
          <w:sz w:val="24"/>
        </w:rPr>
        <w:t xml:space="preserve">.1. Specifikace řídících a komunikačních prvků </w:t>
      </w:r>
      <w:r w:rsidR="00A23D01">
        <w:rPr>
          <w:rFonts w:ascii="Calibri" w:hAnsi="Calibri"/>
          <w:b/>
          <w:sz w:val="24"/>
        </w:rPr>
        <w:t>R</w:t>
      </w:r>
      <w:r w:rsidR="0083103F" w:rsidRPr="0083103F">
        <w:rPr>
          <w:rFonts w:ascii="Calibri" w:hAnsi="Calibri"/>
          <w:b/>
          <w:sz w:val="24"/>
        </w:rPr>
        <w:t>IS</w:t>
      </w:r>
      <w:r w:rsidR="00A23D01">
        <w:rPr>
          <w:rFonts w:ascii="Calibri" w:hAnsi="Calibri"/>
          <w:b/>
          <w:sz w:val="24"/>
        </w:rPr>
        <w:t>2</w:t>
      </w:r>
    </w:p>
    <w:tbl>
      <w:tblPr>
        <w:tblStyle w:val="Mkatabulky"/>
        <w:tblW w:w="0" w:type="auto"/>
        <w:tblLook w:val="04A0" w:firstRow="1" w:lastRow="0" w:firstColumn="1" w:lastColumn="0" w:noHBand="0" w:noVBand="1"/>
      </w:tblPr>
      <w:tblGrid>
        <w:gridCol w:w="1480"/>
        <w:gridCol w:w="7582"/>
      </w:tblGrid>
      <w:tr w:rsidR="00D1696D" w14:paraId="48A97090" w14:textId="77777777" w:rsidTr="008578DF">
        <w:tc>
          <w:tcPr>
            <w:tcW w:w="1526" w:type="dxa"/>
          </w:tcPr>
          <w:p w14:paraId="2672D267" w14:textId="77777777" w:rsidR="00D1696D" w:rsidRDefault="00D1696D" w:rsidP="008578DF">
            <w:pPr>
              <w:jc w:val="both"/>
              <w:rPr>
                <w:rFonts w:asciiTheme="minorHAnsi" w:hAnsiTheme="minorHAnsi"/>
                <w:sz w:val="22"/>
                <w:szCs w:val="22"/>
              </w:rPr>
            </w:pPr>
            <w:r w:rsidRPr="00DC226A">
              <w:rPr>
                <w:rFonts w:asciiTheme="minorHAnsi" w:hAnsiTheme="minorHAnsi"/>
                <w:sz w:val="22"/>
                <w:szCs w:val="22"/>
              </w:rPr>
              <w:t>2.</w:t>
            </w:r>
            <w:r>
              <w:rPr>
                <w:rFonts w:asciiTheme="minorHAnsi" w:hAnsiTheme="minorHAnsi"/>
                <w:sz w:val="22"/>
                <w:szCs w:val="22"/>
              </w:rPr>
              <w:t>8</w:t>
            </w:r>
            <w:r w:rsidRPr="00DC226A">
              <w:rPr>
                <w:rFonts w:asciiTheme="minorHAnsi" w:hAnsiTheme="minorHAnsi"/>
                <w:sz w:val="22"/>
                <w:szCs w:val="22"/>
              </w:rPr>
              <w:t>.1.</w:t>
            </w:r>
            <w:r>
              <w:rPr>
                <w:rFonts w:asciiTheme="minorHAnsi" w:hAnsiTheme="minorHAnsi"/>
                <w:sz w:val="22"/>
                <w:szCs w:val="22"/>
              </w:rPr>
              <w:t>1.</w:t>
            </w:r>
          </w:p>
        </w:tc>
        <w:tc>
          <w:tcPr>
            <w:tcW w:w="8252" w:type="dxa"/>
          </w:tcPr>
          <w:p w14:paraId="1DFE87B8" w14:textId="58CE7A21" w:rsidR="00D1696D" w:rsidRDefault="00D1696D" w:rsidP="008578DF">
            <w:pPr>
              <w:jc w:val="both"/>
              <w:rPr>
                <w:rFonts w:asciiTheme="minorHAnsi" w:hAnsiTheme="minorHAnsi"/>
                <w:sz w:val="22"/>
                <w:szCs w:val="22"/>
              </w:rPr>
            </w:pPr>
            <w:r>
              <w:rPr>
                <w:rFonts w:asciiTheme="minorHAnsi" w:hAnsiTheme="minorHAnsi"/>
                <w:sz w:val="22"/>
                <w:szCs w:val="22"/>
              </w:rPr>
              <w:t>Všeobecně</w:t>
            </w:r>
          </w:p>
        </w:tc>
      </w:tr>
      <w:tr w:rsidR="00D1696D" w:rsidRPr="00320AF6" w14:paraId="4AAF6CAA" w14:textId="77777777" w:rsidTr="008578DF">
        <w:tc>
          <w:tcPr>
            <w:tcW w:w="9778" w:type="dxa"/>
            <w:gridSpan w:val="2"/>
          </w:tcPr>
          <w:p w14:paraId="6278DE0F" w14:textId="5410BB5B" w:rsidR="00D1696D" w:rsidRPr="00F10314" w:rsidRDefault="00D1696D" w:rsidP="00D1696D">
            <w:pPr>
              <w:pStyle w:val="Zkladntext"/>
              <w:ind w:left="284"/>
              <w:rPr>
                <w:rFonts w:asciiTheme="minorHAnsi" w:hAnsiTheme="minorHAnsi" w:cstheme="minorHAnsi"/>
                <w:sz w:val="22"/>
                <w:szCs w:val="22"/>
              </w:rPr>
            </w:pPr>
            <w:r w:rsidRPr="00F10314">
              <w:rPr>
                <w:rFonts w:asciiTheme="minorHAnsi" w:hAnsiTheme="minorHAnsi" w:cstheme="minorHAnsi"/>
                <w:sz w:val="22"/>
                <w:szCs w:val="22"/>
              </w:rPr>
              <w:t>DPMB provozuje cca 750 vozidel, které jsou vybaveny jednotným Řídícím a informačním systémem RIS II, Elektronickým odbavováním cestujících EOC</w:t>
            </w:r>
            <w:r>
              <w:rPr>
                <w:rFonts w:asciiTheme="minorHAnsi" w:hAnsiTheme="minorHAnsi" w:cstheme="minorHAnsi"/>
                <w:sz w:val="22"/>
                <w:szCs w:val="22"/>
              </w:rPr>
              <w:t>II</w:t>
            </w:r>
            <w:r w:rsidRPr="00F10314">
              <w:rPr>
                <w:rFonts w:asciiTheme="minorHAnsi" w:hAnsiTheme="minorHAnsi" w:cstheme="minorHAnsi"/>
                <w:sz w:val="22"/>
                <w:szCs w:val="22"/>
              </w:rPr>
              <w:t xml:space="preserve"> a automatick</w:t>
            </w:r>
            <w:r>
              <w:rPr>
                <w:rFonts w:asciiTheme="minorHAnsi" w:hAnsiTheme="minorHAnsi" w:cstheme="minorHAnsi"/>
                <w:sz w:val="22"/>
                <w:szCs w:val="22"/>
              </w:rPr>
              <w:t>ým</w:t>
            </w:r>
            <w:r w:rsidRPr="00F10314">
              <w:rPr>
                <w:rFonts w:asciiTheme="minorHAnsi" w:hAnsiTheme="minorHAnsi" w:cstheme="minorHAnsi"/>
                <w:sz w:val="22"/>
                <w:szCs w:val="22"/>
              </w:rPr>
              <w:t xml:space="preserve"> počítání</w:t>
            </w:r>
            <w:r>
              <w:rPr>
                <w:rFonts w:asciiTheme="minorHAnsi" w:hAnsiTheme="minorHAnsi" w:cstheme="minorHAnsi"/>
                <w:sz w:val="22"/>
                <w:szCs w:val="22"/>
              </w:rPr>
              <w:t>m</w:t>
            </w:r>
            <w:r w:rsidRPr="00F10314">
              <w:rPr>
                <w:rFonts w:asciiTheme="minorHAnsi" w:hAnsiTheme="minorHAnsi" w:cstheme="minorHAnsi"/>
                <w:sz w:val="22"/>
                <w:szCs w:val="22"/>
              </w:rPr>
              <w:t xml:space="preserve"> cestujících APC. Tyto systémy byl vybudovány a dodány společností Herman systems, s.r.o., Mikroelektronika, s.r.o. a BUSE s. r. o.. Tyto projekty byly realizovány s přispěním fondů Evropské unie. </w:t>
            </w:r>
          </w:p>
          <w:p w14:paraId="27503289" w14:textId="44CADB87" w:rsidR="00D1696D" w:rsidRPr="00F10314" w:rsidRDefault="00D1696D" w:rsidP="00F10314">
            <w:pPr>
              <w:ind w:left="360"/>
              <w:jc w:val="both"/>
              <w:rPr>
                <w:rFonts w:ascii="Calibri" w:hAnsi="Calibri"/>
                <w:color w:val="000000"/>
                <w:sz w:val="22"/>
                <w:szCs w:val="22"/>
              </w:rPr>
            </w:pPr>
            <w:r w:rsidRPr="00F10314">
              <w:rPr>
                <w:rFonts w:asciiTheme="minorHAnsi" w:hAnsiTheme="minorHAnsi" w:cstheme="minorHAnsi"/>
                <w:sz w:val="22"/>
                <w:szCs w:val="22"/>
              </w:rPr>
              <w:t>Vzhledem k výbavě všech vozidel DPMB těmito systémy a s přihlédnutím k podmínce udržitelnosti  projektů v rámci pravidel Evropských fondů DPMB požaduje dle bodů</w:t>
            </w:r>
            <w:r>
              <w:rPr>
                <w:rFonts w:asciiTheme="minorHAnsi" w:hAnsiTheme="minorHAnsi" w:cstheme="minorHAnsi"/>
                <w:sz w:val="22"/>
                <w:szCs w:val="22"/>
              </w:rPr>
              <w:t xml:space="preserve"> 2.8.1.2 až 2.8.1.13,</w:t>
            </w:r>
            <w:r w:rsidRPr="00F10314">
              <w:rPr>
                <w:rFonts w:asciiTheme="minorHAnsi" w:hAnsiTheme="minorHAnsi" w:cstheme="minorHAnsi"/>
                <w:sz w:val="22"/>
                <w:szCs w:val="22"/>
              </w:rPr>
              <w:t xml:space="preserve"> 2.8.6.1 až 2.8.6.3</w:t>
            </w:r>
            <w:r>
              <w:rPr>
                <w:rFonts w:asciiTheme="minorHAnsi" w:hAnsiTheme="minorHAnsi" w:cstheme="minorHAnsi"/>
                <w:sz w:val="22"/>
                <w:szCs w:val="22"/>
              </w:rPr>
              <w:t xml:space="preserve"> a 2.8.7.1 až 2.8.7.4</w:t>
            </w:r>
            <w:r w:rsidRPr="00F10314">
              <w:rPr>
                <w:rFonts w:asciiTheme="minorHAnsi" w:hAnsiTheme="minorHAnsi" w:cstheme="minorHAnsi"/>
                <w:sz w:val="22"/>
                <w:szCs w:val="22"/>
              </w:rPr>
              <w:t xml:space="preserve"> dodat zařízení kvalitativně a technicky obdobné, 100% kompatibilní s ostatními zařízeními DPMB</w:t>
            </w:r>
          </w:p>
        </w:tc>
      </w:tr>
      <w:tr w:rsidR="00D1696D" w14:paraId="002371E9" w14:textId="77777777" w:rsidTr="008578DF">
        <w:tc>
          <w:tcPr>
            <w:tcW w:w="1526" w:type="dxa"/>
          </w:tcPr>
          <w:p w14:paraId="46E886C1" w14:textId="77777777" w:rsidR="00D1696D" w:rsidRDefault="00D1696D" w:rsidP="008578DF">
            <w:pPr>
              <w:jc w:val="both"/>
              <w:rPr>
                <w:rFonts w:asciiTheme="minorHAnsi" w:hAnsiTheme="minorHAnsi"/>
                <w:sz w:val="22"/>
                <w:szCs w:val="22"/>
              </w:rPr>
            </w:pPr>
            <w:r>
              <w:rPr>
                <w:rFonts w:asciiTheme="minorHAnsi" w:hAnsiTheme="minorHAnsi"/>
                <w:sz w:val="22"/>
                <w:szCs w:val="22"/>
              </w:rPr>
              <w:t>Odpověď</w:t>
            </w:r>
          </w:p>
        </w:tc>
        <w:tc>
          <w:tcPr>
            <w:tcW w:w="8252" w:type="dxa"/>
          </w:tcPr>
          <w:p w14:paraId="61868183" w14:textId="77777777" w:rsidR="00D1696D" w:rsidRDefault="00D1696D" w:rsidP="008578DF">
            <w:pPr>
              <w:jc w:val="both"/>
              <w:rPr>
                <w:rFonts w:asciiTheme="minorHAnsi" w:hAnsiTheme="minorHAnsi"/>
                <w:sz w:val="22"/>
                <w:szCs w:val="22"/>
              </w:rPr>
            </w:pPr>
            <w:r>
              <w:rPr>
                <w:rFonts w:asciiTheme="minorHAnsi" w:hAnsiTheme="minorHAnsi"/>
                <w:sz w:val="22"/>
                <w:szCs w:val="22"/>
              </w:rPr>
              <w:t>NE</w:t>
            </w:r>
          </w:p>
        </w:tc>
      </w:tr>
    </w:tbl>
    <w:p w14:paraId="0C3A7EDA" w14:textId="77777777" w:rsidR="00D1696D" w:rsidRDefault="00D1696D" w:rsidP="00691CA0">
      <w:pPr>
        <w:rPr>
          <w:rFonts w:asciiTheme="minorHAnsi" w:hAnsiTheme="minorHAnsi"/>
          <w:b/>
          <w:sz w:val="24"/>
        </w:rPr>
      </w:pPr>
    </w:p>
    <w:tbl>
      <w:tblPr>
        <w:tblStyle w:val="Mkatabulky"/>
        <w:tblW w:w="0" w:type="auto"/>
        <w:tblLook w:val="04A0" w:firstRow="1" w:lastRow="0" w:firstColumn="1" w:lastColumn="0" w:noHBand="0" w:noVBand="1"/>
      </w:tblPr>
      <w:tblGrid>
        <w:gridCol w:w="1490"/>
        <w:gridCol w:w="7572"/>
      </w:tblGrid>
      <w:tr w:rsidR="00DC226A" w14:paraId="1B6D051F" w14:textId="77777777" w:rsidTr="00352524">
        <w:tc>
          <w:tcPr>
            <w:tcW w:w="1526" w:type="dxa"/>
          </w:tcPr>
          <w:p w14:paraId="00B60427" w14:textId="36A26865" w:rsidR="00DC226A" w:rsidRDefault="00DC226A" w:rsidP="006611A6">
            <w:pPr>
              <w:jc w:val="both"/>
              <w:rPr>
                <w:rFonts w:asciiTheme="minorHAnsi" w:hAnsiTheme="minorHAnsi"/>
                <w:sz w:val="22"/>
                <w:szCs w:val="22"/>
              </w:rPr>
            </w:pPr>
            <w:r w:rsidRPr="00DC226A">
              <w:rPr>
                <w:rFonts w:asciiTheme="minorHAnsi" w:hAnsiTheme="minorHAnsi"/>
                <w:sz w:val="22"/>
                <w:szCs w:val="22"/>
              </w:rPr>
              <w:t>2.</w:t>
            </w:r>
            <w:r w:rsidR="006611A6">
              <w:rPr>
                <w:rFonts w:asciiTheme="minorHAnsi" w:hAnsiTheme="minorHAnsi"/>
                <w:sz w:val="22"/>
                <w:szCs w:val="22"/>
              </w:rPr>
              <w:t>8</w:t>
            </w:r>
            <w:r w:rsidRPr="00DC226A">
              <w:rPr>
                <w:rFonts w:asciiTheme="minorHAnsi" w:hAnsiTheme="minorHAnsi"/>
                <w:sz w:val="22"/>
                <w:szCs w:val="22"/>
              </w:rPr>
              <w:t>.1.</w:t>
            </w:r>
            <w:r w:rsidR="00D1696D">
              <w:rPr>
                <w:rFonts w:asciiTheme="minorHAnsi" w:hAnsiTheme="minorHAnsi"/>
                <w:sz w:val="22"/>
                <w:szCs w:val="22"/>
              </w:rPr>
              <w:t>2</w:t>
            </w:r>
            <w:r w:rsidR="0083103F">
              <w:rPr>
                <w:rFonts w:asciiTheme="minorHAnsi" w:hAnsiTheme="minorHAnsi"/>
                <w:sz w:val="22"/>
                <w:szCs w:val="22"/>
              </w:rPr>
              <w:t>.</w:t>
            </w:r>
          </w:p>
        </w:tc>
        <w:tc>
          <w:tcPr>
            <w:tcW w:w="8252" w:type="dxa"/>
          </w:tcPr>
          <w:p w14:paraId="61C9F29B" w14:textId="77777777" w:rsidR="00DC226A" w:rsidRDefault="0083103F" w:rsidP="00352524">
            <w:pPr>
              <w:jc w:val="both"/>
              <w:rPr>
                <w:rFonts w:asciiTheme="minorHAnsi" w:hAnsiTheme="minorHAnsi"/>
                <w:sz w:val="22"/>
                <w:szCs w:val="22"/>
              </w:rPr>
            </w:pPr>
            <w:r>
              <w:rPr>
                <w:rFonts w:asciiTheme="minorHAnsi" w:hAnsiTheme="minorHAnsi"/>
                <w:sz w:val="22"/>
                <w:szCs w:val="22"/>
              </w:rPr>
              <w:t>Kompatibilita palubního počítače</w:t>
            </w:r>
          </w:p>
        </w:tc>
      </w:tr>
      <w:tr w:rsidR="00DC226A" w:rsidRPr="00C62997" w14:paraId="43B06AC1" w14:textId="77777777" w:rsidTr="00352524">
        <w:tc>
          <w:tcPr>
            <w:tcW w:w="9778" w:type="dxa"/>
            <w:gridSpan w:val="2"/>
          </w:tcPr>
          <w:p w14:paraId="3BB79894" w14:textId="77777777" w:rsidR="004062BB" w:rsidRPr="004062BB" w:rsidRDefault="0083103F" w:rsidP="001658BD">
            <w:pPr>
              <w:pStyle w:val="Odstavecseseznamem"/>
              <w:numPr>
                <w:ilvl w:val="0"/>
                <w:numId w:val="3"/>
              </w:numPr>
              <w:jc w:val="both"/>
              <w:rPr>
                <w:rFonts w:ascii="Calibri" w:hAnsi="Calibri"/>
                <w:color w:val="000000"/>
                <w:sz w:val="22"/>
                <w:szCs w:val="22"/>
              </w:rPr>
            </w:pPr>
            <w:r w:rsidRPr="006C7275">
              <w:rPr>
                <w:rFonts w:asciiTheme="minorHAnsi" w:hAnsiTheme="minorHAnsi"/>
                <w:sz w:val="22"/>
                <w:szCs w:val="22"/>
              </w:rPr>
              <w:t>Palubní počítač skládající se z počítače typu PC kompatibilníh</w:t>
            </w:r>
            <w:r w:rsidR="00947CFA">
              <w:rPr>
                <w:rFonts w:asciiTheme="minorHAnsi" w:hAnsiTheme="minorHAnsi"/>
                <w:sz w:val="22"/>
                <w:szCs w:val="22"/>
              </w:rPr>
              <w:t xml:space="preserve">o s palubním počítačem </w:t>
            </w:r>
            <w:r w:rsidRPr="006C7275">
              <w:rPr>
                <w:rFonts w:asciiTheme="minorHAnsi" w:hAnsiTheme="minorHAnsi"/>
                <w:sz w:val="22"/>
                <w:szCs w:val="22"/>
              </w:rPr>
              <w:t xml:space="preserve">ve standardní konfiguraci pro </w:t>
            </w:r>
            <w:r w:rsidR="00693AD6">
              <w:rPr>
                <w:rFonts w:asciiTheme="minorHAnsi" w:hAnsiTheme="minorHAnsi"/>
                <w:sz w:val="22"/>
                <w:szCs w:val="22"/>
              </w:rPr>
              <w:t>DPMB</w:t>
            </w:r>
            <w:r w:rsidRPr="006C7275">
              <w:rPr>
                <w:rFonts w:asciiTheme="minorHAnsi" w:hAnsiTheme="minorHAnsi"/>
                <w:sz w:val="22"/>
                <w:szCs w:val="22"/>
              </w:rPr>
              <w:t xml:space="preserve">, jednotky komunikací (radiové a vozidlové), trojnásobného digitálního hlásiče s MPEG standardem, akustické ústředny, inteligentní napájecí jednotky, programovací jednotky IBIS, přijímače GPS, směrovače pro Ethernet, grafického adapteru pro vzdálený LCD terminál, včetně anténní jednotky (obsahující klientskou jednotku Wi-Fi standardu 802.11a připojenou po Ethernetu, anténu GPS </w:t>
            </w:r>
          </w:p>
          <w:p w14:paraId="406A28EA" w14:textId="1D7F67A3" w:rsidR="00DC226A" w:rsidRPr="00320AF6" w:rsidRDefault="0083103F" w:rsidP="004062BB">
            <w:pPr>
              <w:pStyle w:val="Odstavecseseznamem"/>
              <w:jc w:val="both"/>
              <w:rPr>
                <w:rFonts w:ascii="Calibri" w:hAnsi="Calibri"/>
                <w:color w:val="000000"/>
                <w:sz w:val="22"/>
                <w:szCs w:val="22"/>
              </w:rPr>
            </w:pPr>
            <w:r w:rsidRPr="006C7275">
              <w:rPr>
                <w:rFonts w:asciiTheme="minorHAnsi" w:hAnsiTheme="minorHAnsi"/>
                <w:sz w:val="22"/>
                <w:szCs w:val="22"/>
              </w:rPr>
              <w:lastRenderedPageBreak/>
              <w:t xml:space="preserve">a </w:t>
            </w:r>
            <w:r w:rsidR="00254780">
              <w:rPr>
                <w:rFonts w:asciiTheme="minorHAnsi" w:hAnsiTheme="minorHAnsi"/>
                <w:sz w:val="22"/>
                <w:szCs w:val="22"/>
              </w:rPr>
              <w:t>TETRA</w:t>
            </w:r>
            <w:r w:rsidRPr="006C7275">
              <w:rPr>
                <w:rFonts w:asciiTheme="minorHAnsi" w:hAnsiTheme="minorHAnsi"/>
                <w:sz w:val="22"/>
                <w:szCs w:val="22"/>
              </w:rPr>
              <w:t xml:space="preserve">), blok Wi-Fi napájení přístupového bodu vozidla, min. 16P switch  pro vyčítání tachografu, a dalších zařízení připojených přes UTP patch kabel, včetně veškeré kabeláže, anténních připojení a reproduktorů, HW a SW kompatibilní se systémem </w:t>
            </w:r>
            <w:r w:rsidR="006A4A75">
              <w:rPr>
                <w:rFonts w:asciiTheme="minorHAnsi" w:hAnsiTheme="minorHAnsi"/>
                <w:sz w:val="22"/>
                <w:szCs w:val="22"/>
              </w:rPr>
              <w:t>DPMB</w:t>
            </w:r>
            <w:r w:rsidRPr="006C7275">
              <w:rPr>
                <w:rFonts w:asciiTheme="minorHAnsi" w:hAnsiTheme="minorHAnsi"/>
                <w:sz w:val="22"/>
                <w:szCs w:val="22"/>
              </w:rPr>
              <w:t xml:space="preserve"> pro dispečerské řízení vozidel veřejné dopravy přes Dynamický dispečink.</w:t>
            </w:r>
          </w:p>
        </w:tc>
      </w:tr>
      <w:tr w:rsidR="00DC226A" w14:paraId="73022BF0" w14:textId="77777777" w:rsidTr="00352524">
        <w:tc>
          <w:tcPr>
            <w:tcW w:w="1526" w:type="dxa"/>
          </w:tcPr>
          <w:p w14:paraId="61FC4E78" w14:textId="77777777" w:rsidR="00DC226A" w:rsidRDefault="00DC226A" w:rsidP="00352524">
            <w:pPr>
              <w:jc w:val="both"/>
              <w:rPr>
                <w:rFonts w:asciiTheme="minorHAnsi" w:hAnsiTheme="minorHAnsi"/>
                <w:sz w:val="22"/>
                <w:szCs w:val="22"/>
              </w:rPr>
            </w:pPr>
            <w:r>
              <w:rPr>
                <w:rFonts w:asciiTheme="minorHAnsi" w:hAnsiTheme="minorHAnsi"/>
                <w:sz w:val="22"/>
                <w:szCs w:val="22"/>
              </w:rPr>
              <w:lastRenderedPageBreak/>
              <w:t>Odpověď</w:t>
            </w:r>
          </w:p>
        </w:tc>
        <w:tc>
          <w:tcPr>
            <w:tcW w:w="8252" w:type="dxa"/>
          </w:tcPr>
          <w:p w14:paraId="275B4210" w14:textId="77777777" w:rsidR="00DC226A" w:rsidRDefault="00DC226A" w:rsidP="00352524">
            <w:pPr>
              <w:jc w:val="both"/>
              <w:rPr>
                <w:rFonts w:asciiTheme="minorHAnsi" w:hAnsiTheme="minorHAnsi"/>
                <w:sz w:val="22"/>
                <w:szCs w:val="22"/>
              </w:rPr>
            </w:pPr>
            <w:r>
              <w:rPr>
                <w:rFonts w:asciiTheme="minorHAnsi" w:hAnsiTheme="minorHAnsi"/>
                <w:sz w:val="22"/>
                <w:szCs w:val="22"/>
              </w:rPr>
              <w:t>NE</w:t>
            </w:r>
          </w:p>
        </w:tc>
      </w:tr>
    </w:tbl>
    <w:p w14:paraId="355C8502" w14:textId="77777777" w:rsidR="00DC226A" w:rsidRDefault="00DC226A" w:rsidP="00DC226A"/>
    <w:tbl>
      <w:tblPr>
        <w:tblStyle w:val="Mkatabulky"/>
        <w:tblW w:w="0" w:type="auto"/>
        <w:tblLook w:val="04A0" w:firstRow="1" w:lastRow="0" w:firstColumn="1" w:lastColumn="0" w:noHBand="0" w:noVBand="1"/>
      </w:tblPr>
      <w:tblGrid>
        <w:gridCol w:w="1480"/>
        <w:gridCol w:w="7582"/>
      </w:tblGrid>
      <w:tr w:rsidR="00DC226A" w14:paraId="4C040667" w14:textId="77777777" w:rsidTr="00352524">
        <w:tc>
          <w:tcPr>
            <w:tcW w:w="1526" w:type="dxa"/>
          </w:tcPr>
          <w:p w14:paraId="39676A14" w14:textId="0F8BCC7A" w:rsidR="00DC226A" w:rsidRDefault="00DC226A"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8</w:t>
            </w:r>
            <w:r>
              <w:rPr>
                <w:rFonts w:asciiTheme="minorHAnsi" w:hAnsiTheme="minorHAnsi"/>
                <w:sz w:val="22"/>
                <w:szCs w:val="22"/>
              </w:rPr>
              <w:t>.</w:t>
            </w:r>
            <w:r w:rsidR="0083103F">
              <w:rPr>
                <w:rFonts w:asciiTheme="minorHAnsi" w:hAnsiTheme="minorHAnsi"/>
                <w:sz w:val="22"/>
                <w:szCs w:val="22"/>
              </w:rPr>
              <w:t>1</w:t>
            </w:r>
            <w:r w:rsidRPr="00DC226A">
              <w:rPr>
                <w:rFonts w:asciiTheme="minorHAnsi" w:hAnsiTheme="minorHAnsi"/>
                <w:sz w:val="22"/>
                <w:szCs w:val="22"/>
              </w:rPr>
              <w:t>.</w:t>
            </w:r>
            <w:r w:rsidR="00D1696D">
              <w:rPr>
                <w:rFonts w:asciiTheme="minorHAnsi" w:hAnsiTheme="minorHAnsi"/>
                <w:sz w:val="22"/>
                <w:szCs w:val="22"/>
              </w:rPr>
              <w:t>3</w:t>
            </w:r>
            <w:r w:rsidR="0083103F">
              <w:rPr>
                <w:rFonts w:asciiTheme="minorHAnsi" w:hAnsiTheme="minorHAnsi"/>
                <w:sz w:val="22"/>
                <w:szCs w:val="22"/>
              </w:rPr>
              <w:t>.</w:t>
            </w:r>
          </w:p>
        </w:tc>
        <w:tc>
          <w:tcPr>
            <w:tcW w:w="8252" w:type="dxa"/>
          </w:tcPr>
          <w:p w14:paraId="4F5D5EA0" w14:textId="77777777" w:rsidR="00DC226A" w:rsidRDefault="0083103F" w:rsidP="00352524">
            <w:pPr>
              <w:jc w:val="both"/>
              <w:rPr>
                <w:rFonts w:asciiTheme="minorHAnsi" w:hAnsiTheme="minorHAnsi"/>
                <w:sz w:val="22"/>
                <w:szCs w:val="22"/>
              </w:rPr>
            </w:pPr>
            <w:r>
              <w:rPr>
                <w:rFonts w:asciiTheme="minorHAnsi" w:hAnsiTheme="minorHAnsi"/>
                <w:sz w:val="22"/>
                <w:szCs w:val="22"/>
              </w:rPr>
              <w:t>Konektory</w:t>
            </w:r>
          </w:p>
        </w:tc>
      </w:tr>
      <w:tr w:rsidR="00DC226A" w:rsidRPr="00C62997" w14:paraId="4870D4A8" w14:textId="77777777" w:rsidTr="00352524">
        <w:tc>
          <w:tcPr>
            <w:tcW w:w="9778" w:type="dxa"/>
            <w:gridSpan w:val="2"/>
          </w:tcPr>
          <w:p w14:paraId="517674EF" w14:textId="77777777" w:rsidR="00DC226A" w:rsidRPr="00C62997" w:rsidRDefault="0083103F" w:rsidP="00947CFA">
            <w:pPr>
              <w:jc w:val="both"/>
              <w:rPr>
                <w:rFonts w:ascii="Calibri" w:hAnsi="Calibri"/>
                <w:color w:val="000000"/>
                <w:sz w:val="22"/>
                <w:szCs w:val="22"/>
              </w:rPr>
            </w:pPr>
            <w:r w:rsidRPr="006C7275">
              <w:rPr>
                <w:rFonts w:asciiTheme="minorHAnsi" w:hAnsiTheme="minorHAnsi"/>
                <w:sz w:val="22"/>
                <w:szCs w:val="22"/>
              </w:rPr>
              <w:t>Veškeré konektory komunikačních kabelů budou užívat průmyslové standardy</w:t>
            </w:r>
          </w:p>
        </w:tc>
      </w:tr>
      <w:tr w:rsidR="00DC226A" w14:paraId="37CD2525" w14:textId="77777777" w:rsidTr="00352524">
        <w:tc>
          <w:tcPr>
            <w:tcW w:w="1526" w:type="dxa"/>
          </w:tcPr>
          <w:p w14:paraId="2B9B1716" w14:textId="77777777" w:rsidR="00DC226A" w:rsidRDefault="00DC226A" w:rsidP="00352524">
            <w:pPr>
              <w:jc w:val="both"/>
              <w:rPr>
                <w:rFonts w:asciiTheme="minorHAnsi" w:hAnsiTheme="minorHAnsi"/>
                <w:sz w:val="22"/>
                <w:szCs w:val="22"/>
              </w:rPr>
            </w:pPr>
            <w:r>
              <w:rPr>
                <w:rFonts w:asciiTheme="minorHAnsi" w:hAnsiTheme="minorHAnsi"/>
                <w:sz w:val="22"/>
                <w:szCs w:val="22"/>
              </w:rPr>
              <w:t>Odpověď</w:t>
            </w:r>
          </w:p>
        </w:tc>
        <w:tc>
          <w:tcPr>
            <w:tcW w:w="8252" w:type="dxa"/>
          </w:tcPr>
          <w:p w14:paraId="77D1699A" w14:textId="77777777" w:rsidR="00DC226A" w:rsidRDefault="00DC226A" w:rsidP="00352524">
            <w:pPr>
              <w:jc w:val="both"/>
              <w:rPr>
                <w:rFonts w:asciiTheme="minorHAnsi" w:hAnsiTheme="minorHAnsi"/>
                <w:sz w:val="22"/>
                <w:szCs w:val="22"/>
              </w:rPr>
            </w:pPr>
            <w:r>
              <w:rPr>
                <w:rFonts w:asciiTheme="minorHAnsi" w:hAnsiTheme="minorHAnsi"/>
                <w:sz w:val="22"/>
                <w:szCs w:val="22"/>
              </w:rPr>
              <w:t>NE</w:t>
            </w:r>
          </w:p>
        </w:tc>
      </w:tr>
    </w:tbl>
    <w:p w14:paraId="5416BB01" w14:textId="77777777" w:rsidR="007E6AA7" w:rsidRDefault="007E6AA7" w:rsidP="00DC226A"/>
    <w:tbl>
      <w:tblPr>
        <w:tblStyle w:val="Mkatabulky"/>
        <w:tblW w:w="0" w:type="auto"/>
        <w:tblLook w:val="04A0" w:firstRow="1" w:lastRow="0" w:firstColumn="1" w:lastColumn="0" w:noHBand="0" w:noVBand="1"/>
      </w:tblPr>
      <w:tblGrid>
        <w:gridCol w:w="1481"/>
        <w:gridCol w:w="7581"/>
      </w:tblGrid>
      <w:tr w:rsidR="00DC226A" w14:paraId="1EDDA134" w14:textId="77777777" w:rsidTr="00352524">
        <w:tc>
          <w:tcPr>
            <w:tcW w:w="1526" w:type="dxa"/>
          </w:tcPr>
          <w:p w14:paraId="071108E8" w14:textId="01301960" w:rsidR="00DC226A" w:rsidRDefault="00DC226A"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8</w:t>
            </w:r>
            <w:r>
              <w:rPr>
                <w:rFonts w:asciiTheme="minorHAnsi" w:hAnsiTheme="minorHAnsi"/>
                <w:sz w:val="22"/>
                <w:szCs w:val="22"/>
              </w:rPr>
              <w:t>.</w:t>
            </w:r>
            <w:r w:rsidR="0083103F">
              <w:rPr>
                <w:rFonts w:asciiTheme="minorHAnsi" w:hAnsiTheme="minorHAnsi"/>
                <w:sz w:val="22"/>
                <w:szCs w:val="22"/>
              </w:rPr>
              <w:t>1</w:t>
            </w:r>
            <w:r w:rsidRPr="00DC226A">
              <w:rPr>
                <w:rFonts w:asciiTheme="minorHAnsi" w:hAnsiTheme="minorHAnsi"/>
                <w:sz w:val="22"/>
                <w:szCs w:val="22"/>
              </w:rPr>
              <w:t>.</w:t>
            </w:r>
            <w:r w:rsidR="00D1696D">
              <w:rPr>
                <w:rFonts w:asciiTheme="minorHAnsi" w:hAnsiTheme="minorHAnsi"/>
                <w:sz w:val="22"/>
                <w:szCs w:val="22"/>
              </w:rPr>
              <w:t>4</w:t>
            </w:r>
            <w:r w:rsidR="0083103F">
              <w:rPr>
                <w:rFonts w:asciiTheme="minorHAnsi" w:hAnsiTheme="minorHAnsi"/>
                <w:sz w:val="22"/>
                <w:szCs w:val="22"/>
              </w:rPr>
              <w:t>.</w:t>
            </w:r>
          </w:p>
        </w:tc>
        <w:tc>
          <w:tcPr>
            <w:tcW w:w="8252" w:type="dxa"/>
          </w:tcPr>
          <w:p w14:paraId="338F6334" w14:textId="77777777" w:rsidR="00DC226A" w:rsidRDefault="0083103F" w:rsidP="00352524">
            <w:pPr>
              <w:jc w:val="both"/>
              <w:rPr>
                <w:rFonts w:asciiTheme="minorHAnsi" w:hAnsiTheme="minorHAnsi"/>
                <w:sz w:val="22"/>
                <w:szCs w:val="22"/>
              </w:rPr>
            </w:pPr>
            <w:r>
              <w:rPr>
                <w:rFonts w:asciiTheme="minorHAnsi" w:hAnsiTheme="minorHAnsi"/>
                <w:sz w:val="22"/>
                <w:szCs w:val="22"/>
              </w:rPr>
              <w:t>Datové připojení</w:t>
            </w:r>
          </w:p>
        </w:tc>
      </w:tr>
      <w:tr w:rsidR="00DC226A" w:rsidRPr="00C62997" w14:paraId="3DA61961" w14:textId="77777777" w:rsidTr="00352524">
        <w:tc>
          <w:tcPr>
            <w:tcW w:w="9778" w:type="dxa"/>
            <w:gridSpan w:val="2"/>
          </w:tcPr>
          <w:p w14:paraId="377DFD2A" w14:textId="77777777" w:rsidR="007C6030" w:rsidRDefault="0083103F" w:rsidP="00254780">
            <w:pPr>
              <w:jc w:val="both"/>
              <w:rPr>
                <w:rFonts w:asciiTheme="minorHAnsi" w:hAnsiTheme="minorHAnsi"/>
                <w:sz w:val="22"/>
                <w:szCs w:val="22"/>
              </w:rPr>
            </w:pPr>
            <w:r w:rsidRPr="006C7275">
              <w:rPr>
                <w:rFonts w:asciiTheme="minorHAnsi" w:hAnsiTheme="minorHAnsi"/>
                <w:sz w:val="22"/>
                <w:szCs w:val="22"/>
              </w:rPr>
              <w:t>Připojení palubního počítače k</w:t>
            </w:r>
          </w:p>
          <w:p w14:paraId="492CB854" w14:textId="77777777" w:rsidR="00DB0EE6" w:rsidRPr="00DB0EE6" w:rsidRDefault="0083103F" w:rsidP="001658BD">
            <w:pPr>
              <w:pStyle w:val="Odstavecseseznamem"/>
              <w:numPr>
                <w:ilvl w:val="0"/>
                <w:numId w:val="3"/>
              </w:numPr>
              <w:ind w:left="313" w:hanging="313"/>
              <w:jc w:val="both"/>
              <w:rPr>
                <w:rFonts w:ascii="Calibri" w:hAnsi="Calibri"/>
                <w:color w:val="000000"/>
                <w:sz w:val="22"/>
                <w:szCs w:val="22"/>
              </w:rPr>
            </w:pPr>
            <w:r w:rsidRPr="007C6030">
              <w:rPr>
                <w:rFonts w:asciiTheme="minorHAnsi" w:hAnsiTheme="minorHAnsi"/>
                <w:sz w:val="22"/>
                <w:szCs w:val="22"/>
              </w:rPr>
              <w:t xml:space="preserve">modemu kompatibilním s mobilními </w:t>
            </w:r>
            <w:r w:rsidRPr="00191B10">
              <w:rPr>
                <w:rFonts w:asciiTheme="minorHAnsi" w:hAnsiTheme="minorHAnsi"/>
                <w:sz w:val="22"/>
                <w:szCs w:val="22"/>
              </w:rPr>
              <w:t>sítěmi alespoň (LTE),</w:t>
            </w:r>
            <w:r w:rsidRPr="007C6030">
              <w:rPr>
                <w:rFonts w:asciiTheme="minorHAnsi" w:hAnsiTheme="minorHAnsi"/>
                <w:sz w:val="22"/>
                <w:szCs w:val="22"/>
              </w:rPr>
              <w:t xml:space="preserve"> včetně příslušné antény a připojení sítě přes firewall palubního počítače. Datové připojení bude provedeno přes přístupový bod (APN) </w:t>
            </w:r>
            <w:r w:rsidR="00254780" w:rsidRPr="007C6030">
              <w:rPr>
                <w:rFonts w:asciiTheme="minorHAnsi" w:hAnsiTheme="minorHAnsi"/>
                <w:sz w:val="22"/>
                <w:szCs w:val="22"/>
              </w:rPr>
              <w:t>DPMB</w:t>
            </w:r>
            <w:r w:rsidRPr="007C6030">
              <w:rPr>
                <w:rFonts w:asciiTheme="minorHAnsi" w:hAnsiTheme="minorHAnsi"/>
                <w:sz w:val="22"/>
                <w:szCs w:val="22"/>
              </w:rPr>
              <w:t xml:space="preserve">, který zajistí datový přístup na virtuální datovou síť vozidel dopravního podniku </w:t>
            </w:r>
          </w:p>
          <w:p w14:paraId="776613B7" w14:textId="3772C643" w:rsidR="00DC226A" w:rsidRPr="007C6030" w:rsidRDefault="0083103F" w:rsidP="00DB0EE6">
            <w:pPr>
              <w:pStyle w:val="Odstavecseseznamem"/>
              <w:ind w:left="313"/>
              <w:jc w:val="both"/>
              <w:rPr>
                <w:rFonts w:ascii="Calibri" w:hAnsi="Calibri"/>
                <w:color w:val="000000"/>
                <w:sz w:val="22"/>
                <w:szCs w:val="22"/>
              </w:rPr>
            </w:pPr>
            <w:r w:rsidRPr="007C6030">
              <w:rPr>
                <w:rFonts w:asciiTheme="minorHAnsi" w:hAnsiTheme="minorHAnsi"/>
                <w:sz w:val="22"/>
                <w:szCs w:val="22"/>
              </w:rPr>
              <w:t>u mobilního operátora.</w:t>
            </w:r>
          </w:p>
          <w:p w14:paraId="220F3D0E" w14:textId="7DB7E9C0" w:rsidR="007C6030" w:rsidRPr="007C6030" w:rsidRDefault="007C6030" w:rsidP="001658BD">
            <w:pPr>
              <w:pStyle w:val="Odstavecseseznamem"/>
              <w:numPr>
                <w:ilvl w:val="0"/>
                <w:numId w:val="3"/>
              </w:numPr>
              <w:ind w:left="313" w:hanging="313"/>
              <w:jc w:val="both"/>
              <w:rPr>
                <w:rFonts w:ascii="Calibri" w:hAnsi="Calibri"/>
                <w:color w:val="000000"/>
                <w:sz w:val="22"/>
                <w:szCs w:val="22"/>
              </w:rPr>
            </w:pPr>
            <w:r w:rsidRPr="00191B10">
              <w:rPr>
                <w:rFonts w:asciiTheme="minorHAnsi" w:hAnsiTheme="minorHAnsi"/>
                <w:sz w:val="22"/>
                <w:szCs w:val="22"/>
              </w:rPr>
              <w:t>radiostanic</w:t>
            </w:r>
            <w:r w:rsidR="005265F7" w:rsidRPr="00191B10">
              <w:rPr>
                <w:rFonts w:asciiTheme="minorHAnsi" w:hAnsiTheme="minorHAnsi"/>
                <w:sz w:val="22"/>
                <w:szCs w:val="22"/>
              </w:rPr>
              <w:t>e</w:t>
            </w:r>
            <w:r w:rsidRPr="00191B10">
              <w:rPr>
                <w:rFonts w:asciiTheme="minorHAnsi" w:hAnsiTheme="minorHAnsi"/>
                <w:sz w:val="22"/>
                <w:szCs w:val="22"/>
              </w:rPr>
              <w:t xml:space="preserve"> TETRA,</w:t>
            </w:r>
            <w:r>
              <w:rPr>
                <w:rFonts w:asciiTheme="minorHAnsi" w:hAnsiTheme="minorHAnsi"/>
                <w:sz w:val="22"/>
                <w:szCs w:val="22"/>
              </w:rPr>
              <w:t xml:space="preserve"> která rovněž zabezpečuje přenos základních dat z vozidla na dispečink zpět</w:t>
            </w:r>
          </w:p>
        </w:tc>
      </w:tr>
      <w:tr w:rsidR="00DC226A" w14:paraId="00714857" w14:textId="77777777" w:rsidTr="00352524">
        <w:tc>
          <w:tcPr>
            <w:tcW w:w="1526" w:type="dxa"/>
          </w:tcPr>
          <w:p w14:paraId="2828692B" w14:textId="77777777" w:rsidR="00DC226A" w:rsidRDefault="00DC226A" w:rsidP="00352524">
            <w:pPr>
              <w:jc w:val="both"/>
              <w:rPr>
                <w:rFonts w:asciiTheme="minorHAnsi" w:hAnsiTheme="minorHAnsi"/>
                <w:sz w:val="22"/>
                <w:szCs w:val="22"/>
              </w:rPr>
            </w:pPr>
            <w:r>
              <w:rPr>
                <w:rFonts w:asciiTheme="minorHAnsi" w:hAnsiTheme="minorHAnsi"/>
                <w:sz w:val="22"/>
                <w:szCs w:val="22"/>
              </w:rPr>
              <w:t>Odpověď</w:t>
            </w:r>
          </w:p>
        </w:tc>
        <w:tc>
          <w:tcPr>
            <w:tcW w:w="8252" w:type="dxa"/>
          </w:tcPr>
          <w:p w14:paraId="315762AD" w14:textId="77777777" w:rsidR="00DC226A" w:rsidRDefault="00DC226A" w:rsidP="00352524">
            <w:pPr>
              <w:jc w:val="both"/>
              <w:rPr>
                <w:rFonts w:asciiTheme="minorHAnsi" w:hAnsiTheme="minorHAnsi"/>
                <w:sz w:val="22"/>
                <w:szCs w:val="22"/>
              </w:rPr>
            </w:pPr>
            <w:r>
              <w:rPr>
                <w:rFonts w:asciiTheme="minorHAnsi" w:hAnsiTheme="minorHAnsi"/>
                <w:sz w:val="22"/>
                <w:szCs w:val="22"/>
              </w:rPr>
              <w:t>NE</w:t>
            </w:r>
          </w:p>
        </w:tc>
      </w:tr>
    </w:tbl>
    <w:p w14:paraId="14F0DBA5" w14:textId="77777777" w:rsidR="008669B0" w:rsidRDefault="008669B0" w:rsidP="00DC226A"/>
    <w:tbl>
      <w:tblPr>
        <w:tblStyle w:val="Mkatabulky"/>
        <w:tblW w:w="0" w:type="auto"/>
        <w:tblLook w:val="04A0" w:firstRow="1" w:lastRow="0" w:firstColumn="1" w:lastColumn="0" w:noHBand="0" w:noVBand="1"/>
      </w:tblPr>
      <w:tblGrid>
        <w:gridCol w:w="1481"/>
        <w:gridCol w:w="7581"/>
      </w:tblGrid>
      <w:tr w:rsidR="00DC226A" w14:paraId="2052DFBA" w14:textId="77777777" w:rsidTr="00352524">
        <w:tc>
          <w:tcPr>
            <w:tcW w:w="1526" w:type="dxa"/>
          </w:tcPr>
          <w:p w14:paraId="7726F898" w14:textId="2D4A1C11" w:rsidR="00DC226A" w:rsidRDefault="00DC226A" w:rsidP="006611A6">
            <w:pPr>
              <w:jc w:val="both"/>
              <w:rPr>
                <w:rFonts w:asciiTheme="minorHAnsi" w:hAnsiTheme="minorHAnsi"/>
                <w:sz w:val="22"/>
                <w:szCs w:val="22"/>
              </w:rPr>
            </w:pPr>
            <w:r>
              <w:rPr>
                <w:rFonts w:asciiTheme="minorHAnsi" w:hAnsiTheme="minorHAnsi"/>
                <w:sz w:val="22"/>
                <w:szCs w:val="22"/>
              </w:rPr>
              <w:t>2.</w:t>
            </w:r>
            <w:r w:rsidR="006611A6">
              <w:rPr>
                <w:rFonts w:asciiTheme="minorHAnsi" w:hAnsiTheme="minorHAnsi"/>
                <w:sz w:val="22"/>
                <w:szCs w:val="22"/>
              </w:rPr>
              <w:t>8</w:t>
            </w:r>
            <w:r>
              <w:rPr>
                <w:rFonts w:asciiTheme="minorHAnsi" w:hAnsiTheme="minorHAnsi"/>
                <w:sz w:val="22"/>
                <w:szCs w:val="22"/>
              </w:rPr>
              <w:t>.</w:t>
            </w:r>
            <w:r w:rsidR="0083103F">
              <w:rPr>
                <w:rFonts w:asciiTheme="minorHAnsi" w:hAnsiTheme="minorHAnsi"/>
                <w:sz w:val="22"/>
                <w:szCs w:val="22"/>
              </w:rPr>
              <w:t>1</w:t>
            </w:r>
            <w:r w:rsidRPr="00DC226A">
              <w:rPr>
                <w:rFonts w:asciiTheme="minorHAnsi" w:hAnsiTheme="minorHAnsi"/>
                <w:sz w:val="22"/>
                <w:szCs w:val="22"/>
              </w:rPr>
              <w:t>.</w:t>
            </w:r>
            <w:r w:rsidR="00D1696D">
              <w:rPr>
                <w:rFonts w:asciiTheme="minorHAnsi" w:hAnsiTheme="minorHAnsi"/>
                <w:sz w:val="22"/>
                <w:szCs w:val="22"/>
              </w:rPr>
              <w:t>5</w:t>
            </w:r>
            <w:r w:rsidR="0083103F">
              <w:rPr>
                <w:rFonts w:asciiTheme="minorHAnsi" w:hAnsiTheme="minorHAnsi"/>
                <w:sz w:val="22"/>
                <w:szCs w:val="22"/>
              </w:rPr>
              <w:t>.</w:t>
            </w:r>
          </w:p>
        </w:tc>
        <w:tc>
          <w:tcPr>
            <w:tcW w:w="8252" w:type="dxa"/>
          </w:tcPr>
          <w:p w14:paraId="2D1BD8A4" w14:textId="77777777" w:rsidR="00DC226A" w:rsidRDefault="0083103F" w:rsidP="00352524">
            <w:pPr>
              <w:jc w:val="both"/>
              <w:rPr>
                <w:rFonts w:asciiTheme="minorHAnsi" w:hAnsiTheme="minorHAnsi"/>
                <w:sz w:val="22"/>
                <w:szCs w:val="22"/>
              </w:rPr>
            </w:pPr>
            <w:r>
              <w:rPr>
                <w:rFonts w:asciiTheme="minorHAnsi" w:hAnsiTheme="minorHAnsi"/>
                <w:sz w:val="22"/>
                <w:szCs w:val="22"/>
              </w:rPr>
              <w:t>Umístění antén</w:t>
            </w:r>
          </w:p>
        </w:tc>
      </w:tr>
      <w:tr w:rsidR="00DC226A" w:rsidRPr="00C62997" w14:paraId="6F383D31" w14:textId="77777777" w:rsidTr="00352524">
        <w:tc>
          <w:tcPr>
            <w:tcW w:w="9778" w:type="dxa"/>
            <w:gridSpan w:val="2"/>
          </w:tcPr>
          <w:p w14:paraId="265D9560" w14:textId="2107D1B3" w:rsidR="00DC226A" w:rsidRPr="00C62997" w:rsidRDefault="0083103F" w:rsidP="000557C8">
            <w:pPr>
              <w:jc w:val="both"/>
              <w:rPr>
                <w:rFonts w:ascii="Calibri" w:hAnsi="Calibri"/>
                <w:color w:val="000000"/>
                <w:sz w:val="22"/>
                <w:szCs w:val="22"/>
              </w:rPr>
            </w:pPr>
            <w:r w:rsidRPr="00191B10">
              <w:rPr>
                <w:rFonts w:asciiTheme="minorHAnsi" w:hAnsiTheme="minorHAnsi"/>
                <w:sz w:val="22"/>
                <w:szCs w:val="22"/>
              </w:rPr>
              <w:t xml:space="preserve">Antény Wi-Fi, GPS, </w:t>
            </w:r>
            <w:r w:rsidR="00254780" w:rsidRPr="00191B10">
              <w:rPr>
                <w:rFonts w:asciiTheme="minorHAnsi" w:hAnsiTheme="minorHAnsi"/>
                <w:sz w:val="22"/>
                <w:szCs w:val="22"/>
              </w:rPr>
              <w:t>TETRA</w:t>
            </w:r>
            <w:r w:rsidR="009D54BF" w:rsidRPr="00191B10">
              <w:rPr>
                <w:rFonts w:asciiTheme="minorHAnsi" w:hAnsiTheme="minorHAnsi"/>
                <w:sz w:val="22"/>
                <w:szCs w:val="22"/>
              </w:rPr>
              <w:t>, APC</w:t>
            </w:r>
            <w:r w:rsidR="00254780">
              <w:rPr>
                <w:rFonts w:asciiTheme="minorHAnsi" w:hAnsiTheme="minorHAnsi"/>
                <w:sz w:val="22"/>
                <w:szCs w:val="22"/>
              </w:rPr>
              <w:t xml:space="preserve"> </w:t>
            </w:r>
            <w:r w:rsidRPr="006C7275">
              <w:rPr>
                <w:rFonts w:asciiTheme="minorHAnsi" w:hAnsiTheme="minorHAnsi"/>
                <w:sz w:val="22"/>
                <w:szCs w:val="22"/>
              </w:rPr>
              <w:t>a mobilní komunikace jsou umístěny na střeše vně vozidla tak, aby bylo docíleno maximálního příjmu a minimálního vzájemného rušení.</w:t>
            </w:r>
          </w:p>
        </w:tc>
      </w:tr>
      <w:tr w:rsidR="00DC226A" w14:paraId="45F3102C" w14:textId="77777777" w:rsidTr="00352524">
        <w:tc>
          <w:tcPr>
            <w:tcW w:w="1526" w:type="dxa"/>
          </w:tcPr>
          <w:p w14:paraId="5B907F47" w14:textId="77777777" w:rsidR="00DC226A" w:rsidRDefault="00DC226A" w:rsidP="00352524">
            <w:pPr>
              <w:jc w:val="both"/>
              <w:rPr>
                <w:rFonts w:asciiTheme="minorHAnsi" w:hAnsiTheme="minorHAnsi"/>
                <w:sz w:val="22"/>
                <w:szCs w:val="22"/>
              </w:rPr>
            </w:pPr>
            <w:r>
              <w:rPr>
                <w:rFonts w:asciiTheme="minorHAnsi" w:hAnsiTheme="minorHAnsi"/>
                <w:sz w:val="22"/>
                <w:szCs w:val="22"/>
              </w:rPr>
              <w:t>Odpověď</w:t>
            </w:r>
          </w:p>
        </w:tc>
        <w:tc>
          <w:tcPr>
            <w:tcW w:w="8252" w:type="dxa"/>
          </w:tcPr>
          <w:p w14:paraId="516FB802" w14:textId="77777777" w:rsidR="00DC226A" w:rsidRDefault="00DC226A" w:rsidP="00352524">
            <w:pPr>
              <w:jc w:val="both"/>
              <w:rPr>
                <w:rFonts w:asciiTheme="minorHAnsi" w:hAnsiTheme="minorHAnsi"/>
                <w:sz w:val="22"/>
                <w:szCs w:val="22"/>
              </w:rPr>
            </w:pPr>
            <w:r>
              <w:rPr>
                <w:rFonts w:asciiTheme="minorHAnsi" w:hAnsiTheme="minorHAnsi"/>
                <w:sz w:val="22"/>
                <w:szCs w:val="22"/>
              </w:rPr>
              <w:t>NE</w:t>
            </w:r>
          </w:p>
        </w:tc>
      </w:tr>
    </w:tbl>
    <w:p w14:paraId="18C053F5" w14:textId="77777777" w:rsidR="00DC226A" w:rsidRDefault="00DC226A" w:rsidP="00DC226A"/>
    <w:tbl>
      <w:tblPr>
        <w:tblStyle w:val="Mkatabulky"/>
        <w:tblW w:w="0" w:type="auto"/>
        <w:tblLook w:val="04A0" w:firstRow="1" w:lastRow="0" w:firstColumn="1" w:lastColumn="0" w:noHBand="0" w:noVBand="1"/>
      </w:tblPr>
      <w:tblGrid>
        <w:gridCol w:w="1479"/>
        <w:gridCol w:w="7583"/>
      </w:tblGrid>
      <w:tr w:rsidR="0083103F" w14:paraId="48682DCA" w14:textId="77777777" w:rsidTr="0083103F">
        <w:tc>
          <w:tcPr>
            <w:tcW w:w="1526" w:type="dxa"/>
          </w:tcPr>
          <w:p w14:paraId="2561AE07" w14:textId="0F2387C1" w:rsidR="0083103F" w:rsidRDefault="0083103F" w:rsidP="006611A6">
            <w:pPr>
              <w:jc w:val="both"/>
              <w:rPr>
                <w:rFonts w:asciiTheme="minorHAnsi" w:hAnsiTheme="minorHAnsi"/>
                <w:sz w:val="22"/>
                <w:szCs w:val="22"/>
              </w:rPr>
            </w:pPr>
            <w:r w:rsidRPr="00DC226A">
              <w:rPr>
                <w:rFonts w:asciiTheme="minorHAnsi" w:hAnsiTheme="minorHAnsi"/>
                <w:sz w:val="22"/>
                <w:szCs w:val="22"/>
              </w:rPr>
              <w:t>2.</w:t>
            </w:r>
            <w:r w:rsidR="006611A6">
              <w:rPr>
                <w:rFonts w:asciiTheme="minorHAnsi" w:hAnsiTheme="minorHAnsi"/>
                <w:sz w:val="22"/>
                <w:szCs w:val="22"/>
              </w:rPr>
              <w:t>8</w:t>
            </w:r>
            <w:r w:rsidRPr="00DC226A">
              <w:rPr>
                <w:rFonts w:asciiTheme="minorHAnsi" w:hAnsiTheme="minorHAnsi"/>
                <w:sz w:val="22"/>
                <w:szCs w:val="22"/>
              </w:rPr>
              <w:t>.1.</w:t>
            </w:r>
            <w:r w:rsidR="00D1696D">
              <w:rPr>
                <w:rFonts w:asciiTheme="minorHAnsi" w:hAnsiTheme="minorHAnsi"/>
                <w:sz w:val="22"/>
                <w:szCs w:val="22"/>
              </w:rPr>
              <w:t>6</w:t>
            </w:r>
            <w:r>
              <w:rPr>
                <w:rFonts w:asciiTheme="minorHAnsi" w:hAnsiTheme="minorHAnsi"/>
                <w:sz w:val="22"/>
                <w:szCs w:val="22"/>
              </w:rPr>
              <w:t>.</w:t>
            </w:r>
          </w:p>
        </w:tc>
        <w:tc>
          <w:tcPr>
            <w:tcW w:w="8252" w:type="dxa"/>
          </w:tcPr>
          <w:p w14:paraId="2F5E1C15" w14:textId="77777777" w:rsidR="0083103F" w:rsidRDefault="0083103F" w:rsidP="0083103F">
            <w:pPr>
              <w:jc w:val="both"/>
              <w:rPr>
                <w:rFonts w:asciiTheme="minorHAnsi" w:hAnsiTheme="minorHAnsi"/>
                <w:sz w:val="22"/>
                <w:szCs w:val="22"/>
              </w:rPr>
            </w:pPr>
            <w:r>
              <w:rPr>
                <w:rFonts w:asciiTheme="minorHAnsi" w:hAnsiTheme="minorHAnsi"/>
                <w:sz w:val="22"/>
                <w:szCs w:val="22"/>
              </w:rPr>
              <w:t>Terminálová jednotka</w:t>
            </w:r>
          </w:p>
        </w:tc>
      </w:tr>
      <w:tr w:rsidR="0083103F" w:rsidRPr="00C62997" w14:paraId="38C518B4" w14:textId="77777777" w:rsidTr="0083103F">
        <w:tc>
          <w:tcPr>
            <w:tcW w:w="9778" w:type="dxa"/>
            <w:gridSpan w:val="2"/>
          </w:tcPr>
          <w:p w14:paraId="7A9ED4B5" w14:textId="77777777" w:rsidR="00DB0EE6" w:rsidRPr="00DB0EE6" w:rsidRDefault="000218CA" w:rsidP="001658BD">
            <w:pPr>
              <w:pStyle w:val="Odstavecseseznamem"/>
              <w:numPr>
                <w:ilvl w:val="0"/>
                <w:numId w:val="3"/>
              </w:numPr>
              <w:ind w:left="313" w:hanging="284"/>
              <w:jc w:val="both"/>
              <w:rPr>
                <w:rFonts w:ascii="Calibri" w:hAnsi="Calibri"/>
                <w:color w:val="000000"/>
                <w:sz w:val="22"/>
                <w:szCs w:val="22"/>
              </w:rPr>
            </w:pPr>
            <w:r w:rsidRPr="006C7275">
              <w:rPr>
                <w:rFonts w:asciiTheme="minorHAnsi" w:hAnsiTheme="minorHAnsi"/>
                <w:sz w:val="22"/>
                <w:szCs w:val="22"/>
              </w:rPr>
              <w:t>Terminálová jednotka palubního počítače s širokoúhlým 8“ LCD disp</w:t>
            </w:r>
            <w:r>
              <w:rPr>
                <w:rFonts w:asciiTheme="minorHAnsi" w:hAnsiTheme="minorHAnsi"/>
                <w:sz w:val="22"/>
                <w:szCs w:val="22"/>
              </w:rPr>
              <w:t xml:space="preserve">lejem (rozlišení </w:t>
            </w:r>
          </w:p>
          <w:p w14:paraId="5FB18841" w14:textId="53A84D00" w:rsidR="0083103F" w:rsidRPr="00320AF6" w:rsidRDefault="000218CA" w:rsidP="00DB0EE6">
            <w:pPr>
              <w:pStyle w:val="Odstavecseseznamem"/>
              <w:ind w:left="313"/>
              <w:jc w:val="both"/>
              <w:rPr>
                <w:rFonts w:ascii="Calibri" w:hAnsi="Calibri"/>
                <w:color w:val="000000"/>
                <w:sz w:val="22"/>
                <w:szCs w:val="22"/>
              </w:rPr>
            </w:pPr>
            <w:r>
              <w:rPr>
                <w:rFonts w:asciiTheme="minorHAnsi" w:hAnsiTheme="minorHAnsi"/>
                <w:sz w:val="22"/>
                <w:szCs w:val="22"/>
              </w:rPr>
              <w:t>min. 800 x 480</w:t>
            </w:r>
            <w:r w:rsidRPr="006C7275">
              <w:rPr>
                <w:rFonts w:asciiTheme="minorHAnsi" w:hAnsiTheme="minorHAnsi"/>
                <w:sz w:val="22"/>
                <w:szCs w:val="22"/>
              </w:rPr>
              <w:t>px) s dotykovou plochou a 6tla</w:t>
            </w:r>
            <w:r>
              <w:rPr>
                <w:rFonts w:asciiTheme="minorHAnsi" w:hAnsiTheme="minorHAnsi"/>
                <w:sz w:val="22"/>
                <w:szCs w:val="22"/>
              </w:rPr>
              <w:t xml:space="preserve">čítkovou podsvícenou klávesnicí </w:t>
            </w:r>
            <w:r w:rsidRPr="006C7275">
              <w:rPr>
                <w:rFonts w:asciiTheme="minorHAnsi" w:hAnsiTheme="minorHAnsi"/>
                <w:sz w:val="22"/>
                <w:szCs w:val="22"/>
              </w:rPr>
              <w:t xml:space="preserve">pro ovládání </w:t>
            </w:r>
            <w:r>
              <w:rPr>
                <w:rFonts w:asciiTheme="minorHAnsi" w:hAnsiTheme="minorHAnsi"/>
                <w:sz w:val="22"/>
                <w:szCs w:val="22"/>
              </w:rPr>
              <w:t xml:space="preserve">informačních systémů </w:t>
            </w:r>
            <w:r w:rsidRPr="006C7275">
              <w:rPr>
                <w:rFonts w:asciiTheme="minorHAnsi" w:hAnsiTheme="minorHAnsi"/>
                <w:sz w:val="22"/>
                <w:szCs w:val="22"/>
              </w:rPr>
              <w:t xml:space="preserve">vozidla a radiokomunikací řidičem včetně veškeré kabeláže, čtečky bezkontaktních karet (identifikace řidiče), </w:t>
            </w:r>
            <w:r w:rsidR="00E565C2">
              <w:rPr>
                <w:rFonts w:asciiTheme="minorHAnsi" w:hAnsiTheme="minorHAnsi"/>
                <w:sz w:val="22"/>
                <w:szCs w:val="22"/>
              </w:rPr>
              <w:t xml:space="preserve">datově </w:t>
            </w:r>
            <w:r w:rsidRPr="006C7275">
              <w:rPr>
                <w:rFonts w:asciiTheme="minorHAnsi" w:hAnsiTheme="minorHAnsi"/>
                <w:sz w:val="22"/>
                <w:szCs w:val="22"/>
              </w:rPr>
              <w:t xml:space="preserve">kompatibilní se systémem </w:t>
            </w:r>
            <w:r w:rsidR="006A4A75">
              <w:rPr>
                <w:rFonts w:asciiTheme="minorHAnsi" w:hAnsiTheme="minorHAnsi"/>
                <w:sz w:val="22"/>
                <w:szCs w:val="22"/>
              </w:rPr>
              <w:t>DPMB</w:t>
            </w:r>
            <w:r w:rsidR="00E565C2">
              <w:rPr>
                <w:rFonts w:asciiTheme="minorHAnsi" w:hAnsiTheme="minorHAnsi"/>
                <w:sz w:val="22"/>
                <w:szCs w:val="22"/>
              </w:rPr>
              <w:t xml:space="preserve"> (data jízdních řádů, databáze hlášení) a kompatibilní s nový</w:t>
            </w:r>
            <w:r w:rsidR="00FB4743">
              <w:rPr>
                <w:rFonts w:asciiTheme="minorHAnsi" w:hAnsiTheme="minorHAnsi"/>
                <w:sz w:val="22"/>
                <w:szCs w:val="22"/>
              </w:rPr>
              <w:t>m</w:t>
            </w:r>
            <w:r w:rsidR="00E565C2">
              <w:rPr>
                <w:rFonts w:asciiTheme="minorHAnsi" w:hAnsiTheme="minorHAnsi"/>
                <w:sz w:val="22"/>
                <w:szCs w:val="22"/>
              </w:rPr>
              <w:t xml:space="preserve"> Řídícím a informačním </w:t>
            </w:r>
            <w:r w:rsidR="00E565C2" w:rsidRPr="00191B10">
              <w:rPr>
                <w:rFonts w:asciiTheme="minorHAnsi" w:hAnsiTheme="minorHAnsi"/>
                <w:sz w:val="22"/>
                <w:szCs w:val="22"/>
              </w:rPr>
              <w:t xml:space="preserve">systémem </w:t>
            </w:r>
            <w:r w:rsidRPr="00191B10">
              <w:rPr>
                <w:rFonts w:asciiTheme="minorHAnsi" w:hAnsiTheme="minorHAnsi"/>
                <w:sz w:val="22"/>
                <w:szCs w:val="22"/>
              </w:rPr>
              <w:t>(</w:t>
            </w:r>
            <w:r w:rsidR="005265F7" w:rsidRPr="00191B10">
              <w:rPr>
                <w:rFonts w:asciiTheme="minorHAnsi" w:hAnsiTheme="minorHAnsi"/>
                <w:sz w:val="22"/>
                <w:szCs w:val="22"/>
              </w:rPr>
              <w:t>RISII</w:t>
            </w:r>
            <w:r w:rsidRPr="00191B10">
              <w:rPr>
                <w:rFonts w:asciiTheme="minorHAnsi" w:hAnsiTheme="minorHAnsi"/>
                <w:sz w:val="22"/>
                <w:szCs w:val="22"/>
              </w:rPr>
              <w:t>)</w:t>
            </w:r>
            <w:r w:rsidRPr="006C7275">
              <w:rPr>
                <w:rFonts w:asciiTheme="minorHAnsi" w:hAnsiTheme="minorHAnsi"/>
                <w:sz w:val="22"/>
                <w:szCs w:val="22"/>
              </w:rPr>
              <w:t xml:space="preserve"> pro dispečerské řízení vozidel veřejné dopravy přes Dynamický dispečink. Funkční schéma si zájemce zajistí u dodavatele </w:t>
            </w:r>
            <w:r w:rsidR="005265F7" w:rsidRPr="00191B10">
              <w:rPr>
                <w:rFonts w:asciiTheme="minorHAnsi" w:hAnsiTheme="minorHAnsi"/>
                <w:sz w:val="22"/>
                <w:szCs w:val="22"/>
              </w:rPr>
              <w:t xml:space="preserve">řídícího </w:t>
            </w:r>
            <w:r w:rsidRPr="00191B10">
              <w:rPr>
                <w:rFonts w:asciiTheme="minorHAnsi" w:hAnsiTheme="minorHAnsi"/>
                <w:sz w:val="22"/>
                <w:szCs w:val="22"/>
              </w:rPr>
              <w:t>a informačního systému</w:t>
            </w:r>
            <w:r w:rsidRPr="006C7275">
              <w:rPr>
                <w:rFonts w:asciiTheme="minorHAnsi" w:hAnsiTheme="minorHAnsi"/>
                <w:sz w:val="22"/>
                <w:szCs w:val="22"/>
              </w:rPr>
              <w:t xml:space="preserve">. Terminálová jednotka palubního počítače bude </w:t>
            </w:r>
            <w:r w:rsidR="00254780">
              <w:rPr>
                <w:rFonts w:asciiTheme="minorHAnsi" w:hAnsiTheme="minorHAnsi"/>
                <w:sz w:val="22"/>
                <w:szCs w:val="22"/>
              </w:rPr>
              <w:t>jako součást palubní desky</w:t>
            </w:r>
            <w:r w:rsidR="007C6030">
              <w:rPr>
                <w:rFonts w:asciiTheme="minorHAnsi" w:hAnsiTheme="minorHAnsi"/>
                <w:sz w:val="22"/>
                <w:szCs w:val="22"/>
              </w:rPr>
              <w:t xml:space="preserve"> v kabině řidiče</w:t>
            </w:r>
            <w:r w:rsidR="00254780">
              <w:rPr>
                <w:rFonts w:asciiTheme="minorHAnsi" w:hAnsiTheme="minorHAnsi"/>
                <w:sz w:val="22"/>
                <w:szCs w:val="22"/>
              </w:rPr>
              <w:t>.</w:t>
            </w:r>
          </w:p>
        </w:tc>
      </w:tr>
      <w:tr w:rsidR="0083103F" w14:paraId="2DAA6D59" w14:textId="77777777" w:rsidTr="0083103F">
        <w:tc>
          <w:tcPr>
            <w:tcW w:w="1526" w:type="dxa"/>
          </w:tcPr>
          <w:p w14:paraId="7C518B3A" w14:textId="77777777" w:rsidR="0083103F" w:rsidRDefault="0083103F" w:rsidP="0083103F">
            <w:pPr>
              <w:jc w:val="both"/>
              <w:rPr>
                <w:rFonts w:asciiTheme="minorHAnsi" w:hAnsiTheme="minorHAnsi"/>
                <w:sz w:val="22"/>
                <w:szCs w:val="22"/>
              </w:rPr>
            </w:pPr>
            <w:r>
              <w:rPr>
                <w:rFonts w:asciiTheme="minorHAnsi" w:hAnsiTheme="minorHAnsi"/>
                <w:sz w:val="22"/>
                <w:szCs w:val="22"/>
              </w:rPr>
              <w:t>Odpověď</w:t>
            </w:r>
          </w:p>
        </w:tc>
        <w:tc>
          <w:tcPr>
            <w:tcW w:w="8252" w:type="dxa"/>
          </w:tcPr>
          <w:p w14:paraId="5F57281B" w14:textId="77777777" w:rsidR="0083103F" w:rsidRDefault="0083103F" w:rsidP="0083103F">
            <w:pPr>
              <w:jc w:val="both"/>
              <w:rPr>
                <w:rFonts w:asciiTheme="minorHAnsi" w:hAnsiTheme="minorHAnsi"/>
                <w:sz w:val="22"/>
                <w:szCs w:val="22"/>
              </w:rPr>
            </w:pPr>
            <w:r>
              <w:rPr>
                <w:rFonts w:asciiTheme="minorHAnsi" w:hAnsiTheme="minorHAnsi"/>
                <w:sz w:val="22"/>
                <w:szCs w:val="22"/>
              </w:rPr>
              <w:t>NE</w:t>
            </w:r>
          </w:p>
        </w:tc>
      </w:tr>
    </w:tbl>
    <w:p w14:paraId="7E31CB7E" w14:textId="77777777" w:rsidR="00894855" w:rsidRDefault="00894855" w:rsidP="0083103F"/>
    <w:tbl>
      <w:tblPr>
        <w:tblStyle w:val="Mkatabulky"/>
        <w:tblW w:w="0" w:type="auto"/>
        <w:tblLook w:val="04A0" w:firstRow="1" w:lastRow="0" w:firstColumn="1" w:lastColumn="0" w:noHBand="0" w:noVBand="1"/>
      </w:tblPr>
      <w:tblGrid>
        <w:gridCol w:w="1465"/>
        <w:gridCol w:w="16"/>
        <w:gridCol w:w="7581"/>
      </w:tblGrid>
      <w:tr w:rsidR="0083103F" w14:paraId="77D51F9D" w14:textId="77777777" w:rsidTr="00691CA0">
        <w:tc>
          <w:tcPr>
            <w:tcW w:w="1481" w:type="dxa"/>
            <w:gridSpan w:val="2"/>
          </w:tcPr>
          <w:p w14:paraId="57588AA5" w14:textId="7E95B723" w:rsidR="0083103F" w:rsidRDefault="006611A6" w:rsidP="006611A6">
            <w:pPr>
              <w:jc w:val="both"/>
              <w:rPr>
                <w:rFonts w:asciiTheme="minorHAnsi" w:hAnsiTheme="minorHAnsi"/>
                <w:sz w:val="22"/>
                <w:szCs w:val="22"/>
              </w:rPr>
            </w:pPr>
            <w:r>
              <w:rPr>
                <w:rFonts w:asciiTheme="minorHAnsi" w:hAnsiTheme="minorHAnsi"/>
                <w:sz w:val="22"/>
                <w:szCs w:val="22"/>
              </w:rPr>
              <w:t>2.8.</w:t>
            </w:r>
            <w:r w:rsidR="0083103F">
              <w:rPr>
                <w:rFonts w:asciiTheme="minorHAnsi" w:hAnsiTheme="minorHAnsi"/>
                <w:sz w:val="22"/>
                <w:szCs w:val="22"/>
              </w:rPr>
              <w:t>1</w:t>
            </w:r>
            <w:r w:rsidR="0083103F" w:rsidRPr="00DC226A">
              <w:rPr>
                <w:rFonts w:asciiTheme="minorHAnsi" w:hAnsiTheme="minorHAnsi"/>
                <w:sz w:val="22"/>
                <w:szCs w:val="22"/>
              </w:rPr>
              <w:t>.</w:t>
            </w:r>
            <w:r w:rsidR="00D1696D">
              <w:rPr>
                <w:rFonts w:asciiTheme="minorHAnsi" w:hAnsiTheme="minorHAnsi"/>
                <w:sz w:val="22"/>
                <w:szCs w:val="22"/>
              </w:rPr>
              <w:t>7</w:t>
            </w:r>
            <w:r w:rsidR="0083103F">
              <w:rPr>
                <w:rFonts w:asciiTheme="minorHAnsi" w:hAnsiTheme="minorHAnsi"/>
                <w:sz w:val="22"/>
                <w:szCs w:val="22"/>
              </w:rPr>
              <w:t>.</w:t>
            </w:r>
          </w:p>
        </w:tc>
        <w:tc>
          <w:tcPr>
            <w:tcW w:w="7581" w:type="dxa"/>
          </w:tcPr>
          <w:p w14:paraId="7ACBCF1A" w14:textId="77777777" w:rsidR="0083103F" w:rsidRDefault="000218CA" w:rsidP="0083103F">
            <w:pPr>
              <w:jc w:val="both"/>
              <w:rPr>
                <w:rFonts w:asciiTheme="minorHAnsi" w:hAnsiTheme="minorHAnsi"/>
                <w:sz w:val="22"/>
                <w:szCs w:val="22"/>
              </w:rPr>
            </w:pPr>
            <w:r>
              <w:rPr>
                <w:rFonts w:asciiTheme="minorHAnsi" w:hAnsiTheme="minorHAnsi"/>
                <w:sz w:val="22"/>
                <w:szCs w:val="22"/>
              </w:rPr>
              <w:t>Povelová souprava pro nevidomé</w:t>
            </w:r>
          </w:p>
        </w:tc>
      </w:tr>
      <w:tr w:rsidR="0083103F" w:rsidRPr="00947CFA" w14:paraId="70C5ED1D" w14:textId="77777777" w:rsidTr="00691CA0">
        <w:tc>
          <w:tcPr>
            <w:tcW w:w="9062" w:type="dxa"/>
            <w:gridSpan w:val="3"/>
          </w:tcPr>
          <w:p w14:paraId="462ABDF3" w14:textId="77777777" w:rsidR="004E56F5" w:rsidRPr="00947CFA" w:rsidRDefault="000218CA" w:rsidP="000A205E">
            <w:pPr>
              <w:jc w:val="both"/>
              <w:rPr>
                <w:rFonts w:ascii="Calibri" w:hAnsi="Calibri"/>
                <w:color w:val="000000"/>
                <w:sz w:val="22"/>
                <w:szCs w:val="22"/>
              </w:rPr>
            </w:pPr>
            <w:r w:rsidRPr="00947CFA">
              <w:rPr>
                <w:rFonts w:asciiTheme="minorHAnsi" w:hAnsiTheme="minorHAnsi"/>
                <w:sz w:val="22"/>
                <w:szCs w:val="22"/>
              </w:rPr>
              <w:t>Povelová souprava pro nevidomé včetně antény, kompatibilní se stávajícím systémem používaným v </w:t>
            </w:r>
            <w:r w:rsidR="000557C8" w:rsidRPr="00947CFA">
              <w:rPr>
                <w:rFonts w:asciiTheme="minorHAnsi" w:hAnsiTheme="minorHAnsi"/>
                <w:sz w:val="22"/>
                <w:szCs w:val="22"/>
              </w:rPr>
              <w:t>DPMB</w:t>
            </w:r>
            <w:r w:rsidRPr="00947CFA">
              <w:rPr>
                <w:rFonts w:asciiTheme="minorHAnsi" w:hAnsiTheme="minorHAnsi"/>
                <w:sz w:val="22"/>
                <w:szCs w:val="22"/>
              </w:rPr>
              <w:t xml:space="preserve"> a ostatních DP ČR. </w:t>
            </w:r>
            <w:r w:rsidR="000A205E">
              <w:rPr>
                <w:rFonts w:asciiTheme="minorHAnsi" w:hAnsiTheme="minorHAnsi"/>
                <w:sz w:val="22"/>
                <w:szCs w:val="22"/>
              </w:rPr>
              <w:t>Systém bude aktivován</w:t>
            </w:r>
            <w:r w:rsidRPr="00947CFA">
              <w:rPr>
                <w:rFonts w:asciiTheme="minorHAnsi" w:hAnsiTheme="minorHAnsi"/>
                <w:sz w:val="22"/>
                <w:szCs w:val="22"/>
              </w:rPr>
              <w:t xml:space="preserve"> na vyžádání nevidomým a bude aktivován pouze při otevřených dveřích vozidla v zastávce.</w:t>
            </w:r>
          </w:p>
        </w:tc>
      </w:tr>
      <w:tr w:rsidR="0083103F" w:rsidRPr="00947CFA" w14:paraId="030A0D02" w14:textId="77777777" w:rsidTr="00691CA0">
        <w:tc>
          <w:tcPr>
            <w:tcW w:w="1481" w:type="dxa"/>
            <w:gridSpan w:val="2"/>
          </w:tcPr>
          <w:p w14:paraId="74266991" w14:textId="77777777" w:rsidR="0083103F" w:rsidRPr="00947CFA" w:rsidRDefault="0083103F" w:rsidP="0083103F">
            <w:pPr>
              <w:jc w:val="both"/>
              <w:rPr>
                <w:rFonts w:asciiTheme="minorHAnsi" w:hAnsiTheme="minorHAnsi"/>
                <w:sz w:val="22"/>
                <w:szCs w:val="22"/>
              </w:rPr>
            </w:pPr>
            <w:r w:rsidRPr="00947CFA">
              <w:rPr>
                <w:rFonts w:asciiTheme="minorHAnsi" w:hAnsiTheme="minorHAnsi"/>
                <w:sz w:val="22"/>
                <w:szCs w:val="22"/>
              </w:rPr>
              <w:t>Odpověď</w:t>
            </w:r>
          </w:p>
        </w:tc>
        <w:tc>
          <w:tcPr>
            <w:tcW w:w="7581" w:type="dxa"/>
          </w:tcPr>
          <w:p w14:paraId="00ACDF95" w14:textId="77777777" w:rsidR="0083103F" w:rsidRPr="00947CFA" w:rsidRDefault="0083103F" w:rsidP="0083103F">
            <w:pPr>
              <w:jc w:val="both"/>
              <w:rPr>
                <w:rFonts w:asciiTheme="minorHAnsi" w:hAnsiTheme="minorHAnsi"/>
                <w:sz w:val="22"/>
                <w:szCs w:val="22"/>
              </w:rPr>
            </w:pPr>
            <w:r w:rsidRPr="00947CFA">
              <w:rPr>
                <w:rFonts w:asciiTheme="minorHAnsi" w:hAnsiTheme="minorHAnsi"/>
                <w:sz w:val="22"/>
                <w:szCs w:val="22"/>
              </w:rPr>
              <w:t>NE</w:t>
            </w:r>
          </w:p>
        </w:tc>
      </w:tr>
      <w:tr w:rsidR="000557C8" w:rsidRPr="00947CFA" w14:paraId="3E8C4602" w14:textId="77777777" w:rsidTr="00691CA0">
        <w:tc>
          <w:tcPr>
            <w:tcW w:w="1465" w:type="dxa"/>
          </w:tcPr>
          <w:p w14:paraId="5BFD9792" w14:textId="509FC814" w:rsidR="000557C8" w:rsidRPr="00947CFA" w:rsidRDefault="000557C8" w:rsidP="00ED51D9">
            <w:pPr>
              <w:jc w:val="both"/>
              <w:rPr>
                <w:rFonts w:asciiTheme="minorHAnsi" w:hAnsiTheme="minorHAnsi"/>
                <w:sz w:val="22"/>
                <w:szCs w:val="22"/>
              </w:rPr>
            </w:pPr>
            <w:r w:rsidRPr="00947CFA">
              <w:rPr>
                <w:rFonts w:asciiTheme="minorHAnsi" w:hAnsiTheme="minorHAnsi"/>
                <w:sz w:val="22"/>
                <w:szCs w:val="22"/>
              </w:rPr>
              <w:t>2.</w:t>
            </w:r>
            <w:r w:rsidR="00ED51D9" w:rsidRPr="00947CFA">
              <w:rPr>
                <w:rFonts w:asciiTheme="minorHAnsi" w:hAnsiTheme="minorHAnsi"/>
                <w:sz w:val="22"/>
                <w:szCs w:val="22"/>
              </w:rPr>
              <w:t>8</w:t>
            </w:r>
            <w:r w:rsidRPr="00947CFA">
              <w:rPr>
                <w:rFonts w:asciiTheme="minorHAnsi" w:hAnsiTheme="minorHAnsi"/>
                <w:sz w:val="22"/>
                <w:szCs w:val="22"/>
              </w:rPr>
              <w:t>.1.</w:t>
            </w:r>
            <w:r w:rsidR="00D1696D">
              <w:rPr>
                <w:rFonts w:asciiTheme="minorHAnsi" w:hAnsiTheme="minorHAnsi"/>
                <w:sz w:val="22"/>
                <w:szCs w:val="22"/>
              </w:rPr>
              <w:t>8</w:t>
            </w:r>
            <w:r w:rsidRPr="00947CFA">
              <w:rPr>
                <w:rFonts w:asciiTheme="minorHAnsi" w:hAnsiTheme="minorHAnsi"/>
                <w:sz w:val="22"/>
                <w:szCs w:val="22"/>
              </w:rPr>
              <w:t>.</w:t>
            </w:r>
          </w:p>
        </w:tc>
        <w:tc>
          <w:tcPr>
            <w:tcW w:w="7597" w:type="dxa"/>
            <w:gridSpan w:val="2"/>
          </w:tcPr>
          <w:p w14:paraId="2AACB443" w14:textId="77777777" w:rsidR="000557C8" w:rsidRPr="00947CFA" w:rsidRDefault="000557C8" w:rsidP="00A671E6">
            <w:pPr>
              <w:jc w:val="both"/>
              <w:rPr>
                <w:rFonts w:asciiTheme="minorHAnsi" w:hAnsiTheme="minorHAnsi"/>
                <w:sz w:val="22"/>
                <w:szCs w:val="22"/>
              </w:rPr>
            </w:pPr>
            <w:r w:rsidRPr="00947CFA">
              <w:rPr>
                <w:rFonts w:asciiTheme="minorHAnsi" w:hAnsiTheme="minorHAnsi"/>
                <w:sz w:val="22"/>
                <w:szCs w:val="22"/>
              </w:rPr>
              <w:t xml:space="preserve">Modul pro komunikaci s křižovatkami </w:t>
            </w:r>
          </w:p>
        </w:tc>
      </w:tr>
      <w:tr w:rsidR="000557C8" w:rsidRPr="00C62997" w14:paraId="4E6D588D" w14:textId="77777777" w:rsidTr="00691CA0">
        <w:tc>
          <w:tcPr>
            <w:tcW w:w="9062" w:type="dxa"/>
            <w:gridSpan w:val="3"/>
          </w:tcPr>
          <w:p w14:paraId="26668223" w14:textId="77777777" w:rsidR="007C6030" w:rsidRPr="00947CFA" w:rsidRDefault="007C6030" w:rsidP="00A671E6">
            <w:pPr>
              <w:jc w:val="both"/>
              <w:rPr>
                <w:rFonts w:asciiTheme="minorHAnsi" w:hAnsiTheme="minorHAnsi"/>
                <w:sz w:val="22"/>
                <w:szCs w:val="22"/>
              </w:rPr>
            </w:pPr>
            <w:r w:rsidRPr="00947CFA">
              <w:rPr>
                <w:rFonts w:asciiTheme="minorHAnsi" w:hAnsiTheme="minorHAnsi"/>
                <w:sz w:val="22"/>
                <w:szCs w:val="22"/>
              </w:rPr>
              <w:t>Komunikaci s křižovatkami SSZ zajistí:</w:t>
            </w:r>
          </w:p>
          <w:p w14:paraId="459B3029" w14:textId="09CBD2E5" w:rsidR="007C6030" w:rsidRPr="00191B10" w:rsidRDefault="007C6030" w:rsidP="001658BD">
            <w:pPr>
              <w:pStyle w:val="Odstavecseseznamem"/>
              <w:numPr>
                <w:ilvl w:val="0"/>
                <w:numId w:val="3"/>
              </w:numPr>
              <w:jc w:val="both"/>
              <w:rPr>
                <w:rFonts w:asciiTheme="minorHAnsi" w:hAnsiTheme="minorHAnsi"/>
                <w:sz w:val="22"/>
                <w:szCs w:val="22"/>
              </w:rPr>
            </w:pPr>
            <w:r w:rsidRPr="00191B10">
              <w:rPr>
                <w:rFonts w:asciiTheme="minorHAnsi" w:hAnsiTheme="minorHAnsi"/>
                <w:sz w:val="22"/>
                <w:szCs w:val="22"/>
              </w:rPr>
              <w:t xml:space="preserve">Speciální modul </w:t>
            </w:r>
            <w:r w:rsidR="00B11607" w:rsidRPr="00191B10">
              <w:rPr>
                <w:rFonts w:asciiTheme="minorHAnsi" w:hAnsiTheme="minorHAnsi"/>
                <w:sz w:val="22"/>
                <w:szCs w:val="22"/>
              </w:rPr>
              <w:t xml:space="preserve">V2X </w:t>
            </w:r>
            <w:r w:rsidRPr="00191B10">
              <w:rPr>
                <w:rFonts w:asciiTheme="minorHAnsi" w:hAnsiTheme="minorHAnsi"/>
                <w:sz w:val="22"/>
                <w:szCs w:val="22"/>
              </w:rPr>
              <w:t>pro komunikaci s</w:t>
            </w:r>
            <w:r w:rsidR="00B11607" w:rsidRPr="00191B10">
              <w:rPr>
                <w:rFonts w:asciiTheme="minorHAnsi" w:hAnsiTheme="minorHAnsi"/>
                <w:sz w:val="22"/>
                <w:szCs w:val="22"/>
              </w:rPr>
              <w:t> </w:t>
            </w:r>
            <w:r w:rsidRPr="00191B10">
              <w:rPr>
                <w:rFonts w:asciiTheme="minorHAnsi" w:hAnsiTheme="minorHAnsi"/>
                <w:sz w:val="22"/>
                <w:szCs w:val="22"/>
              </w:rPr>
              <w:t>křižovatkami</w:t>
            </w:r>
            <w:r w:rsidR="00B11607" w:rsidRPr="00191B10">
              <w:rPr>
                <w:rFonts w:asciiTheme="minorHAnsi" w:hAnsiTheme="minorHAnsi"/>
                <w:sz w:val="22"/>
                <w:szCs w:val="22"/>
              </w:rPr>
              <w:t xml:space="preserve"> se zabezpečeným datovým přenosem</w:t>
            </w:r>
            <w:r w:rsidR="00947CFA" w:rsidRPr="00191B10">
              <w:rPr>
                <w:rFonts w:asciiTheme="minorHAnsi" w:hAnsiTheme="minorHAnsi"/>
                <w:sz w:val="22"/>
                <w:szCs w:val="22"/>
              </w:rPr>
              <w:t xml:space="preserve"> </w:t>
            </w:r>
            <w:r w:rsidR="000A205E" w:rsidRPr="00191B10">
              <w:rPr>
                <w:rFonts w:asciiTheme="minorHAnsi" w:hAnsiTheme="minorHAnsi"/>
                <w:sz w:val="22"/>
                <w:szCs w:val="22"/>
              </w:rPr>
              <w:t>kompatibilním se systémem křižovatek ve městě Brně</w:t>
            </w:r>
          </w:p>
          <w:p w14:paraId="6D937E9E" w14:textId="77777777" w:rsidR="004E56F5" w:rsidRPr="00947CFA" w:rsidRDefault="00947CFA" w:rsidP="00A671E6">
            <w:pPr>
              <w:jc w:val="both"/>
              <w:rPr>
                <w:rFonts w:asciiTheme="minorHAnsi" w:hAnsiTheme="minorHAnsi"/>
                <w:sz w:val="22"/>
                <w:szCs w:val="22"/>
              </w:rPr>
            </w:pPr>
            <w:r>
              <w:rPr>
                <w:rFonts w:asciiTheme="minorHAnsi" w:hAnsiTheme="minorHAnsi"/>
                <w:sz w:val="22"/>
                <w:szCs w:val="22"/>
              </w:rPr>
              <w:t>Modem</w:t>
            </w:r>
            <w:r w:rsidR="007C6030" w:rsidRPr="00947CFA">
              <w:rPr>
                <w:rFonts w:asciiTheme="minorHAnsi" w:hAnsiTheme="minorHAnsi"/>
                <w:sz w:val="22"/>
                <w:szCs w:val="22"/>
              </w:rPr>
              <w:t xml:space="preserve"> </w:t>
            </w:r>
            <w:r>
              <w:rPr>
                <w:rFonts w:asciiTheme="minorHAnsi" w:hAnsiTheme="minorHAnsi"/>
                <w:sz w:val="22"/>
                <w:szCs w:val="22"/>
              </w:rPr>
              <w:t xml:space="preserve">bude </w:t>
            </w:r>
            <w:r w:rsidR="007C6030" w:rsidRPr="00947CFA">
              <w:rPr>
                <w:rFonts w:asciiTheme="minorHAnsi" w:hAnsiTheme="minorHAnsi"/>
                <w:sz w:val="22"/>
                <w:szCs w:val="22"/>
              </w:rPr>
              <w:t>ovládán z pa</w:t>
            </w:r>
            <w:r>
              <w:rPr>
                <w:rFonts w:asciiTheme="minorHAnsi" w:hAnsiTheme="minorHAnsi"/>
                <w:sz w:val="22"/>
                <w:szCs w:val="22"/>
              </w:rPr>
              <w:t>lu</w:t>
            </w:r>
            <w:r w:rsidR="007C6030" w:rsidRPr="00947CFA">
              <w:rPr>
                <w:rFonts w:asciiTheme="minorHAnsi" w:hAnsiTheme="minorHAnsi"/>
                <w:sz w:val="22"/>
                <w:szCs w:val="22"/>
              </w:rPr>
              <w:t>bního počítače na základě dat z palubní informatiky</w:t>
            </w:r>
          </w:p>
        </w:tc>
      </w:tr>
    </w:tbl>
    <w:p w14:paraId="53EAFB74" w14:textId="77777777" w:rsidR="000557C8" w:rsidRDefault="000557C8" w:rsidP="0083103F"/>
    <w:p w14:paraId="247A2A07" w14:textId="77777777" w:rsidR="00DB0EE6" w:rsidRDefault="00DB0EE6" w:rsidP="0083103F"/>
    <w:tbl>
      <w:tblPr>
        <w:tblStyle w:val="Mkatabulky"/>
        <w:tblW w:w="0" w:type="auto"/>
        <w:tblLook w:val="04A0" w:firstRow="1" w:lastRow="0" w:firstColumn="1" w:lastColumn="0" w:noHBand="0" w:noVBand="1"/>
      </w:tblPr>
      <w:tblGrid>
        <w:gridCol w:w="1481"/>
        <w:gridCol w:w="7581"/>
      </w:tblGrid>
      <w:tr w:rsidR="0083103F" w14:paraId="0F3B91B3" w14:textId="77777777" w:rsidTr="000557C8">
        <w:tc>
          <w:tcPr>
            <w:tcW w:w="1481" w:type="dxa"/>
          </w:tcPr>
          <w:p w14:paraId="78BD6FFF" w14:textId="1CCB859A" w:rsidR="0083103F" w:rsidRDefault="0083103F" w:rsidP="00ED51D9">
            <w:pPr>
              <w:jc w:val="both"/>
              <w:rPr>
                <w:rFonts w:asciiTheme="minorHAnsi" w:hAnsiTheme="minorHAnsi"/>
                <w:sz w:val="22"/>
                <w:szCs w:val="22"/>
              </w:rPr>
            </w:pPr>
            <w:r>
              <w:rPr>
                <w:rFonts w:asciiTheme="minorHAnsi" w:hAnsiTheme="minorHAnsi"/>
                <w:sz w:val="22"/>
                <w:szCs w:val="22"/>
              </w:rPr>
              <w:lastRenderedPageBreak/>
              <w:t>2.</w:t>
            </w:r>
            <w:r w:rsidR="00ED51D9">
              <w:rPr>
                <w:rFonts w:asciiTheme="minorHAnsi" w:hAnsiTheme="minorHAnsi"/>
                <w:sz w:val="22"/>
                <w:szCs w:val="22"/>
              </w:rPr>
              <w:t>8</w:t>
            </w:r>
            <w:r>
              <w:rPr>
                <w:rFonts w:asciiTheme="minorHAnsi" w:hAnsiTheme="minorHAnsi"/>
                <w:sz w:val="22"/>
                <w:szCs w:val="22"/>
              </w:rPr>
              <w:t>.1</w:t>
            </w:r>
            <w:r w:rsidR="00403324">
              <w:rPr>
                <w:rFonts w:asciiTheme="minorHAnsi" w:hAnsiTheme="minorHAnsi"/>
                <w:sz w:val="22"/>
                <w:szCs w:val="22"/>
              </w:rPr>
              <w:t>.</w:t>
            </w:r>
            <w:r w:rsidR="00D1696D">
              <w:rPr>
                <w:rFonts w:asciiTheme="minorHAnsi" w:hAnsiTheme="minorHAnsi"/>
                <w:sz w:val="22"/>
                <w:szCs w:val="22"/>
              </w:rPr>
              <w:t>9</w:t>
            </w:r>
            <w:r w:rsidR="00403324">
              <w:rPr>
                <w:rFonts w:asciiTheme="minorHAnsi" w:hAnsiTheme="minorHAnsi"/>
                <w:sz w:val="22"/>
                <w:szCs w:val="22"/>
              </w:rPr>
              <w:t>.</w:t>
            </w:r>
          </w:p>
        </w:tc>
        <w:tc>
          <w:tcPr>
            <w:tcW w:w="7581" w:type="dxa"/>
          </w:tcPr>
          <w:p w14:paraId="167E8832" w14:textId="77777777" w:rsidR="0083103F" w:rsidRDefault="000218CA" w:rsidP="00403324">
            <w:pPr>
              <w:jc w:val="both"/>
              <w:rPr>
                <w:rFonts w:asciiTheme="minorHAnsi" w:hAnsiTheme="minorHAnsi"/>
                <w:sz w:val="22"/>
                <w:szCs w:val="22"/>
              </w:rPr>
            </w:pPr>
            <w:r w:rsidRPr="004E56F5">
              <w:rPr>
                <w:rFonts w:asciiTheme="minorHAnsi" w:hAnsiTheme="minorHAnsi"/>
                <w:sz w:val="22"/>
                <w:szCs w:val="22"/>
              </w:rPr>
              <w:t>Napájecí zdroj</w:t>
            </w:r>
            <w:r>
              <w:rPr>
                <w:rFonts w:asciiTheme="minorHAnsi" w:hAnsiTheme="minorHAnsi"/>
                <w:sz w:val="22"/>
                <w:szCs w:val="22"/>
              </w:rPr>
              <w:t xml:space="preserve"> </w:t>
            </w:r>
          </w:p>
        </w:tc>
      </w:tr>
      <w:tr w:rsidR="0083103F" w:rsidRPr="00C62997" w14:paraId="78426A3A" w14:textId="77777777" w:rsidTr="000557C8">
        <w:tc>
          <w:tcPr>
            <w:tcW w:w="9062" w:type="dxa"/>
            <w:gridSpan w:val="2"/>
          </w:tcPr>
          <w:p w14:paraId="7B5147F5" w14:textId="77777777" w:rsidR="0083103F" w:rsidRPr="00C62997" w:rsidRDefault="000218CA" w:rsidP="007C6030">
            <w:pPr>
              <w:jc w:val="both"/>
              <w:rPr>
                <w:rFonts w:ascii="Calibri" w:hAnsi="Calibri"/>
                <w:color w:val="000000"/>
                <w:sz w:val="22"/>
                <w:szCs w:val="22"/>
              </w:rPr>
            </w:pPr>
            <w:r w:rsidRPr="006C7275">
              <w:rPr>
                <w:rFonts w:asciiTheme="minorHAnsi" w:hAnsiTheme="minorHAnsi"/>
                <w:sz w:val="22"/>
                <w:szCs w:val="22"/>
              </w:rPr>
              <w:t xml:space="preserve">Napájecí zdroj </w:t>
            </w:r>
            <w:r w:rsidR="000557C8">
              <w:rPr>
                <w:rFonts w:asciiTheme="minorHAnsi" w:hAnsiTheme="minorHAnsi"/>
                <w:sz w:val="22"/>
                <w:szCs w:val="22"/>
              </w:rPr>
              <w:t xml:space="preserve">bude </w:t>
            </w:r>
            <w:r w:rsidR="00E565C2">
              <w:rPr>
                <w:rFonts w:asciiTheme="minorHAnsi" w:hAnsiTheme="minorHAnsi"/>
                <w:sz w:val="22"/>
                <w:szCs w:val="22"/>
              </w:rPr>
              <w:t>samostatný nebo integrovaná součást informačního systému</w:t>
            </w:r>
            <w:r w:rsidRPr="006C7275">
              <w:rPr>
                <w:rFonts w:asciiTheme="minorHAnsi" w:hAnsiTheme="minorHAnsi"/>
                <w:sz w:val="22"/>
                <w:szCs w:val="22"/>
              </w:rPr>
              <w:t xml:space="preserve"> </w:t>
            </w:r>
            <w:r w:rsidR="007C6030">
              <w:rPr>
                <w:rFonts w:asciiTheme="minorHAnsi" w:hAnsiTheme="minorHAnsi"/>
                <w:sz w:val="22"/>
                <w:szCs w:val="22"/>
              </w:rPr>
              <w:t>a zajistí napájení všech komponentů informačního systému.</w:t>
            </w:r>
          </w:p>
        </w:tc>
      </w:tr>
      <w:tr w:rsidR="0083103F" w14:paraId="41C73783" w14:textId="77777777" w:rsidTr="000557C8">
        <w:tc>
          <w:tcPr>
            <w:tcW w:w="1481" w:type="dxa"/>
          </w:tcPr>
          <w:p w14:paraId="26F22663" w14:textId="77777777" w:rsidR="0083103F" w:rsidRDefault="0083103F" w:rsidP="0083103F">
            <w:pPr>
              <w:jc w:val="both"/>
              <w:rPr>
                <w:rFonts w:asciiTheme="minorHAnsi" w:hAnsiTheme="minorHAnsi"/>
                <w:sz w:val="22"/>
                <w:szCs w:val="22"/>
              </w:rPr>
            </w:pPr>
            <w:r>
              <w:rPr>
                <w:rFonts w:asciiTheme="minorHAnsi" w:hAnsiTheme="minorHAnsi"/>
                <w:sz w:val="22"/>
                <w:szCs w:val="22"/>
              </w:rPr>
              <w:t>Odpověď</w:t>
            </w:r>
          </w:p>
        </w:tc>
        <w:tc>
          <w:tcPr>
            <w:tcW w:w="7581" w:type="dxa"/>
          </w:tcPr>
          <w:p w14:paraId="32B76C6C" w14:textId="77777777" w:rsidR="0083103F" w:rsidRDefault="0083103F" w:rsidP="0083103F">
            <w:pPr>
              <w:jc w:val="both"/>
              <w:rPr>
                <w:rFonts w:asciiTheme="minorHAnsi" w:hAnsiTheme="minorHAnsi"/>
                <w:sz w:val="22"/>
                <w:szCs w:val="22"/>
              </w:rPr>
            </w:pPr>
            <w:r>
              <w:rPr>
                <w:rFonts w:asciiTheme="minorHAnsi" w:hAnsiTheme="minorHAnsi"/>
                <w:sz w:val="22"/>
                <w:szCs w:val="22"/>
              </w:rPr>
              <w:t>NE</w:t>
            </w:r>
          </w:p>
        </w:tc>
      </w:tr>
    </w:tbl>
    <w:p w14:paraId="09ACF196" w14:textId="77777777" w:rsidR="000557C8" w:rsidRDefault="000557C8" w:rsidP="0083103F"/>
    <w:tbl>
      <w:tblPr>
        <w:tblStyle w:val="Mkatabulky"/>
        <w:tblW w:w="0" w:type="auto"/>
        <w:tblLook w:val="04A0" w:firstRow="1" w:lastRow="0" w:firstColumn="1" w:lastColumn="0" w:noHBand="0" w:noVBand="1"/>
      </w:tblPr>
      <w:tblGrid>
        <w:gridCol w:w="1478"/>
        <w:gridCol w:w="7584"/>
      </w:tblGrid>
      <w:tr w:rsidR="0083103F" w14:paraId="2F2D8D88" w14:textId="77777777" w:rsidTr="000557C8">
        <w:tc>
          <w:tcPr>
            <w:tcW w:w="1478" w:type="dxa"/>
          </w:tcPr>
          <w:p w14:paraId="4ABCB845" w14:textId="46D132B9" w:rsidR="0083103F" w:rsidRDefault="00ED51D9" w:rsidP="00ED51D9">
            <w:pPr>
              <w:jc w:val="both"/>
              <w:rPr>
                <w:rFonts w:asciiTheme="minorHAnsi" w:hAnsiTheme="minorHAnsi"/>
                <w:sz w:val="22"/>
                <w:szCs w:val="22"/>
              </w:rPr>
            </w:pPr>
            <w:r>
              <w:rPr>
                <w:rFonts w:asciiTheme="minorHAnsi" w:hAnsiTheme="minorHAnsi"/>
                <w:sz w:val="22"/>
                <w:szCs w:val="22"/>
              </w:rPr>
              <w:t>2.8</w:t>
            </w:r>
            <w:r w:rsidR="0083103F">
              <w:rPr>
                <w:rFonts w:asciiTheme="minorHAnsi" w:hAnsiTheme="minorHAnsi"/>
                <w:sz w:val="22"/>
                <w:szCs w:val="22"/>
              </w:rPr>
              <w:t>.1</w:t>
            </w:r>
            <w:r w:rsidR="0083103F" w:rsidRPr="00DC226A">
              <w:rPr>
                <w:rFonts w:asciiTheme="minorHAnsi" w:hAnsiTheme="minorHAnsi"/>
                <w:sz w:val="22"/>
                <w:szCs w:val="22"/>
              </w:rPr>
              <w:t>.</w:t>
            </w:r>
            <w:r w:rsidR="00D1696D">
              <w:rPr>
                <w:rFonts w:asciiTheme="minorHAnsi" w:hAnsiTheme="minorHAnsi"/>
                <w:sz w:val="22"/>
                <w:szCs w:val="22"/>
              </w:rPr>
              <w:t>10</w:t>
            </w:r>
            <w:r w:rsidR="0083103F">
              <w:rPr>
                <w:rFonts w:asciiTheme="minorHAnsi" w:hAnsiTheme="minorHAnsi"/>
                <w:sz w:val="22"/>
                <w:szCs w:val="22"/>
              </w:rPr>
              <w:t>.</w:t>
            </w:r>
          </w:p>
        </w:tc>
        <w:tc>
          <w:tcPr>
            <w:tcW w:w="7584" w:type="dxa"/>
          </w:tcPr>
          <w:p w14:paraId="44F6126C" w14:textId="77777777" w:rsidR="0083103F" w:rsidRDefault="00E565C2" w:rsidP="00254780">
            <w:pPr>
              <w:jc w:val="both"/>
              <w:rPr>
                <w:rFonts w:asciiTheme="minorHAnsi" w:hAnsiTheme="minorHAnsi"/>
                <w:sz w:val="22"/>
                <w:szCs w:val="22"/>
              </w:rPr>
            </w:pPr>
            <w:r>
              <w:rPr>
                <w:rFonts w:asciiTheme="minorHAnsi" w:hAnsiTheme="minorHAnsi"/>
                <w:sz w:val="22"/>
                <w:szCs w:val="22"/>
              </w:rPr>
              <w:t>K</w:t>
            </w:r>
            <w:r w:rsidRPr="004462B1">
              <w:rPr>
                <w:rFonts w:asciiTheme="minorHAnsi" w:hAnsiTheme="minorHAnsi"/>
                <w:sz w:val="22"/>
                <w:szCs w:val="22"/>
              </w:rPr>
              <w:t>ompatibil</w:t>
            </w:r>
            <w:r>
              <w:rPr>
                <w:rFonts w:asciiTheme="minorHAnsi" w:hAnsiTheme="minorHAnsi"/>
                <w:sz w:val="22"/>
                <w:szCs w:val="22"/>
              </w:rPr>
              <w:t>ita</w:t>
            </w:r>
            <w:r w:rsidR="000218CA" w:rsidRPr="004462B1">
              <w:rPr>
                <w:rFonts w:asciiTheme="minorHAnsi" w:hAnsiTheme="minorHAnsi"/>
                <w:sz w:val="22"/>
                <w:szCs w:val="22"/>
              </w:rPr>
              <w:t xml:space="preserve"> s rádiovým systémem </w:t>
            </w:r>
            <w:r w:rsidR="00254780">
              <w:rPr>
                <w:rFonts w:asciiTheme="minorHAnsi" w:hAnsiTheme="minorHAnsi"/>
                <w:sz w:val="22"/>
                <w:szCs w:val="22"/>
              </w:rPr>
              <w:t>DPMB - systém TETRA</w:t>
            </w:r>
          </w:p>
        </w:tc>
      </w:tr>
      <w:tr w:rsidR="0083103F" w:rsidRPr="00C62997" w14:paraId="400471E2" w14:textId="77777777" w:rsidTr="000557C8">
        <w:tc>
          <w:tcPr>
            <w:tcW w:w="9062" w:type="dxa"/>
            <w:gridSpan w:val="2"/>
          </w:tcPr>
          <w:p w14:paraId="019B5B26" w14:textId="536B93B9" w:rsidR="0083103F" w:rsidRPr="00C62997" w:rsidRDefault="000218CA" w:rsidP="00254780">
            <w:pPr>
              <w:jc w:val="both"/>
              <w:rPr>
                <w:rFonts w:ascii="Calibri" w:hAnsi="Calibri"/>
                <w:color w:val="000000"/>
                <w:sz w:val="22"/>
                <w:szCs w:val="22"/>
              </w:rPr>
            </w:pPr>
            <w:r w:rsidRPr="006C7275">
              <w:rPr>
                <w:rFonts w:asciiTheme="minorHAnsi" w:hAnsiTheme="minorHAnsi"/>
                <w:sz w:val="22"/>
                <w:szCs w:val="22"/>
              </w:rPr>
              <w:t xml:space="preserve">Radiostanice vč. antény, </w:t>
            </w:r>
            <w:r w:rsidRPr="00A75FB2">
              <w:rPr>
                <w:rFonts w:asciiTheme="minorHAnsi" w:hAnsiTheme="minorHAnsi"/>
                <w:sz w:val="22"/>
                <w:szCs w:val="22"/>
              </w:rPr>
              <w:t xml:space="preserve">mikrofonu, HW, SW a firmware kompatibilní s rádiovým systémem </w:t>
            </w:r>
            <w:r w:rsidR="00254780" w:rsidRPr="00A75FB2">
              <w:rPr>
                <w:rFonts w:asciiTheme="minorHAnsi" w:hAnsiTheme="minorHAnsi"/>
                <w:sz w:val="22"/>
                <w:szCs w:val="22"/>
              </w:rPr>
              <w:t>DPMB TETRA</w:t>
            </w:r>
            <w:r w:rsidRPr="00A75FB2">
              <w:rPr>
                <w:rFonts w:asciiTheme="minorHAnsi" w:hAnsiTheme="minorHAnsi"/>
                <w:sz w:val="22"/>
                <w:szCs w:val="22"/>
              </w:rPr>
              <w:t xml:space="preserve"> pro hlasovou a datovou komunikaci s dispečinkem, ovládaná přes terminálovou jednotku palubního počítače a možností servisního připojení externí</w:t>
            </w:r>
            <w:r w:rsidRPr="006C7275">
              <w:rPr>
                <w:rFonts w:asciiTheme="minorHAnsi" w:hAnsiTheme="minorHAnsi"/>
                <w:sz w:val="22"/>
                <w:szCs w:val="22"/>
              </w:rPr>
              <w:t xml:space="preserve"> klávesnice s displejem. Anténní systém radiostanice musí být v konfiguraci pro frekvence užívané </w:t>
            </w:r>
            <w:r w:rsidR="00254780">
              <w:rPr>
                <w:rFonts w:asciiTheme="minorHAnsi" w:hAnsiTheme="minorHAnsi"/>
                <w:sz w:val="22"/>
                <w:szCs w:val="22"/>
              </w:rPr>
              <w:t>DPMB</w:t>
            </w:r>
            <w:r w:rsidRPr="006C7275">
              <w:rPr>
                <w:rFonts w:asciiTheme="minorHAnsi" w:hAnsiTheme="minorHAnsi"/>
                <w:sz w:val="22"/>
                <w:szCs w:val="22"/>
              </w:rPr>
              <w:t xml:space="preserve"> a vhodně umístěn na střeše tak, aby nedošlo k jeho zastínění nebo rušení jinými nástavbami a agregáty.</w:t>
            </w:r>
          </w:p>
        </w:tc>
      </w:tr>
      <w:tr w:rsidR="0083103F" w14:paraId="60A186BB" w14:textId="77777777" w:rsidTr="000557C8">
        <w:tc>
          <w:tcPr>
            <w:tcW w:w="1478" w:type="dxa"/>
          </w:tcPr>
          <w:p w14:paraId="0591C3F9" w14:textId="77777777" w:rsidR="0083103F" w:rsidRDefault="0083103F" w:rsidP="0083103F">
            <w:pPr>
              <w:jc w:val="both"/>
              <w:rPr>
                <w:rFonts w:asciiTheme="minorHAnsi" w:hAnsiTheme="minorHAnsi"/>
                <w:sz w:val="22"/>
                <w:szCs w:val="22"/>
              </w:rPr>
            </w:pPr>
            <w:r>
              <w:rPr>
                <w:rFonts w:asciiTheme="minorHAnsi" w:hAnsiTheme="minorHAnsi"/>
                <w:sz w:val="22"/>
                <w:szCs w:val="22"/>
              </w:rPr>
              <w:t>Odpověď</w:t>
            </w:r>
          </w:p>
        </w:tc>
        <w:tc>
          <w:tcPr>
            <w:tcW w:w="7584" w:type="dxa"/>
          </w:tcPr>
          <w:p w14:paraId="4417D05E" w14:textId="77777777" w:rsidR="0083103F" w:rsidRDefault="0083103F" w:rsidP="0083103F">
            <w:pPr>
              <w:jc w:val="both"/>
              <w:rPr>
                <w:rFonts w:asciiTheme="minorHAnsi" w:hAnsiTheme="minorHAnsi"/>
                <w:sz w:val="22"/>
                <w:szCs w:val="22"/>
              </w:rPr>
            </w:pPr>
            <w:r>
              <w:rPr>
                <w:rFonts w:asciiTheme="minorHAnsi" w:hAnsiTheme="minorHAnsi"/>
                <w:sz w:val="22"/>
                <w:szCs w:val="22"/>
              </w:rPr>
              <w:t>NE</w:t>
            </w:r>
          </w:p>
        </w:tc>
      </w:tr>
    </w:tbl>
    <w:p w14:paraId="2FBA92F2" w14:textId="77777777" w:rsidR="0083103F" w:rsidRDefault="0083103F" w:rsidP="00DC226A"/>
    <w:tbl>
      <w:tblPr>
        <w:tblStyle w:val="Mkatabulky"/>
        <w:tblW w:w="0" w:type="auto"/>
        <w:tblLook w:val="04A0" w:firstRow="1" w:lastRow="0" w:firstColumn="1" w:lastColumn="0" w:noHBand="0" w:noVBand="1"/>
      </w:tblPr>
      <w:tblGrid>
        <w:gridCol w:w="1518"/>
        <w:gridCol w:w="7544"/>
      </w:tblGrid>
      <w:tr w:rsidR="0083103F" w14:paraId="09584E76" w14:textId="77777777" w:rsidTr="00CA0F9A">
        <w:tc>
          <w:tcPr>
            <w:tcW w:w="1526" w:type="dxa"/>
          </w:tcPr>
          <w:p w14:paraId="23A40DAE" w14:textId="6293AB83" w:rsidR="0083103F" w:rsidRDefault="0083103F"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.1</w:t>
            </w:r>
            <w:r w:rsidRPr="00DC226A">
              <w:rPr>
                <w:rFonts w:asciiTheme="minorHAnsi" w:hAnsiTheme="minorHAnsi"/>
                <w:sz w:val="22"/>
                <w:szCs w:val="22"/>
              </w:rPr>
              <w:t>.</w:t>
            </w:r>
            <w:r w:rsidR="00ED51D9">
              <w:rPr>
                <w:rFonts w:asciiTheme="minorHAnsi" w:hAnsiTheme="minorHAnsi"/>
                <w:sz w:val="22"/>
                <w:szCs w:val="22"/>
              </w:rPr>
              <w:t>1</w:t>
            </w:r>
            <w:r w:rsidR="00D1696D">
              <w:rPr>
                <w:rFonts w:asciiTheme="minorHAnsi" w:hAnsiTheme="minorHAnsi"/>
                <w:sz w:val="22"/>
                <w:szCs w:val="22"/>
              </w:rPr>
              <w:t>1</w:t>
            </w:r>
            <w:r>
              <w:rPr>
                <w:rFonts w:asciiTheme="minorHAnsi" w:hAnsiTheme="minorHAnsi"/>
                <w:sz w:val="22"/>
                <w:szCs w:val="22"/>
              </w:rPr>
              <w:t>.</w:t>
            </w:r>
          </w:p>
        </w:tc>
        <w:tc>
          <w:tcPr>
            <w:tcW w:w="7762" w:type="dxa"/>
          </w:tcPr>
          <w:p w14:paraId="67AD95CA" w14:textId="77777777" w:rsidR="0083103F" w:rsidRDefault="000218CA" w:rsidP="0083103F">
            <w:pPr>
              <w:jc w:val="both"/>
              <w:rPr>
                <w:rFonts w:asciiTheme="minorHAnsi" w:hAnsiTheme="minorHAnsi"/>
                <w:sz w:val="22"/>
                <w:szCs w:val="22"/>
              </w:rPr>
            </w:pPr>
            <w:r w:rsidRPr="001F1289">
              <w:rPr>
                <w:rFonts w:asciiTheme="minorHAnsi" w:hAnsiTheme="minorHAnsi"/>
                <w:sz w:val="22"/>
                <w:szCs w:val="22"/>
              </w:rPr>
              <w:t>Připojení signálu ovládání</w:t>
            </w:r>
          </w:p>
        </w:tc>
      </w:tr>
      <w:tr w:rsidR="0083103F" w:rsidRPr="00C62997" w14:paraId="4D216079" w14:textId="77777777" w:rsidTr="00CA0F9A">
        <w:tc>
          <w:tcPr>
            <w:tcW w:w="9288" w:type="dxa"/>
            <w:gridSpan w:val="2"/>
          </w:tcPr>
          <w:p w14:paraId="1BC6C3CF" w14:textId="404C9E40" w:rsidR="000218CA" w:rsidRPr="006C7275" w:rsidRDefault="000218CA" w:rsidP="000218CA">
            <w:pPr>
              <w:spacing w:before="120" w:line="276" w:lineRule="auto"/>
              <w:rPr>
                <w:rFonts w:asciiTheme="minorHAnsi" w:hAnsiTheme="minorHAnsi"/>
              </w:rPr>
            </w:pPr>
            <w:r w:rsidRPr="006C7275">
              <w:rPr>
                <w:rFonts w:asciiTheme="minorHAnsi" w:hAnsiTheme="minorHAnsi"/>
                <w:sz w:val="22"/>
                <w:szCs w:val="22"/>
              </w:rPr>
              <w:t>Připojení signálu ovládání dveří, SOD</w:t>
            </w:r>
            <w:r w:rsidR="00B11607">
              <w:rPr>
                <w:rFonts w:asciiTheme="minorHAnsi" w:hAnsiTheme="minorHAnsi"/>
                <w:sz w:val="22"/>
                <w:szCs w:val="22"/>
              </w:rPr>
              <w:t xml:space="preserve"> ( poptávky ),</w:t>
            </w:r>
            <w:r w:rsidRPr="006C7275">
              <w:rPr>
                <w:rFonts w:asciiTheme="minorHAnsi" w:hAnsiTheme="minorHAnsi"/>
                <w:sz w:val="22"/>
                <w:szCs w:val="22"/>
              </w:rPr>
              <w:t xml:space="preserve"> případně tlačítka nouze / vozík / kočárek</w:t>
            </w:r>
            <w:r w:rsidR="00B11607">
              <w:rPr>
                <w:rFonts w:asciiTheme="minorHAnsi" w:hAnsiTheme="minorHAnsi"/>
                <w:sz w:val="22"/>
                <w:szCs w:val="22"/>
              </w:rPr>
              <w:t xml:space="preserve"> </w:t>
            </w:r>
            <w:r w:rsidRPr="006C7275">
              <w:rPr>
                <w:rFonts w:asciiTheme="minorHAnsi" w:hAnsiTheme="minorHAnsi"/>
                <w:sz w:val="22"/>
                <w:szCs w:val="22"/>
              </w:rPr>
              <w:t>k palubnímu počítači – detekce a signálové rozlišení jednotlivých stavů ovládání, jejich správné vyhodnocení palubním počítačem:</w:t>
            </w:r>
          </w:p>
          <w:p w14:paraId="3352A5DB" w14:textId="77777777" w:rsidR="000218CA" w:rsidRPr="00AC14AA" w:rsidRDefault="000218CA" w:rsidP="001658BD">
            <w:pPr>
              <w:numPr>
                <w:ilvl w:val="0"/>
                <w:numId w:val="10"/>
              </w:numPr>
              <w:tabs>
                <w:tab w:val="num" w:pos="454"/>
              </w:tabs>
              <w:spacing w:line="240" w:lineRule="auto"/>
              <w:ind w:left="1620" w:hanging="1449"/>
              <w:jc w:val="both"/>
              <w:rPr>
                <w:rFonts w:asciiTheme="minorHAnsi" w:hAnsiTheme="minorHAnsi"/>
              </w:rPr>
            </w:pPr>
            <w:r w:rsidRPr="006C7275">
              <w:rPr>
                <w:rFonts w:asciiTheme="minorHAnsi" w:hAnsiTheme="minorHAnsi"/>
                <w:sz w:val="22"/>
                <w:szCs w:val="22"/>
              </w:rPr>
              <w:t>odblokování dveří řidičem (aktivace poptávky na otevření dveří)</w:t>
            </w:r>
          </w:p>
          <w:p w14:paraId="04B18B3E" w14:textId="76C1D7F5" w:rsidR="000218CA" w:rsidRPr="00A75FB2" w:rsidRDefault="005265F7" w:rsidP="001658BD">
            <w:pPr>
              <w:numPr>
                <w:ilvl w:val="0"/>
                <w:numId w:val="10"/>
              </w:numPr>
              <w:tabs>
                <w:tab w:val="num" w:pos="454"/>
              </w:tabs>
              <w:spacing w:line="240" w:lineRule="auto"/>
              <w:ind w:left="1620" w:hanging="1449"/>
              <w:jc w:val="both"/>
              <w:rPr>
                <w:rFonts w:asciiTheme="minorHAnsi" w:hAnsiTheme="minorHAnsi"/>
                <w:sz w:val="22"/>
                <w:szCs w:val="28"/>
              </w:rPr>
            </w:pPr>
            <w:r w:rsidRPr="00A75FB2">
              <w:rPr>
                <w:rFonts w:asciiTheme="minorHAnsi" w:hAnsiTheme="minorHAnsi"/>
                <w:sz w:val="22"/>
                <w:szCs w:val="28"/>
              </w:rPr>
              <w:t>otevření dveří řidičem</w:t>
            </w:r>
          </w:p>
          <w:p w14:paraId="2A378458" w14:textId="77777777" w:rsidR="000218CA" w:rsidRPr="009D07A2" w:rsidRDefault="000218CA" w:rsidP="001658BD">
            <w:pPr>
              <w:numPr>
                <w:ilvl w:val="0"/>
                <w:numId w:val="10"/>
              </w:numPr>
              <w:tabs>
                <w:tab w:val="num" w:pos="454"/>
              </w:tabs>
              <w:spacing w:line="240" w:lineRule="auto"/>
              <w:ind w:left="1620" w:hanging="1449"/>
              <w:jc w:val="both"/>
              <w:rPr>
                <w:rFonts w:asciiTheme="minorHAnsi" w:hAnsiTheme="minorHAnsi"/>
              </w:rPr>
            </w:pPr>
            <w:r w:rsidRPr="006C7275">
              <w:rPr>
                <w:rFonts w:asciiTheme="minorHAnsi" w:hAnsiTheme="minorHAnsi"/>
                <w:sz w:val="22"/>
                <w:szCs w:val="22"/>
              </w:rPr>
              <w:t>zavření nebo zablokování dveří řidičem</w:t>
            </w:r>
          </w:p>
          <w:p w14:paraId="2EDCEE00" w14:textId="383BD0BD" w:rsidR="009D07A2" w:rsidRPr="005265F7" w:rsidRDefault="009D07A2" w:rsidP="001658BD">
            <w:pPr>
              <w:numPr>
                <w:ilvl w:val="0"/>
                <w:numId w:val="10"/>
              </w:numPr>
              <w:tabs>
                <w:tab w:val="num" w:pos="454"/>
              </w:tabs>
              <w:spacing w:line="240" w:lineRule="auto"/>
              <w:ind w:left="1620" w:hanging="1449"/>
              <w:jc w:val="both"/>
              <w:rPr>
                <w:rFonts w:asciiTheme="minorHAnsi" w:hAnsiTheme="minorHAnsi"/>
              </w:rPr>
            </w:pPr>
            <w:r>
              <w:rPr>
                <w:rFonts w:asciiTheme="minorHAnsi" w:hAnsiTheme="minorHAnsi"/>
                <w:sz w:val="22"/>
                <w:szCs w:val="22"/>
              </w:rPr>
              <w:t>jízda/</w:t>
            </w:r>
            <w:r w:rsidR="00E565C2">
              <w:rPr>
                <w:rFonts w:asciiTheme="minorHAnsi" w:hAnsiTheme="minorHAnsi"/>
                <w:sz w:val="22"/>
                <w:szCs w:val="22"/>
              </w:rPr>
              <w:t xml:space="preserve"> stání</w:t>
            </w:r>
            <w:r>
              <w:rPr>
                <w:rFonts w:asciiTheme="minorHAnsi" w:hAnsiTheme="minorHAnsi"/>
                <w:sz w:val="22"/>
                <w:szCs w:val="22"/>
              </w:rPr>
              <w:t xml:space="preserve"> vozidla</w:t>
            </w:r>
            <w:r w:rsidR="00E565C2">
              <w:rPr>
                <w:rFonts w:asciiTheme="minorHAnsi" w:hAnsiTheme="minorHAnsi"/>
                <w:sz w:val="22"/>
                <w:szCs w:val="22"/>
              </w:rPr>
              <w:t xml:space="preserve"> v</w:t>
            </w:r>
            <w:r w:rsidR="005265F7">
              <w:rPr>
                <w:rFonts w:asciiTheme="minorHAnsi" w:hAnsiTheme="minorHAnsi"/>
                <w:sz w:val="22"/>
                <w:szCs w:val="22"/>
              </w:rPr>
              <w:t> </w:t>
            </w:r>
            <w:r w:rsidR="00E565C2">
              <w:rPr>
                <w:rFonts w:asciiTheme="minorHAnsi" w:hAnsiTheme="minorHAnsi"/>
                <w:sz w:val="22"/>
                <w:szCs w:val="22"/>
              </w:rPr>
              <w:t>zastávce</w:t>
            </w:r>
          </w:p>
          <w:p w14:paraId="1D7ACCC3" w14:textId="01570B00" w:rsidR="005265F7" w:rsidRPr="00A75FB2" w:rsidRDefault="005265F7" w:rsidP="001658BD">
            <w:pPr>
              <w:numPr>
                <w:ilvl w:val="0"/>
                <w:numId w:val="10"/>
              </w:numPr>
              <w:tabs>
                <w:tab w:val="num" w:pos="454"/>
              </w:tabs>
              <w:spacing w:line="240" w:lineRule="auto"/>
              <w:ind w:left="1620" w:hanging="1449"/>
              <w:jc w:val="both"/>
              <w:rPr>
                <w:rFonts w:asciiTheme="minorHAnsi" w:hAnsiTheme="minorHAnsi"/>
                <w:sz w:val="22"/>
                <w:szCs w:val="22"/>
              </w:rPr>
            </w:pPr>
            <w:r w:rsidRPr="00A75FB2">
              <w:rPr>
                <w:rFonts w:asciiTheme="minorHAnsi" w:hAnsiTheme="minorHAnsi"/>
                <w:sz w:val="22"/>
                <w:szCs w:val="22"/>
              </w:rPr>
              <w:t>průjezd zastávkou</w:t>
            </w:r>
          </w:p>
          <w:p w14:paraId="6CA33B28" w14:textId="0DB8A0DD" w:rsidR="0083103F" w:rsidRPr="00B11607" w:rsidRDefault="000218CA" w:rsidP="00B11607">
            <w:pPr>
              <w:numPr>
                <w:ilvl w:val="0"/>
                <w:numId w:val="10"/>
              </w:numPr>
              <w:tabs>
                <w:tab w:val="num" w:pos="454"/>
              </w:tabs>
              <w:spacing w:line="240" w:lineRule="auto"/>
              <w:ind w:left="1620" w:hanging="1449"/>
              <w:jc w:val="both"/>
              <w:rPr>
                <w:rFonts w:ascii="Calibri" w:hAnsi="Calibri"/>
                <w:color w:val="000000"/>
                <w:sz w:val="22"/>
                <w:szCs w:val="22"/>
              </w:rPr>
            </w:pPr>
            <w:r w:rsidRPr="00A75FB2">
              <w:rPr>
                <w:rFonts w:asciiTheme="minorHAnsi" w:hAnsiTheme="minorHAnsi"/>
              </w:rPr>
              <w:t>stisknutí tlačítka SOD cestujícími</w:t>
            </w:r>
          </w:p>
        </w:tc>
      </w:tr>
      <w:tr w:rsidR="0083103F" w14:paraId="4C4CA02A" w14:textId="77777777" w:rsidTr="00CA0F9A">
        <w:tc>
          <w:tcPr>
            <w:tcW w:w="1526" w:type="dxa"/>
          </w:tcPr>
          <w:p w14:paraId="147ECE03" w14:textId="77777777" w:rsidR="0083103F" w:rsidRDefault="0083103F" w:rsidP="0083103F">
            <w:pPr>
              <w:jc w:val="both"/>
              <w:rPr>
                <w:rFonts w:asciiTheme="minorHAnsi" w:hAnsiTheme="minorHAnsi"/>
                <w:sz w:val="22"/>
                <w:szCs w:val="22"/>
              </w:rPr>
            </w:pPr>
            <w:r>
              <w:rPr>
                <w:rFonts w:asciiTheme="minorHAnsi" w:hAnsiTheme="minorHAnsi"/>
                <w:sz w:val="22"/>
                <w:szCs w:val="22"/>
              </w:rPr>
              <w:t>Odpověď</w:t>
            </w:r>
          </w:p>
        </w:tc>
        <w:tc>
          <w:tcPr>
            <w:tcW w:w="7762" w:type="dxa"/>
          </w:tcPr>
          <w:p w14:paraId="5FB20A93" w14:textId="77777777" w:rsidR="0083103F" w:rsidRDefault="0083103F" w:rsidP="0083103F">
            <w:pPr>
              <w:jc w:val="both"/>
              <w:rPr>
                <w:rFonts w:asciiTheme="minorHAnsi" w:hAnsiTheme="minorHAnsi"/>
                <w:sz w:val="22"/>
                <w:szCs w:val="22"/>
              </w:rPr>
            </w:pPr>
            <w:r>
              <w:rPr>
                <w:rFonts w:asciiTheme="minorHAnsi" w:hAnsiTheme="minorHAnsi"/>
                <w:sz w:val="22"/>
                <w:szCs w:val="22"/>
              </w:rPr>
              <w:t>NE</w:t>
            </w:r>
          </w:p>
        </w:tc>
      </w:tr>
    </w:tbl>
    <w:p w14:paraId="32A94147" w14:textId="77777777" w:rsidR="00CA0F9A" w:rsidRDefault="00CA0F9A" w:rsidP="00CA0F9A">
      <w:pPr>
        <w:jc w:val="center"/>
        <w:rPr>
          <w:rFonts w:ascii="Calibri" w:hAnsi="Calibri"/>
          <w:b/>
          <w:sz w:val="24"/>
        </w:rPr>
      </w:pPr>
    </w:p>
    <w:tbl>
      <w:tblPr>
        <w:tblStyle w:val="Mkatabulky"/>
        <w:tblW w:w="0" w:type="auto"/>
        <w:tblLook w:val="04A0" w:firstRow="1" w:lastRow="0" w:firstColumn="1" w:lastColumn="0" w:noHBand="0" w:noVBand="1"/>
      </w:tblPr>
      <w:tblGrid>
        <w:gridCol w:w="1510"/>
        <w:gridCol w:w="7552"/>
      </w:tblGrid>
      <w:tr w:rsidR="00254780" w14:paraId="08DE22C0" w14:textId="77777777" w:rsidTr="00AF799F">
        <w:tc>
          <w:tcPr>
            <w:tcW w:w="1526" w:type="dxa"/>
          </w:tcPr>
          <w:p w14:paraId="223A085A" w14:textId="5627A54B" w:rsidR="00254780" w:rsidRDefault="00254780"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.1</w:t>
            </w:r>
            <w:r w:rsidRPr="00DC226A">
              <w:rPr>
                <w:rFonts w:asciiTheme="minorHAnsi" w:hAnsiTheme="minorHAnsi"/>
                <w:sz w:val="22"/>
                <w:szCs w:val="22"/>
              </w:rPr>
              <w:t>.</w:t>
            </w:r>
            <w:r>
              <w:rPr>
                <w:rFonts w:asciiTheme="minorHAnsi" w:hAnsiTheme="minorHAnsi"/>
                <w:sz w:val="22"/>
                <w:szCs w:val="22"/>
              </w:rPr>
              <w:t>1</w:t>
            </w:r>
            <w:r w:rsidR="00D1696D">
              <w:rPr>
                <w:rFonts w:asciiTheme="minorHAnsi" w:hAnsiTheme="minorHAnsi"/>
                <w:sz w:val="22"/>
                <w:szCs w:val="22"/>
              </w:rPr>
              <w:t>2</w:t>
            </w:r>
            <w:r>
              <w:rPr>
                <w:rFonts w:asciiTheme="minorHAnsi" w:hAnsiTheme="minorHAnsi"/>
                <w:sz w:val="22"/>
                <w:szCs w:val="22"/>
              </w:rPr>
              <w:t>.</w:t>
            </w:r>
          </w:p>
        </w:tc>
        <w:tc>
          <w:tcPr>
            <w:tcW w:w="7762" w:type="dxa"/>
          </w:tcPr>
          <w:p w14:paraId="275F2A15" w14:textId="77777777" w:rsidR="00254780" w:rsidRDefault="00254780" w:rsidP="00AF799F">
            <w:pPr>
              <w:jc w:val="both"/>
              <w:rPr>
                <w:rFonts w:asciiTheme="minorHAnsi" w:hAnsiTheme="minorHAnsi"/>
                <w:sz w:val="22"/>
                <w:szCs w:val="22"/>
              </w:rPr>
            </w:pPr>
            <w:r>
              <w:rPr>
                <w:rFonts w:asciiTheme="minorHAnsi" w:hAnsiTheme="minorHAnsi"/>
                <w:sz w:val="22"/>
                <w:szCs w:val="22"/>
              </w:rPr>
              <w:t>Bezkontaktní stavění výhybek</w:t>
            </w:r>
          </w:p>
        </w:tc>
      </w:tr>
      <w:tr w:rsidR="00254780" w:rsidRPr="00C62997" w14:paraId="766DF4EB" w14:textId="77777777" w:rsidTr="00AF799F">
        <w:tc>
          <w:tcPr>
            <w:tcW w:w="9288" w:type="dxa"/>
            <w:gridSpan w:val="2"/>
          </w:tcPr>
          <w:p w14:paraId="4CE7DF4A" w14:textId="754E18B1" w:rsidR="00254780" w:rsidRPr="00C62997" w:rsidRDefault="00254780" w:rsidP="00254780">
            <w:pPr>
              <w:jc w:val="both"/>
              <w:rPr>
                <w:rFonts w:ascii="Calibri" w:hAnsi="Calibri"/>
                <w:color w:val="000000"/>
                <w:sz w:val="22"/>
                <w:szCs w:val="22"/>
              </w:rPr>
            </w:pPr>
            <w:r>
              <w:rPr>
                <w:rFonts w:asciiTheme="minorHAnsi" w:hAnsiTheme="minorHAnsi"/>
                <w:sz w:val="22"/>
                <w:szCs w:val="22"/>
              </w:rPr>
              <w:t>Vozidlo je vybaveno systémem bezkontaktního stavění výhybek BSV</w:t>
            </w:r>
            <w:r w:rsidR="00063FCB">
              <w:rPr>
                <w:rFonts w:asciiTheme="minorHAnsi" w:hAnsiTheme="minorHAnsi"/>
                <w:sz w:val="22"/>
                <w:szCs w:val="22"/>
              </w:rPr>
              <w:t xml:space="preserve"> s možností AM i FM modulace</w:t>
            </w:r>
            <w:r>
              <w:rPr>
                <w:rFonts w:asciiTheme="minorHAnsi" w:hAnsiTheme="minorHAnsi"/>
                <w:sz w:val="22"/>
                <w:szCs w:val="22"/>
              </w:rPr>
              <w:t xml:space="preserve">. Systém je ovládán palubním počítačem, cívka pro indukční přenos informací k výhybce je umístěna v přední části vozidla pod vozovou </w:t>
            </w:r>
            <w:r w:rsidR="009D07A2">
              <w:rPr>
                <w:rFonts w:asciiTheme="minorHAnsi" w:hAnsiTheme="minorHAnsi"/>
                <w:sz w:val="22"/>
                <w:szCs w:val="22"/>
              </w:rPr>
              <w:t>skříní</w:t>
            </w:r>
            <w:r>
              <w:rPr>
                <w:rFonts w:asciiTheme="minorHAnsi" w:hAnsiTheme="minorHAnsi"/>
                <w:sz w:val="22"/>
                <w:szCs w:val="22"/>
              </w:rPr>
              <w:t>.</w:t>
            </w:r>
          </w:p>
        </w:tc>
      </w:tr>
      <w:tr w:rsidR="00254780" w14:paraId="4F014946" w14:textId="77777777" w:rsidTr="00AF799F">
        <w:tc>
          <w:tcPr>
            <w:tcW w:w="1526" w:type="dxa"/>
          </w:tcPr>
          <w:p w14:paraId="7359CFCF" w14:textId="77777777" w:rsidR="00254780" w:rsidRDefault="00254780" w:rsidP="00AF799F">
            <w:pPr>
              <w:jc w:val="both"/>
              <w:rPr>
                <w:rFonts w:asciiTheme="minorHAnsi" w:hAnsiTheme="minorHAnsi"/>
                <w:sz w:val="22"/>
                <w:szCs w:val="22"/>
              </w:rPr>
            </w:pPr>
            <w:r>
              <w:rPr>
                <w:rFonts w:asciiTheme="minorHAnsi" w:hAnsiTheme="minorHAnsi"/>
                <w:sz w:val="22"/>
                <w:szCs w:val="22"/>
              </w:rPr>
              <w:t>Odpověď</w:t>
            </w:r>
          </w:p>
        </w:tc>
        <w:tc>
          <w:tcPr>
            <w:tcW w:w="7762" w:type="dxa"/>
          </w:tcPr>
          <w:p w14:paraId="57861C87" w14:textId="77777777" w:rsidR="00254780" w:rsidRDefault="00254780" w:rsidP="00AF799F">
            <w:pPr>
              <w:jc w:val="both"/>
              <w:rPr>
                <w:rFonts w:asciiTheme="minorHAnsi" w:hAnsiTheme="minorHAnsi"/>
                <w:sz w:val="22"/>
                <w:szCs w:val="22"/>
              </w:rPr>
            </w:pPr>
            <w:r>
              <w:rPr>
                <w:rFonts w:asciiTheme="minorHAnsi" w:hAnsiTheme="minorHAnsi"/>
                <w:sz w:val="22"/>
                <w:szCs w:val="22"/>
              </w:rPr>
              <w:t>NE</w:t>
            </w:r>
          </w:p>
        </w:tc>
      </w:tr>
    </w:tbl>
    <w:p w14:paraId="5C23AC12" w14:textId="77777777" w:rsidR="00B02582" w:rsidRDefault="00B02582" w:rsidP="00894855">
      <w:pPr>
        <w:rPr>
          <w:rFonts w:ascii="Calibri" w:hAnsi="Calibri"/>
          <w:b/>
          <w:sz w:val="24"/>
        </w:rPr>
      </w:pPr>
    </w:p>
    <w:tbl>
      <w:tblPr>
        <w:tblStyle w:val="Mkatabulky"/>
        <w:tblW w:w="0" w:type="auto"/>
        <w:tblLook w:val="04A0" w:firstRow="1" w:lastRow="0" w:firstColumn="1" w:lastColumn="0" w:noHBand="0" w:noVBand="1"/>
      </w:tblPr>
      <w:tblGrid>
        <w:gridCol w:w="1512"/>
        <w:gridCol w:w="7550"/>
      </w:tblGrid>
      <w:tr w:rsidR="00EB030D" w14:paraId="03CAADA6" w14:textId="77777777" w:rsidTr="00562848">
        <w:tc>
          <w:tcPr>
            <w:tcW w:w="1526" w:type="dxa"/>
          </w:tcPr>
          <w:p w14:paraId="5F8D26CC" w14:textId="49FD0CE1" w:rsidR="00EB030D" w:rsidRDefault="00EB030D" w:rsidP="00EB030D">
            <w:pPr>
              <w:jc w:val="both"/>
              <w:rPr>
                <w:rFonts w:asciiTheme="minorHAnsi" w:hAnsiTheme="minorHAnsi"/>
                <w:sz w:val="22"/>
                <w:szCs w:val="22"/>
              </w:rPr>
            </w:pPr>
            <w:r>
              <w:rPr>
                <w:rFonts w:asciiTheme="minorHAnsi" w:hAnsiTheme="minorHAnsi"/>
                <w:sz w:val="22"/>
                <w:szCs w:val="22"/>
              </w:rPr>
              <w:t>2.8.1</w:t>
            </w:r>
            <w:r w:rsidRPr="00DC226A">
              <w:rPr>
                <w:rFonts w:asciiTheme="minorHAnsi" w:hAnsiTheme="minorHAnsi"/>
                <w:sz w:val="22"/>
                <w:szCs w:val="22"/>
              </w:rPr>
              <w:t>.</w:t>
            </w:r>
            <w:r>
              <w:rPr>
                <w:rFonts w:asciiTheme="minorHAnsi" w:hAnsiTheme="minorHAnsi"/>
                <w:sz w:val="22"/>
                <w:szCs w:val="22"/>
              </w:rPr>
              <w:t>1</w:t>
            </w:r>
            <w:r w:rsidR="00D1696D">
              <w:rPr>
                <w:rFonts w:asciiTheme="minorHAnsi" w:hAnsiTheme="minorHAnsi"/>
                <w:sz w:val="22"/>
                <w:szCs w:val="22"/>
              </w:rPr>
              <w:t>3</w:t>
            </w:r>
            <w:r>
              <w:rPr>
                <w:rFonts w:asciiTheme="minorHAnsi" w:hAnsiTheme="minorHAnsi"/>
                <w:sz w:val="22"/>
                <w:szCs w:val="22"/>
              </w:rPr>
              <w:t>.</w:t>
            </w:r>
          </w:p>
        </w:tc>
        <w:tc>
          <w:tcPr>
            <w:tcW w:w="7762" w:type="dxa"/>
          </w:tcPr>
          <w:p w14:paraId="45164E67" w14:textId="77777777" w:rsidR="00EB030D" w:rsidRDefault="00EB030D" w:rsidP="00562848">
            <w:pPr>
              <w:jc w:val="both"/>
              <w:rPr>
                <w:rFonts w:asciiTheme="minorHAnsi" w:hAnsiTheme="minorHAnsi"/>
                <w:sz w:val="22"/>
                <w:szCs w:val="22"/>
              </w:rPr>
            </w:pPr>
            <w:r>
              <w:rPr>
                <w:rFonts w:asciiTheme="minorHAnsi" w:hAnsiTheme="minorHAnsi"/>
                <w:sz w:val="22"/>
                <w:szCs w:val="22"/>
              </w:rPr>
              <w:t>Ozvučení vozidla, reproduktory</w:t>
            </w:r>
          </w:p>
        </w:tc>
      </w:tr>
      <w:tr w:rsidR="00EB030D" w:rsidRPr="00C62997" w14:paraId="50DC537F" w14:textId="77777777" w:rsidTr="00562848">
        <w:tc>
          <w:tcPr>
            <w:tcW w:w="9288" w:type="dxa"/>
            <w:gridSpan w:val="2"/>
          </w:tcPr>
          <w:p w14:paraId="11745FD2" w14:textId="77777777" w:rsidR="00EB030D" w:rsidRDefault="00EB030D" w:rsidP="00562848">
            <w:pPr>
              <w:jc w:val="both"/>
              <w:rPr>
                <w:rFonts w:asciiTheme="minorHAnsi" w:hAnsiTheme="minorHAnsi"/>
                <w:sz w:val="22"/>
                <w:szCs w:val="22"/>
              </w:rPr>
            </w:pPr>
            <w:r>
              <w:rPr>
                <w:rFonts w:asciiTheme="minorHAnsi" w:hAnsiTheme="minorHAnsi"/>
                <w:sz w:val="22"/>
                <w:szCs w:val="22"/>
              </w:rPr>
              <w:t>Ozvučení vozidla bude zajištěno:</w:t>
            </w:r>
          </w:p>
          <w:p w14:paraId="388CBCB4" w14:textId="77777777" w:rsidR="00EB030D" w:rsidRDefault="00EB030D" w:rsidP="001658BD">
            <w:pPr>
              <w:pStyle w:val="Odstavecseseznamem"/>
              <w:numPr>
                <w:ilvl w:val="0"/>
                <w:numId w:val="10"/>
              </w:numPr>
              <w:jc w:val="both"/>
              <w:rPr>
                <w:rFonts w:asciiTheme="minorHAnsi" w:hAnsiTheme="minorHAnsi"/>
                <w:sz w:val="22"/>
                <w:szCs w:val="22"/>
              </w:rPr>
            </w:pPr>
            <w:r>
              <w:rPr>
                <w:rFonts w:asciiTheme="minorHAnsi" w:hAnsiTheme="minorHAnsi"/>
                <w:sz w:val="22"/>
                <w:szCs w:val="22"/>
              </w:rPr>
              <w:t>dostatečným počtem vnitřních reproduktorů umístěných ve stropu zajišťující ozvučení interiéru vozidla i během jízdy</w:t>
            </w:r>
          </w:p>
          <w:p w14:paraId="0A300ED3" w14:textId="77777777" w:rsidR="00EB030D" w:rsidRDefault="00EB030D" w:rsidP="001658BD">
            <w:pPr>
              <w:pStyle w:val="Odstavecseseznamem"/>
              <w:numPr>
                <w:ilvl w:val="0"/>
                <w:numId w:val="10"/>
              </w:numPr>
              <w:jc w:val="both"/>
              <w:rPr>
                <w:rFonts w:asciiTheme="minorHAnsi" w:hAnsiTheme="minorHAnsi"/>
                <w:sz w:val="22"/>
                <w:szCs w:val="22"/>
              </w:rPr>
            </w:pPr>
            <w:r>
              <w:rPr>
                <w:rFonts w:asciiTheme="minorHAnsi" w:hAnsiTheme="minorHAnsi"/>
                <w:sz w:val="22"/>
                <w:szCs w:val="22"/>
              </w:rPr>
              <w:t>dvěma vnějšími reproduktory (jeden v prostoru prvních dveří, druhý na zadním článku)</w:t>
            </w:r>
          </w:p>
          <w:p w14:paraId="70B5686D" w14:textId="77777777" w:rsidR="00EB030D" w:rsidRDefault="00EB030D" w:rsidP="001658BD">
            <w:pPr>
              <w:pStyle w:val="Odstavecseseznamem"/>
              <w:numPr>
                <w:ilvl w:val="0"/>
                <w:numId w:val="10"/>
              </w:numPr>
              <w:jc w:val="both"/>
              <w:rPr>
                <w:rFonts w:asciiTheme="minorHAnsi" w:hAnsiTheme="minorHAnsi"/>
                <w:sz w:val="22"/>
                <w:szCs w:val="22"/>
              </w:rPr>
            </w:pPr>
            <w:r>
              <w:rPr>
                <w:rFonts w:asciiTheme="minorHAnsi" w:hAnsiTheme="minorHAnsi"/>
                <w:sz w:val="22"/>
                <w:szCs w:val="22"/>
              </w:rPr>
              <w:t xml:space="preserve">příposlechovým reproduktorem </w:t>
            </w:r>
            <w:r w:rsidRPr="00EB030D">
              <w:rPr>
                <w:rFonts w:asciiTheme="minorHAnsi" w:hAnsiTheme="minorHAnsi"/>
                <w:sz w:val="22"/>
                <w:szCs w:val="22"/>
              </w:rPr>
              <w:t xml:space="preserve"> </w:t>
            </w:r>
            <w:r>
              <w:rPr>
                <w:rFonts w:asciiTheme="minorHAnsi" w:hAnsiTheme="minorHAnsi"/>
                <w:sz w:val="22"/>
                <w:szCs w:val="22"/>
              </w:rPr>
              <w:t>v kabině řidiče</w:t>
            </w:r>
          </w:p>
          <w:p w14:paraId="7A740B24" w14:textId="77777777" w:rsidR="00EB030D" w:rsidRPr="00EB030D" w:rsidRDefault="00EB030D" w:rsidP="00562848">
            <w:pPr>
              <w:jc w:val="both"/>
              <w:rPr>
                <w:rFonts w:asciiTheme="minorHAnsi" w:hAnsiTheme="minorHAnsi"/>
                <w:sz w:val="22"/>
                <w:szCs w:val="22"/>
              </w:rPr>
            </w:pPr>
            <w:r>
              <w:rPr>
                <w:rFonts w:asciiTheme="minorHAnsi" w:hAnsiTheme="minorHAnsi"/>
                <w:sz w:val="22"/>
                <w:szCs w:val="22"/>
              </w:rPr>
              <w:t>všechny reproduktory budou napojeny na akustickou ústřednu informačního systému, konečné umístěná vnějších reproduktorů podléhá schválení Zadavatele.</w:t>
            </w:r>
          </w:p>
        </w:tc>
      </w:tr>
      <w:tr w:rsidR="00EB030D" w14:paraId="2BABAD7B" w14:textId="77777777" w:rsidTr="00562848">
        <w:tc>
          <w:tcPr>
            <w:tcW w:w="1526" w:type="dxa"/>
          </w:tcPr>
          <w:p w14:paraId="2F7C0CE0" w14:textId="77777777" w:rsidR="00EB030D" w:rsidRDefault="00EB030D" w:rsidP="00562848">
            <w:pPr>
              <w:jc w:val="both"/>
              <w:rPr>
                <w:rFonts w:asciiTheme="minorHAnsi" w:hAnsiTheme="minorHAnsi"/>
                <w:sz w:val="22"/>
                <w:szCs w:val="22"/>
              </w:rPr>
            </w:pPr>
            <w:r>
              <w:rPr>
                <w:rFonts w:asciiTheme="minorHAnsi" w:hAnsiTheme="minorHAnsi"/>
                <w:sz w:val="22"/>
                <w:szCs w:val="22"/>
              </w:rPr>
              <w:t>Odpověď</w:t>
            </w:r>
          </w:p>
        </w:tc>
        <w:tc>
          <w:tcPr>
            <w:tcW w:w="7762" w:type="dxa"/>
          </w:tcPr>
          <w:p w14:paraId="4506A9C4" w14:textId="77777777" w:rsidR="00EB030D" w:rsidRDefault="00EB030D" w:rsidP="00562848">
            <w:pPr>
              <w:jc w:val="both"/>
              <w:rPr>
                <w:rFonts w:asciiTheme="minorHAnsi" w:hAnsiTheme="minorHAnsi"/>
                <w:sz w:val="22"/>
                <w:szCs w:val="22"/>
              </w:rPr>
            </w:pPr>
            <w:r>
              <w:rPr>
                <w:rFonts w:asciiTheme="minorHAnsi" w:hAnsiTheme="minorHAnsi"/>
                <w:sz w:val="22"/>
                <w:szCs w:val="22"/>
              </w:rPr>
              <w:t>NE</w:t>
            </w:r>
          </w:p>
        </w:tc>
      </w:tr>
    </w:tbl>
    <w:p w14:paraId="3A5799CE" w14:textId="77777777" w:rsidR="00E562DD" w:rsidRDefault="00E562DD" w:rsidP="00894855">
      <w:pPr>
        <w:rPr>
          <w:rFonts w:ascii="Calibri" w:hAnsi="Calibri"/>
          <w:b/>
          <w:sz w:val="24"/>
        </w:rPr>
      </w:pPr>
    </w:p>
    <w:p w14:paraId="252E6358" w14:textId="77777777" w:rsidR="00DB0EE6" w:rsidRDefault="00DB0EE6" w:rsidP="00894855">
      <w:pPr>
        <w:rPr>
          <w:rFonts w:ascii="Calibri" w:hAnsi="Calibri"/>
          <w:b/>
          <w:sz w:val="24"/>
        </w:rPr>
      </w:pPr>
    </w:p>
    <w:p w14:paraId="1A01CA58" w14:textId="77777777" w:rsidR="00DB0EE6" w:rsidRDefault="00DB0EE6" w:rsidP="00894855">
      <w:pPr>
        <w:rPr>
          <w:rFonts w:ascii="Calibri" w:hAnsi="Calibri"/>
          <w:b/>
          <w:sz w:val="24"/>
        </w:rPr>
      </w:pPr>
    </w:p>
    <w:p w14:paraId="430546F1" w14:textId="77777777" w:rsidR="00DB0EE6" w:rsidRDefault="00DB0EE6" w:rsidP="00894855">
      <w:pPr>
        <w:rPr>
          <w:rFonts w:ascii="Calibri" w:hAnsi="Calibri"/>
          <w:b/>
          <w:sz w:val="24"/>
        </w:rPr>
      </w:pPr>
    </w:p>
    <w:p w14:paraId="7F58B3E0" w14:textId="77777777" w:rsidR="00DB0EE6" w:rsidRDefault="00DB0EE6" w:rsidP="00894855">
      <w:pPr>
        <w:rPr>
          <w:rFonts w:ascii="Calibri" w:hAnsi="Calibri"/>
          <w:b/>
          <w:sz w:val="24"/>
        </w:rPr>
      </w:pPr>
    </w:p>
    <w:p w14:paraId="68EF4810" w14:textId="77777777" w:rsidR="00DB0EE6" w:rsidRDefault="00DB0EE6" w:rsidP="00894855">
      <w:pPr>
        <w:rPr>
          <w:rFonts w:ascii="Calibri" w:hAnsi="Calibri"/>
          <w:b/>
          <w:sz w:val="24"/>
        </w:rPr>
      </w:pPr>
    </w:p>
    <w:p w14:paraId="4DB4576A" w14:textId="77777777" w:rsidR="00CA0F9A" w:rsidRDefault="00B02582" w:rsidP="00CA0F9A">
      <w:pPr>
        <w:jc w:val="center"/>
        <w:rPr>
          <w:rFonts w:ascii="Calibri" w:hAnsi="Calibri"/>
          <w:b/>
          <w:sz w:val="24"/>
        </w:rPr>
      </w:pPr>
      <w:r>
        <w:rPr>
          <w:rFonts w:ascii="Calibri" w:hAnsi="Calibri"/>
          <w:b/>
          <w:sz w:val="24"/>
        </w:rPr>
        <w:lastRenderedPageBreak/>
        <w:t>2.</w:t>
      </w:r>
      <w:r w:rsidR="00ED51D9">
        <w:rPr>
          <w:rFonts w:ascii="Calibri" w:hAnsi="Calibri"/>
          <w:b/>
          <w:sz w:val="24"/>
        </w:rPr>
        <w:t>8</w:t>
      </w:r>
      <w:r>
        <w:rPr>
          <w:rFonts w:ascii="Calibri" w:hAnsi="Calibri"/>
          <w:b/>
          <w:sz w:val="24"/>
        </w:rPr>
        <w:t>.2.</w:t>
      </w:r>
      <w:r w:rsidR="00CA0F9A">
        <w:rPr>
          <w:rFonts w:ascii="Calibri" w:hAnsi="Calibri"/>
          <w:b/>
          <w:sz w:val="24"/>
        </w:rPr>
        <w:t xml:space="preserve"> </w:t>
      </w:r>
      <w:r w:rsidR="00CA0F9A" w:rsidRPr="005F2B51">
        <w:rPr>
          <w:rFonts w:ascii="Calibri" w:hAnsi="Calibri"/>
          <w:b/>
          <w:sz w:val="24"/>
        </w:rPr>
        <w:t>Vnější elektronické informační panely</w:t>
      </w:r>
    </w:p>
    <w:p w14:paraId="1A8A66B6" w14:textId="77777777" w:rsidR="00CA0F9A" w:rsidRDefault="00CA0F9A" w:rsidP="00CA0F9A">
      <w:pPr>
        <w:jc w:val="center"/>
        <w:rPr>
          <w:rFonts w:ascii="Calibri" w:hAnsi="Calibri"/>
          <w:b/>
          <w:sz w:val="24"/>
        </w:rPr>
      </w:pPr>
    </w:p>
    <w:tbl>
      <w:tblPr>
        <w:tblStyle w:val="Mkatabulky"/>
        <w:tblW w:w="0" w:type="auto"/>
        <w:tblLook w:val="04A0" w:firstRow="1" w:lastRow="0" w:firstColumn="1" w:lastColumn="0" w:noHBand="0" w:noVBand="1"/>
      </w:tblPr>
      <w:tblGrid>
        <w:gridCol w:w="1485"/>
        <w:gridCol w:w="7577"/>
      </w:tblGrid>
      <w:tr w:rsidR="00CA0F9A" w14:paraId="3D95B1E8" w14:textId="77777777" w:rsidTr="00CA0F9A">
        <w:tc>
          <w:tcPr>
            <w:tcW w:w="1526" w:type="dxa"/>
          </w:tcPr>
          <w:p w14:paraId="4A93087E" w14:textId="77777777" w:rsidR="00CA0F9A" w:rsidRDefault="00ED51D9" w:rsidP="00CA0F9A">
            <w:pPr>
              <w:jc w:val="both"/>
              <w:rPr>
                <w:rFonts w:asciiTheme="minorHAnsi" w:hAnsiTheme="minorHAnsi"/>
                <w:sz w:val="22"/>
                <w:szCs w:val="22"/>
              </w:rPr>
            </w:pPr>
            <w:r>
              <w:rPr>
                <w:rFonts w:asciiTheme="minorHAnsi" w:hAnsiTheme="minorHAnsi"/>
                <w:sz w:val="22"/>
                <w:szCs w:val="22"/>
              </w:rPr>
              <w:t>2.8</w:t>
            </w:r>
            <w:r w:rsidR="00B02582">
              <w:rPr>
                <w:rFonts w:asciiTheme="minorHAnsi" w:hAnsiTheme="minorHAnsi"/>
                <w:sz w:val="22"/>
                <w:szCs w:val="22"/>
              </w:rPr>
              <w:t>.2.1.</w:t>
            </w:r>
          </w:p>
        </w:tc>
        <w:tc>
          <w:tcPr>
            <w:tcW w:w="8252" w:type="dxa"/>
          </w:tcPr>
          <w:p w14:paraId="05B9A258" w14:textId="77777777" w:rsidR="00CA0F9A" w:rsidRDefault="00CA0F9A" w:rsidP="00CA0F9A">
            <w:pPr>
              <w:jc w:val="both"/>
              <w:rPr>
                <w:rFonts w:asciiTheme="minorHAnsi" w:hAnsiTheme="minorHAnsi"/>
                <w:sz w:val="22"/>
                <w:szCs w:val="22"/>
              </w:rPr>
            </w:pPr>
            <w:r w:rsidRPr="00340AB3">
              <w:rPr>
                <w:rFonts w:asciiTheme="minorHAnsi" w:hAnsiTheme="minorHAnsi"/>
                <w:sz w:val="22"/>
                <w:szCs w:val="22"/>
              </w:rPr>
              <w:t>Elektronické informační panely v provedení:</w:t>
            </w:r>
          </w:p>
        </w:tc>
      </w:tr>
      <w:tr w:rsidR="00CA0F9A" w:rsidRPr="00C62997" w14:paraId="449A42E4" w14:textId="77777777" w:rsidTr="00CA0F9A">
        <w:tc>
          <w:tcPr>
            <w:tcW w:w="9778" w:type="dxa"/>
            <w:gridSpan w:val="2"/>
          </w:tcPr>
          <w:p w14:paraId="32D6E401" w14:textId="1F7899E4" w:rsidR="00CA0F9A" w:rsidRPr="00340AB3" w:rsidRDefault="00CA0F9A" w:rsidP="00CA0F9A">
            <w:pPr>
              <w:jc w:val="both"/>
              <w:rPr>
                <w:rFonts w:ascii="Calibri" w:hAnsi="Calibri"/>
                <w:color w:val="000000"/>
                <w:sz w:val="22"/>
                <w:szCs w:val="22"/>
              </w:rPr>
            </w:pPr>
            <w:r w:rsidRPr="00340AB3">
              <w:rPr>
                <w:rFonts w:ascii="Calibri" w:hAnsi="Calibri"/>
                <w:color w:val="000000"/>
                <w:sz w:val="22"/>
                <w:szCs w:val="22"/>
              </w:rPr>
              <w:t>a) Čelní panel</w:t>
            </w:r>
            <w:r w:rsidR="00B11607">
              <w:rPr>
                <w:rFonts w:ascii="Calibri" w:hAnsi="Calibri"/>
                <w:color w:val="000000"/>
                <w:sz w:val="22"/>
                <w:szCs w:val="22"/>
              </w:rPr>
              <w:t xml:space="preserve"> </w:t>
            </w:r>
            <w:r w:rsidR="00B11607" w:rsidRPr="00A133DA">
              <w:rPr>
                <w:rFonts w:ascii="Calibri" w:hAnsi="Calibri"/>
                <w:color w:val="000000"/>
                <w:sz w:val="22"/>
                <w:szCs w:val="22"/>
              </w:rPr>
              <w:t>umístěný v horní části čelního skla nebo nad ním</w:t>
            </w:r>
            <w:r w:rsidRPr="00A133DA">
              <w:rPr>
                <w:rFonts w:ascii="Calibri" w:hAnsi="Calibri"/>
                <w:color w:val="000000"/>
                <w:sz w:val="22"/>
                <w:szCs w:val="22"/>
              </w:rPr>
              <w:t>:</w:t>
            </w:r>
          </w:p>
          <w:p w14:paraId="78F5C237" w14:textId="77777777" w:rsidR="00CA0F9A" w:rsidRDefault="00CA0F9A" w:rsidP="00CA0F9A">
            <w:pPr>
              <w:pStyle w:val="Odstavecseseznamem"/>
              <w:jc w:val="both"/>
              <w:rPr>
                <w:rFonts w:ascii="Calibri" w:hAnsi="Calibri"/>
                <w:color w:val="000000"/>
                <w:sz w:val="22"/>
                <w:szCs w:val="22"/>
              </w:rPr>
            </w:pPr>
            <w:r w:rsidRPr="00340AB3">
              <w:rPr>
                <w:rFonts w:ascii="Calibri" w:hAnsi="Calibri"/>
                <w:color w:val="000000"/>
                <w:sz w:val="22"/>
                <w:szCs w:val="22"/>
              </w:rPr>
              <w:t xml:space="preserve">možnost </w:t>
            </w:r>
            <w:r>
              <w:rPr>
                <w:rFonts w:ascii="Calibri" w:hAnsi="Calibri"/>
                <w:color w:val="000000"/>
                <w:sz w:val="22"/>
                <w:szCs w:val="22"/>
              </w:rPr>
              <w:t xml:space="preserve">zřetelného zobrazení minimálně </w:t>
            </w:r>
            <w:r w:rsidRPr="00340AB3">
              <w:rPr>
                <w:rFonts w:ascii="Calibri" w:hAnsi="Calibri"/>
                <w:color w:val="000000"/>
                <w:sz w:val="22"/>
                <w:szCs w:val="22"/>
              </w:rPr>
              <w:t>15 znaků jednořádkov</w:t>
            </w:r>
            <w:r>
              <w:rPr>
                <w:rFonts w:ascii="Calibri" w:hAnsi="Calibri"/>
                <w:color w:val="000000"/>
                <w:sz w:val="22"/>
                <w:szCs w:val="22"/>
              </w:rPr>
              <w:t xml:space="preserve">ého textu o výšce </w:t>
            </w:r>
            <w:r>
              <w:rPr>
                <w:rFonts w:ascii="Calibri" w:hAnsi="Calibri"/>
                <w:color w:val="000000"/>
                <w:sz w:val="22"/>
                <w:szCs w:val="22"/>
              </w:rPr>
              <w:br/>
              <w:t xml:space="preserve">150 až 170 mm </w:t>
            </w:r>
            <w:r w:rsidRPr="00340AB3">
              <w:rPr>
                <w:rFonts w:ascii="Calibri" w:hAnsi="Calibri"/>
                <w:color w:val="000000"/>
                <w:sz w:val="22"/>
                <w:szCs w:val="22"/>
              </w:rPr>
              <w:t>a šířce 80 až 90 mm</w:t>
            </w:r>
          </w:p>
          <w:p w14:paraId="0728BF9B" w14:textId="77777777" w:rsidR="00CA0F9A" w:rsidRDefault="00CA0F9A" w:rsidP="001658BD">
            <w:pPr>
              <w:pStyle w:val="Odstavecseseznamem"/>
              <w:numPr>
                <w:ilvl w:val="0"/>
                <w:numId w:val="2"/>
              </w:numPr>
              <w:jc w:val="both"/>
              <w:rPr>
                <w:rFonts w:ascii="Calibri" w:hAnsi="Calibri"/>
                <w:color w:val="000000"/>
                <w:sz w:val="22"/>
                <w:szCs w:val="22"/>
              </w:rPr>
            </w:pPr>
            <w:r w:rsidRPr="00340AB3">
              <w:rPr>
                <w:rFonts w:ascii="Calibri" w:hAnsi="Calibri"/>
                <w:color w:val="000000"/>
                <w:sz w:val="22"/>
                <w:szCs w:val="22"/>
              </w:rPr>
              <w:t>možnost zřetelného zobrazení minimálně 25 znaků dvouřádk</w:t>
            </w:r>
            <w:r>
              <w:rPr>
                <w:rFonts w:ascii="Calibri" w:hAnsi="Calibri"/>
                <w:color w:val="000000"/>
                <w:sz w:val="22"/>
                <w:szCs w:val="22"/>
              </w:rPr>
              <w:t xml:space="preserve">ového textu o výšce </w:t>
            </w:r>
            <w:r>
              <w:rPr>
                <w:rFonts w:ascii="Calibri" w:hAnsi="Calibri"/>
                <w:color w:val="000000"/>
                <w:sz w:val="22"/>
                <w:szCs w:val="22"/>
              </w:rPr>
              <w:br/>
              <w:t xml:space="preserve">70 až 80 mm </w:t>
            </w:r>
            <w:r w:rsidRPr="00340AB3">
              <w:rPr>
                <w:rFonts w:ascii="Calibri" w:hAnsi="Calibri"/>
                <w:color w:val="000000"/>
                <w:sz w:val="22"/>
                <w:szCs w:val="22"/>
              </w:rPr>
              <w:t>a šířce 40 až</w:t>
            </w:r>
            <w:r>
              <w:rPr>
                <w:rFonts w:ascii="Calibri" w:hAnsi="Calibri"/>
                <w:color w:val="000000"/>
                <w:sz w:val="22"/>
                <w:szCs w:val="22"/>
              </w:rPr>
              <w:t xml:space="preserve"> </w:t>
            </w:r>
            <w:r w:rsidRPr="00340AB3">
              <w:rPr>
                <w:rFonts w:ascii="Calibri" w:hAnsi="Calibri"/>
                <w:color w:val="000000"/>
                <w:sz w:val="22"/>
                <w:szCs w:val="22"/>
              </w:rPr>
              <w:t>60 mm v každém řádku</w:t>
            </w:r>
          </w:p>
          <w:p w14:paraId="414B4818" w14:textId="77777777" w:rsidR="00CA0F9A" w:rsidRPr="00814926" w:rsidRDefault="00CA0F9A" w:rsidP="001658BD">
            <w:pPr>
              <w:pStyle w:val="Odstavecseseznamem"/>
              <w:numPr>
                <w:ilvl w:val="0"/>
                <w:numId w:val="2"/>
              </w:numPr>
              <w:jc w:val="both"/>
              <w:rPr>
                <w:rFonts w:ascii="Calibri" w:hAnsi="Calibri"/>
                <w:color w:val="000000"/>
                <w:sz w:val="22"/>
                <w:szCs w:val="22"/>
              </w:rPr>
            </w:pPr>
            <w:r w:rsidRPr="00814926">
              <w:rPr>
                <w:rFonts w:ascii="Calibri" w:hAnsi="Calibri"/>
                <w:color w:val="000000"/>
                <w:sz w:val="22"/>
                <w:szCs w:val="22"/>
              </w:rPr>
              <w:t xml:space="preserve">inverzní zobrazení jedno až trojmístného čísla </w:t>
            </w:r>
            <w:r>
              <w:rPr>
                <w:rFonts w:ascii="Calibri" w:hAnsi="Calibri"/>
                <w:color w:val="000000"/>
                <w:sz w:val="22"/>
                <w:szCs w:val="22"/>
              </w:rPr>
              <w:t xml:space="preserve">linky, </w:t>
            </w:r>
            <w:r w:rsidRPr="00814926">
              <w:rPr>
                <w:rFonts w:ascii="Calibri" w:hAnsi="Calibri"/>
                <w:color w:val="000000"/>
                <w:sz w:val="22"/>
                <w:szCs w:val="22"/>
              </w:rPr>
              <w:t>konečné zastávky a městské části či obce a předdefinovaných znaků nebo textů</w:t>
            </w:r>
          </w:p>
          <w:p w14:paraId="00198FB3" w14:textId="4F4B6381" w:rsidR="00CA0F9A" w:rsidRPr="00340AB3" w:rsidRDefault="00CA0F9A" w:rsidP="00CA0F9A">
            <w:pPr>
              <w:jc w:val="both"/>
              <w:rPr>
                <w:rFonts w:ascii="Calibri" w:hAnsi="Calibri"/>
                <w:color w:val="000000"/>
                <w:sz w:val="22"/>
                <w:szCs w:val="22"/>
              </w:rPr>
            </w:pPr>
            <w:r w:rsidRPr="00340AB3">
              <w:rPr>
                <w:rFonts w:ascii="Calibri" w:hAnsi="Calibri"/>
                <w:color w:val="000000"/>
                <w:sz w:val="22"/>
                <w:szCs w:val="22"/>
              </w:rPr>
              <w:t xml:space="preserve">b) Boční panel </w:t>
            </w:r>
            <w:r w:rsidR="00E565C2">
              <w:rPr>
                <w:rFonts w:ascii="Calibri" w:hAnsi="Calibri"/>
                <w:color w:val="000000"/>
                <w:sz w:val="22"/>
                <w:szCs w:val="22"/>
              </w:rPr>
              <w:t>(celkem dva panely)</w:t>
            </w:r>
            <w:r w:rsidR="00B11607">
              <w:rPr>
                <w:rFonts w:ascii="Calibri" w:hAnsi="Calibri"/>
                <w:color w:val="000000"/>
                <w:sz w:val="22"/>
                <w:szCs w:val="22"/>
              </w:rPr>
              <w:t xml:space="preserve"> </w:t>
            </w:r>
            <w:r w:rsidR="00B11607" w:rsidRPr="00A133DA">
              <w:rPr>
                <w:rFonts w:ascii="Calibri" w:hAnsi="Calibri"/>
                <w:color w:val="000000"/>
                <w:sz w:val="22"/>
                <w:szCs w:val="22"/>
              </w:rPr>
              <w:t>umístěné v horní části oken na straně dveří</w:t>
            </w:r>
            <w:r w:rsidRPr="00A133DA">
              <w:rPr>
                <w:rFonts w:ascii="Calibri" w:hAnsi="Calibri"/>
                <w:color w:val="000000"/>
                <w:sz w:val="22"/>
                <w:szCs w:val="22"/>
              </w:rPr>
              <w:t xml:space="preserve"> :</w:t>
            </w:r>
          </w:p>
          <w:p w14:paraId="6FAA645F" w14:textId="77777777" w:rsidR="00CA0F9A" w:rsidRPr="00340AB3" w:rsidRDefault="00CA0F9A" w:rsidP="001658BD">
            <w:pPr>
              <w:pStyle w:val="Odstavecseseznamem"/>
              <w:numPr>
                <w:ilvl w:val="0"/>
                <w:numId w:val="2"/>
              </w:numPr>
              <w:jc w:val="both"/>
              <w:rPr>
                <w:rFonts w:ascii="Calibri" w:hAnsi="Calibri"/>
                <w:color w:val="000000"/>
                <w:sz w:val="22"/>
                <w:szCs w:val="22"/>
              </w:rPr>
            </w:pPr>
            <w:r w:rsidRPr="00340AB3">
              <w:rPr>
                <w:rFonts w:ascii="Calibri" w:hAnsi="Calibri"/>
                <w:color w:val="000000"/>
                <w:sz w:val="22"/>
                <w:szCs w:val="22"/>
              </w:rPr>
              <w:t>možnost zřetelného zobrazení minimálně 12 znaků jednořádkov</w:t>
            </w:r>
            <w:r>
              <w:rPr>
                <w:rFonts w:ascii="Calibri" w:hAnsi="Calibri"/>
                <w:color w:val="000000"/>
                <w:sz w:val="22"/>
                <w:szCs w:val="22"/>
              </w:rPr>
              <w:t xml:space="preserve">ého textu o výšce </w:t>
            </w:r>
            <w:r>
              <w:rPr>
                <w:rFonts w:ascii="Calibri" w:hAnsi="Calibri"/>
                <w:color w:val="000000"/>
                <w:sz w:val="22"/>
                <w:szCs w:val="22"/>
              </w:rPr>
              <w:br/>
              <w:t xml:space="preserve">150 až 170 mm </w:t>
            </w:r>
            <w:r w:rsidRPr="00340AB3">
              <w:rPr>
                <w:rFonts w:ascii="Calibri" w:hAnsi="Calibri"/>
                <w:color w:val="000000"/>
                <w:sz w:val="22"/>
                <w:szCs w:val="22"/>
              </w:rPr>
              <w:t>a šířce 80</w:t>
            </w:r>
            <w:r>
              <w:rPr>
                <w:rFonts w:ascii="Calibri" w:hAnsi="Calibri"/>
                <w:color w:val="000000"/>
                <w:sz w:val="22"/>
                <w:szCs w:val="22"/>
              </w:rPr>
              <w:t xml:space="preserve"> </w:t>
            </w:r>
            <w:r w:rsidRPr="00340AB3">
              <w:rPr>
                <w:rFonts w:ascii="Calibri" w:hAnsi="Calibri"/>
                <w:color w:val="000000"/>
                <w:sz w:val="22"/>
                <w:szCs w:val="22"/>
              </w:rPr>
              <w:t>až 90 mm</w:t>
            </w:r>
          </w:p>
          <w:p w14:paraId="76D98001" w14:textId="77777777" w:rsidR="00CA0F9A" w:rsidRPr="00340AB3" w:rsidRDefault="00CA0F9A"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možnost zřetelného zobrazení minimálně 20 znaků dvouřádkového </w:t>
            </w:r>
            <w:r w:rsidRPr="00340AB3">
              <w:rPr>
                <w:rFonts w:ascii="Calibri" w:hAnsi="Calibri"/>
                <w:color w:val="000000"/>
                <w:sz w:val="22"/>
                <w:szCs w:val="22"/>
              </w:rPr>
              <w:t>textu o vý</w:t>
            </w:r>
            <w:r>
              <w:rPr>
                <w:rFonts w:ascii="Calibri" w:hAnsi="Calibri"/>
                <w:color w:val="000000"/>
                <w:sz w:val="22"/>
                <w:szCs w:val="22"/>
              </w:rPr>
              <w:t xml:space="preserve">šce </w:t>
            </w:r>
            <w:r>
              <w:rPr>
                <w:rFonts w:ascii="Calibri" w:hAnsi="Calibri"/>
                <w:color w:val="000000"/>
                <w:sz w:val="22"/>
                <w:szCs w:val="22"/>
              </w:rPr>
              <w:br/>
              <w:t xml:space="preserve">70 až 80 mm </w:t>
            </w:r>
            <w:r w:rsidRPr="00340AB3">
              <w:rPr>
                <w:rFonts w:ascii="Calibri" w:hAnsi="Calibri"/>
                <w:color w:val="000000"/>
                <w:sz w:val="22"/>
                <w:szCs w:val="22"/>
              </w:rPr>
              <w:t>a šířce 40</w:t>
            </w:r>
            <w:r>
              <w:rPr>
                <w:rFonts w:ascii="Calibri" w:hAnsi="Calibri"/>
                <w:color w:val="000000"/>
                <w:sz w:val="22"/>
                <w:szCs w:val="22"/>
              </w:rPr>
              <w:t xml:space="preserve"> </w:t>
            </w:r>
            <w:r w:rsidRPr="00340AB3">
              <w:rPr>
                <w:rFonts w:ascii="Calibri" w:hAnsi="Calibri"/>
                <w:color w:val="000000"/>
                <w:sz w:val="22"/>
                <w:szCs w:val="22"/>
              </w:rPr>
              <w:t>až 60 mm v každém řádku</w:t>
            </w:r>
          </w:p>
          <w:p w14:paraId="111098C8" w14:textId="77777777" w:rsidR="00CA0F9A" w:rsidRPr="00340AB3" w:rsidRDefault="00CA0F9A"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inverzní zobrazení jedno až trojmístného čísla linky, inverzní zobrazení konečné zastávky, </w:t>
            </w:r>
            <w:r w:rsidRPr="00340AB3">
              <w:rPr>
                <w:rFonts w:ascii="Calibri" w:hAnsi="Calibri"/>
                <w:color w:val="000000"/>
                <w:sz w:val="22"/>
                <w:szCs w:val="22"/>
              </w:rPr>
              <w:t>inverzní</w:t>
            </w:r>
          </w:p>
          <w:p w14:paraId="44C1F238" w14:textId="77777777" w:rsidR="00CA0F9A" w:rsidRDefault="00CA0F9A"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periodické zobrazení </w:t>
            </w:r>
            <w:r w:rsidRPr="00340AB3">
              <w:rPr>
                <w:rFonts w:ascii="Calibri" w:hAnsi="Calibri"/>
                <w:color w:val="000000"/>
                <w:sz w:val="22"/>
                <w:szCs w:val="22"/>
              </w:rPr>
              <w:t>vybraných nácestných zastávek a inverzní zobrazení předdefinovaných znaků nebo textů</w:t>
            </w:r>
          </w:p>
          <w:p w14:paraId="0E6BB8DE" w14:textId="228C0B4E" w:rsidR="00063FCB" w:rsidRDefault="00063FCB"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boční panely mohou být vzhledem k čitelnosti poskytovaných informací při otevřených dveřích v </w:t>
            </w:r>
            <w:r w:rsidRPr="00A133DA">
              <w:rPr>
                <w:rFonts w:ascii="Calibri" w:hAnsi="Calibri"/>
                <w:color w:val="000000"/>
                <w:sz w:val="22"/>
                <w:szCs w:val="22"/>
              </w:rPr>
              <w:t>dělen</w:t>
            </w:r>
            <w:r w:rsidR="00B11607" w:rsidRPr="00A133DA">
              <w:rPr>
                <w:rFonts w:ascii="Calibri" w:hAnsi="Calibri"/>
                <w:color w:val="000000"/>
                <w:sz w:val="22"/>
                <w:szCs w:val="22"/>
              </w:rPr>
              <w:t>é</w:t>
            </w:r>
            <w:r w:rsidRPr="00A133DA">
              <w:rPr>
                <w:rFonts w:ascii="Calibri" w:hAnsi="Calibri"/>
                <w:color w:val="000000"/>
                <w:sz w:val="22"/>
                <w:szCs w:val="22"/>
              </w:rPr>
              <w:t>m</w:t>
            </w:r>
            <w:r>
              <w:rPr>
                <w:rFonts w:ascii="Calibri" w:hAnsi="Calibri"/>
                <w:color w:val="000000"/>
                <w:sz w:val="22"/>
                <w:szCs w:val="22"/>
              </w:rPr>
              <w:t xml:space="preserve"> provedení</w:t>
            </w:r>
          </w:p>
          <w:p w14:paraId="0ECF68FF" w14:textId="72C73027" w:rsidR="00063FCB" w:rsidRDefault="00063FCB" w:rsidP="00063FCB">
            <w:pPr>
              <w:jc w:val="both"/>
              <w:rPr>
                <w:rFonts w:ascii="Calibri" w:hAnsi="Calibri"/>
                <w:color w:val="000000"/>
                <w:sz w:val="22"/>
                <w:szCs w:val="22"/>
              </w:rPr>
            </w:pPr>
            <w:r>
              <w:rPr>
                <w:rFonts w:ascii="Calibri" w:hAnsi="Calibri"/>
                <w:color w:val="000000"/>
                <w:sz w:val="22"/>
                <w:szCs w:val="22"/>
              </w:rPr>
              <w:t xml:space="preserve">c) Boční levý </w:t>
            </w:r>
            <w:r w:rsidRPr="00A133DA">
              <w:rPr>
                <w:rFonts w:ascii="Calibri" w:hAnsi="Calibri"/>
                <w:color w:val="000000"/>
                <w:sz w:val="22"/>
                <w:szCs w:val="22"/>
              </w:rPr>
              <w:t>panel</w:t>
            </w:r>
            <w:r w:rsidR="00B11607" w:rsidRPr="00A133DA">
              <w:rPr>
                <w:rFonts w:ascii="Calibri" w:hAnsi="Calibri"/>
                <w:color w:val="000000"/>
                <w:sz w:val="22"/>
                <w:szCs w:val="22"/>
              </w:rPr>
              <w:t xml:space="preserve"> umístěný v horní části okna za kabinou řidiče</w:t>
            </w:r>
          </w:p>
          <w:p w14:paraId="0B352850" w14:textId="77777777" w:rsidR="00063FCB" w:rsidRPr="00814926" w:rsidRDefault="00063FCB"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možnost zřetelného zobrazení minimálně 3 </w:t>
            </w:r>
            <w:r w:rsidRPr="00340AB3">
              <w:rPr>
                <w:rFonts w:ascii="Calibri" w:hAnsi="Calibri"/>
                <w:color w:val="000000"/>
                <w:sz w:val="22"/>
                <w:szCs w:val="22"/>
              </w:rPr>
              <w:t xml:space="preserve">znaků jednořádkového textu o výšce </w:t>
            </w:r>
            <w:r>
              <w:rPr>
                <w:rFonts w:ascii="Calibri" w:hAnsi="Calibri"/>
                <w:color w:val="000000"/>
                <w:sz w:val="22"/>
                <w:szCs w:val="22"/>
              </w:rPr>
              <w:br/>
            </w:r>
            <w:r w:rsidRPr="00340AB3">
              <w:rPr>
                <w:rFonts w:ascii="Calibri" w:hAnsi="Calibri"/>
                <w:color w:val="000000"/>
                <w:sz w:val="22"/>
                <w:szCs w:val="22"/>
              </w:rPr>
              <w:t>150 až 170 mm a šířce</w:t>
            </w:r>
            <w:r>
              <w:rPr>
                <w:rFonts w:ascii="Calibri" w:hAnsi="Calibri"/>
                <w:color w:val="000000"/>
                <w:sz w:val="22"/>
                <w:szCs w:val="22"/>
              </w:rPr>
              <w:t xml:space="preserve"> </w:t>
            </w:r>
            <w:r w:rsidRPr="00814926">
              <w:rPr>
                <w:rFonts w:ascii="Calibri" w:hAnsi="Calibri"/>
                <w:color w:val="000000"/>
                <w:sz w:val="22"/>
                <w:szCs w:val="22"/>
              </w:rPr>
              <w:t>80 až 90 mm</w:t>
            </w:r>
          </w:p>
          <w:p w14:paraId="1158444E" w14:textId="77777777" w:rsidR="00063FCB" w:rsidRPr="00814926" w:rsidRDefault="00063FCB"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možnost zřetelného zobrazení minimálně 5 znaků dvouřádkového textu </w:t>
            </w:r>
            <w:r w:rsidRPr="00340AB3">
              <w:rPr>
                <w:rFonts w:ascii="Calibri" w:hAnsi="Calibri"/>
                <w:color w:val="000000"/>
                <w:sz w:val="22"/>
                <w:szCs w:val="22"/>
              </w:rPr>
              <w:t xml:space="preserve">o výšce </w:t>
            </w:r>
            <w:r>
              <w:rPr>
                <w:rFonts w:ascii="Calibri" w:hAnsi="Calibri"/>
                <w:color w:val="000000"/>
                <w:sz w:val="22"/>
                <w:szCs w:val="22"/>
              </w:rPr>
              <w:br/>
            </w:r>
            <w:r w:rsidRPr="00340AB3">
              <w:rPr>
                <w:rFonts w:ascii="Calibri" w:hAnsi="Calibri"/>
                <w:color w:val="000000"/>
                <w:sz w:val="22"/>
                <w:szCs w:val="22"/>
              </w:rPr>
              <w:t>70 až 80 mm a šířce 40</w:t>
            </w:r>
            <w:r>
              <w:rPr>
                <w:rFonts w:ascii="Calibri" w:hAnsi="Calibri"/>
                <w:color w:val="000000"/>
                <w:sz w:val="22"/>
                <w:szCs w:val="22"/>
              </w:rPr>
              <w:t xml:space="preserve"> až 60 mm v každém </w:t>
            </w:r>
            <w:r w:rsidRPr="00814926">
              <w:rPr>
                <w:rFonts w:ascii="Calibri" w:hAnsi="Calibri"/>
                <w:color w:val="000000"/>
                <w:sz w:val="22"/>
                <w:szCs w:val="22"/>
              </w:rPr>
              <w:t>řádku</w:t>
            </w:r>
          </w:p>
          <w:p w14:paraId="24768A5B" w14:textId="02412381" w:rsidR="00063FCB" w:rsidRPr="00340AB3" w:rsidRDefault="00063FCB" w:rsidP="00F10314">
            <w:pPr>
              <w:jc w:val="both"/>
              <w:rPr>
                <w:rFonts w:ascii="Calibri" w:hAnsi="Calibri"/>
                <w:color w:val="000000"/>
                <w:sz w:val="22"/>
                <w:szCs w:val="22"/>
              </w:rPr>
            </w:pPr>
            <w:r w:rsidRPr="00340AB3">
              <w:rPr>
                <w:rFonts w:ascii="Calibri" w:hAnsi="Calibri"/>
                <w:color w:val="000000"/>
                <w:sz w:val="22"/>
                <w:szCs w:val="22"/>
              </w:rPr>
              <w:t>inverzní zobrazení čísla linky a předdefinovaného znaku, čísla nebo textu</w:t>
            </w:r>
          </w:p>
          <w:p w14:paraId="5F7625B5" w14:textId="77777777" w:rsidR="00CA0F9A" w:rsidRPr="00340AB3" w:rsidRDefault="00CA0F9A" w:rsidP="00CA0F9A">
            <w:pPr>
              <w:jc w:val="both"/>
              <w:rPr>
                <w:rFonts w:ascii="Calibri" w:hAnsi="Calibri"/>
                <w:color w:val="000000"/>
                <w:sz w:val="22"/>
                <w:szCs w:val="22"/>
              </w:rPr>
            </w:pPr>
            <w:r w:rsidRPr="00340AB3">
              <w:rPr>
                <w:rFonts w:ascii="Calibri" w:hAnsi="Calibri"/>
                <w:color w:val="000000"/>
                <w:sz w:val="22"/>
                <w:szCs w:val="22"/>
              </w:rPr>
              <w:t xml:space="preserve">c) Zadní panel </w:t>
            </w:r>
          </w:p>
          <w:p w14:paraId="52918903" w14:textId="77777777" w:rsidR="00CA0F9A" w:rsidRPr="00814926" w:rsidRDefault="00CA0F9A"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možnost zřetelného zobrazení minimálně 3 </w:t>
            </w:r>
            <w:r w:rsidRPr="00340AB3">
              <w:rPr>
                <w:rFonts w:ascii="Calibri" w:hAnsi="Calibri"/>
                <w:color w:val="000000"/>
                <w:sz w:val="22"/>
                <w:szCs w:val="22"/>
              </w:rPr>
              <w:t xml:space="preserve">znaků jednořádkového textu o výšce </w:t>
            </w:r>
            <w:r>
              <w:rPr>
                <w:rFonts w:ascii="Calibri" w:hAnsi="Calibri"/>
                <w:color w:val="000000"/>
                <w:sz w:val="22"/>
                <w:szCs w:val="22"/>
              </w:rPr>
              <w:br/>
            </w:r>
            <w:r w:rsidRPr="00340AB3">
              <w:rPr>
                <w:rFonts w:ascii="Calibri" w:hAnsi="Calibri"/>
                <w:color w:val="000000"/>
                <w:sz w:val="22"/>
                <w:szCs w:val="22"/>
              </w:rPr>
              <w:t>150 až 170 mm a šířce</w:t>
            </w:r>
            <w:r>
              <w:rPr>
                <w:rFonts w:ascii="Calibri" w:hAnsi="Calibri"/>
                <w:color w:val="000000"/>
                <w:sz w:val="22"/>
                <w:szCs w:val="22"/>
              </w:rPr>
              <w:t xml:space="preserve"> </w:t>
            </w:r>
            <w:r w:rsidRPr="00814926">
              <w:rPr>
                <w:rFonts w:ascii="Calibri" w:hAnsi="Calibri"/>
                <w:color w:val="000000"/>
                <w:sz w:val="22"/>
                <w:szCs w:val="22"/>
              </w:rPr>
              <w:t>80 až 90 mm</w:t>
            </w:r>
          </w:p>
          <w:p w14:paraId="34422663" w14:textId="77777777" w:rsidR="00CA0F9A" w:rsidRPr="00814926" w:rsidRDefault="00CA0F9A" w:rsidP="001658BD">
            <w:pPr>
              <w:pStyle w:val="Odstavecseseznamem"/>
              <w:numPr>
                <w:ilvl w:val="0"/>
                <w:numId w:val="2"/>
              </w:numPr>
              <w:jc w:val="both"/>
              <w:rPr>
                <w:rFonts w:ascii="Calibri" w:hAnsi="Calibri"/>
                <w:color w:val="000000"/>
                <w:sz w:val="22"/>
                <w:szCs w:val="22"/>
              </w:rPr>
            </w:pPr>
            <w:r>
              <w:rPr>
                <w:rFonts w:ascii="Calibri" w:hAnsi="Calibri"/>
                <w:color w:val="000000"/>
                <w:sz w:val="22"/>
                <w:szCs w:val="22"/>
              </w:rPr>
              <w:t xml:space="preserve">možnost zřetelného zobrazení minimálně 5 znaků dvouřádkového textu </w:t>
            </w:r>
            <w:r w:rsidRPr="00340AB3">
              <w:rPr>
                <w:rFonts w:ascii="Calibri" w:hAnsi="Calibri"/>
                <w:color w:val="000000"/>
                <w:sz w:val="22"/>
                <w:szCs w:val="22"/>
              </w:rPr>
              <w:t xml:space="preserve">o výšce </w:t>
            </w:r>
            <w:r>
              <w:rPr>
                <w:rFonts w:ascii="Calibri" w:hAnsi="Calibri"/>
                <w:color w:val="000000"/>
                <w:sz w:val="22"/>
                <w:szCs w:val="22"/>
              </w:rPr>
              <w:br/>
            </w:r>
            <w:r w:rsidRPr="00340AB3">
              <w:rPr>
                <w:rFonts w:ascii="Calibri" w:hAnsi="Calibri"/>
                <w:color w:val="000000"/>
                <w:sz w:val="22"/>
                <w:szCs w:val="22"/>
              </w:rPr>
              <w:t>70 až 80 mm a šířce 40</w:t>
            </w:r>
            <w:r>
              <w:rPr>
                <w:rFonts w:ascii="Calibri" w:hAnsi="Calibri"/>
                <w:color w:val="000000"/>
                <w:sz w:val="22"/>
                <w:szCs w:val="22"/>
              </w:rPr>
              <w:t xml:space="preserve"> až 60 mm v každém </w:t>
            </w:r>
            <w:r w:rsidRPr="00814926">
              <w:rPr>
                <w:rFonts w:ascii="Calibri" w:hAnsi="Calibri"/>
                <w:color w:val="000000"/>
                <w:sz w:val="22"/>
                <w:szCs w:val="22"/>
              </w:rPr>
              <w:t>řádku</w:t>
            </w:r>
          </w:p>
          <w:p w14:paraId="68C765D3" w14:textId="77777777" w:rsidR="00CA0F9A" w:rsidRPr="00C62997" w:rsidRDefault="00CA0F9A" w:rsidP="001658BD">
            <w:pPr>
              <w:pStyle w:val="Odstavecseseznamem"/>
              <w:numPr>
                <w:ilvl w:val="0"/>
                <w:numId w:val="2"/>
              </w:numPr>
              <w:jc w:val="both"/>
              <w:rPr>
                <w:rFonts w:ascii="Calibri" w:hAnsi="Calibri"/>
                <w:color w:val="000000"/>
                <w:sz w:val="22"/>
                <w:szCs w:val="22"/>
              </w:rPr>
            </w:pPr>
            <w:r w:rsidRPr="00340AB3">
              <w:rPr>
                <w:rFonts w:ascii="Calibri" w:hAnsi="Calibri"/>
                <w:color w:val="000000"/>
                <w:sz w:val="22"/>
                <w:szCs w:val="22"/>
              </w:rPr>
              <w:t>inverzní zobrazení čísla linky a předdefinovaného znaku, čísla nebo textu</w:t>
            </w:r>
          </w:p>
        </w:tc>
      </w:tr>
      <w:tr w:rsidR="00CA0F9A" w14:paraId="1682AFCD" w14:textId="77777777" w:rsidTr="00CA0F9A">
        <w:tc>
          <w:tcPr>
            <w:tcW w:w="1526" w:type="dxa"/>
          </w:tcPr>
          <w:p w14:paraId="6D050C9A"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8252" w:type="dxa"/>
          </w:tcPr>
          <w:p w14:paraId="75C15FBC"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2E9F12BB"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CA0F9A" w14:paraId="6371C3E0" w14:textId="77777777" w:rsidTr="00CA0F9A">
        <w:tc>
          <w:tcPr>
            <w:tcW w:w="1495" w:type="dxa"/>
          </w:tcPr>
          <w:p w14:paraId="279E5FCF" w14:textId="77777777" w:rsidR="00CA0F9A" w:rsidRDefault="00ED51D9" w:rsidP="00CA0F9A">
            <w:pPr>
              <w:jc w:val="both"/>
              <w:rPr>
                <w:rFonts w:asciiTheme="minorHAnsi" w:hAnsiTheme="minorHAnsi"/>
                <w:sz w:val="22"/>
                <w:szCs w:val="22"/>
              </w:rPr>
            </w:pPr>
            <w:r>
              <w:rPr>
                <w:rFonts w:asciiTheme="minorHAnsi" w:hAnsiTheme="minorHAnsi"/>
                <w:sz w:val="22"/>
                <w:szCs w:val="22"/>
              </w:rPr>
              <w:t>2.8</w:t>
            </w:r>
            <w:r w:rsidR="00B02582">
              <w:rPr>
                <w:rFonts w:asciiTheme="minorHAnsi" w:hAnsiTheme="minorHAnsi"/>
                <w:sz w:val="22"/>
                <w:szCs w:val="22"/>
              </w:rPr>
              <w:t>.2.2.</w:t>
            </w:r>
          </w:p>
        </w:tc>
        <w:tc>
          <w:tcPr>
            <w:tcW w:w="7793" w:type="dxa"/>
          </w:tcPr>
          <w:p w14:paraId="01CE53CE" w14:textId="77777777" w:rsidR="00CA0F9A" w:rsidRDefault="00CA0F9A" w:rsidP="00CA0F9A">
            <w:pPr>
              <w:jc w:val="both"/>
              <w:rPr>
                <w:rFonts w:asciiTheme="minorHAnsi" w:hAnsiTheme="minorHAnsi"/>
                <w:sz w:val="22"/>
                <w:szCs w:val="22"/>
              </w:rPr>
            </w:pPr>
            <w:r w:rsidRPr="00251C59">
              <w:rPr>
                <w:rFonts w:ascii="Calibri" w:hAnsi="Calibri"/>
                <w:color w:val="000000"/>
                <w:sz w:val="22"/>
                <w:szCs w:val="22"/>
              </w:rPr>
              <w:t>Technologické provedení</w:t>
            </w:r>
          </w:p>
        </w:tc>
      </w:tr>
      <w:tr w:rsidR="00CA0F9A" w:rsidRPr="00C62997" w14:paraId="7196FF0C" w14:textId="77777777" w:rsidTr="00CA0F9A">
        <w:tc>
          <w:tcPr>
            <w:tcW w:w="9288" w:type="dxa"/>
            <w:gridSpan w:val="2"/>
          </w:tcPr>
          <w:p w14:paraId="1E745181" w14:textId="77777777" w:rsidR="00CA0F9A" w:rsidRPr="00251C59" w:rsidRDefault="00CA0F9A" w:rsidP="00CA0F9A">
            <w:pPr>
              <w:jc w:val="both"/>
              <w:rPr>
                <w:rFonts w:ascii="Calibri" w:hAnsi="Calibri"/>
                <w:color w:val="000000"/>
                <w:sz w:val="22"/>
                <w:szCs w:val="22"/>
              </w:rPr>
            </w:pPr>
            <w:r w:rsidRPr="00251C59">
              <w:rPr>
                <w:rFonts w:ascii="Calibri" w:hAnsi="Calibri"/>
                <w:color w:val="000000"/>
                <w:sz w:val="22"/>
                <w:szCs w:val="22"/>
              </w:rPr>
              <w:t>Technologické provedení všech vnějších panelů - technologie LED:</w:t>
            </w:r>
          </w:p>
          <w:p w14:paraId="6F678645" w14:textId="77777777" w:rsidR="00CA0F9A" w:rsidRPr="00C62997" w:rsidRDefault="00CA0F9A" w:rsidP="009D07A2">
            <w:pPr>
              <w:jc w:val="both"/>
              <w:rPr>
                <w:rFonts w:ascii="Calibri" w:hAnsi="Calibri"/>
                <w:color w:val="000000"/>
                <w:sz w:val="22"/>
                <w:szCs w:val="22"/>
              </w:rPr>
            </w:pPr>
            <w:r w:rsidRPr="00251C59">
              <w:rPr>
                <w:rFonts w:ascii="Calibri" w:hAnsi="Calibri"/>
                <w:color w:val="000000"/>
                <w:sz w:val="22"/>
                <w:szCs w:val="22"/>
              </w:rPr>
              <w:t>- užití matice s roztečí LED 10 mm</w:t>
            </w:r>
          </w:p>
        </w:tc>
      </w:tr>
      <w:tr w:rsidR="00CA0F9A" w14:paraId="0C621CFE" w14:textId="77777777" w:rsidTr="00CA0F9A">
        <w:tc>
          <w:tcPr>
            <w:tcW w:w="1495" w:type="dxa"/>
          </w:tcPr>
          <w:p w14:paraId="48C36479"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0AF24C34"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2AFEF54C"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67C5195A" w14:textId="77777777" w:rsidTr="00CA0F9A">
        <w:tc>
          <w:tcPr>
            <w:tcW w:w="1495" w:type="dxa"/>
          </w:tcPr>
          <w:p w14:paraId="121520DB" w14:textId="77777777" w:rsidR="00CA0F9A" w:rsidRDefault="00ED51D9" w:rsidP="00CA0F9A">
            <w:pPr>
              <w:jc w:val="both"/>
              <w:rPr>
                <w:rFonts w:asciiTheme="minorHAnsi" w:hAnsiTheme="minorHAnsi"/>
                <w:sz w:val="22"/>
                <w:szCs w:val="22"/>
              </w:rPr>
            </w:pPr>
            <w:r>
              <w:rPr>
                <w:rFonts w:asciiTheme="minorHAnsi" w:hAnsiTheme="minorHAnsi"/>
                <w:sz w:val="22"/>
                <w:szCs w:val="22"/>
              </w:rPr>
              <w:t>2.8</w:t>
            </w:r>
            <w:r w:rsidR="00B02582">
              <w:rPr>
                <w:rFonts w:asciiTheme="minorHAnsi" w:hAnsiTheme="minorHAnsi"/>
                <w:sz w:val="22"/>
                <w:szCs w:val="22"/>
              </w:rPr>
              <w:t>.2.3.</w:t>
            </w:r>
          </w:p>
        </w:tc>
        <w:tc>
          <w:tcPr>
            <w:tcW w:w="7793" w:type="dxa"/>
          </w:tcPr>
          <w:p w14:paraId="4F9A2688" w14:textId="77777777" w:rsidR="00CA0F9A" w:rsidRDefault="00CA0F9A" w:rsidP="00CA0F9A">
            <w:pPr>
              <w:jc w:val="both"/>
              <w:rPr>
                <w:rFonts w:asciiTheme="minorHAnsi" w:hAnsiTheme="minorHAnsi"/>
                <w:sz w:val="22"/>
                <w:szCs w:val="22"/>
              </w:rPr>
            </w:pPr>
            <w:r w:rsidRPr="00251C59">
              <w:rPr>
                <w:rFonts w:ascii="Calibri" w:hAnsi="Calibri"/>
                <w:color w:val="000000"/>
                <w:sz w:val="22"/>
                <w:szCs w:val="22"/>
              </w:rPr>
              <w:t>Barvy zobrazení</w:t>
            </w:r>
          </w:p>
        </w:tc>
      </w:tr>
      <w:tr w:rsidR="00CA0F9A" w:rsidRPr="00C62997" w14:paraId="058040D6" w14:textId="77777777" w:rsidTr="00CA0F9A">
        <w:tc>
          <w:tcPr>
            <w:tcW w:w="9288" w:type="dxa"/>
            <w:gridSpan w:val="2"/>
          </w:tcPr>
          <w:p w14:paraId="0F6A8BC2" w14:textId="77777777" w:rsidR="00CA0F9A" w:rsidRPr="00C62997" w:rsidRDefault="00CA0F9A" w:rsidP="00CA0F9A">
            <w:pPr>
              <w:jc w:val="both"/>
              <w:rPr>
                <w:rFonts w:ascii="Calibri" w:hAnsi="Calibri"/>
                <w:color w:val="000000"/>
                <w:sz w:val="22"/>
                <w:szCs w:val="22"/>
              </w:rPr>
            </w:pPr>
            <w:r w:rsidRPr="00251C59">
              <w:rPr>
                <w:rFonts w:ascii="Calibri" w:hAnsi="Calibri"/>
                <w:color w:val="000000"/>
                <w:sz w:val="22"/>
                <w:szCs w:val="22"/>
              </w:rPr>
              <w:t>Barvy zobrazení na panelech LED:</w:t>
            </w:r>
            <w:r w:rsidR="009D07A2">
              <w:rPr>
                <w:rFonts w:ascii="Calibri" w:hAnsi="Calibri"/>
                <w:color w:val="000000"/>
                <w:sz w:val="22"/>
                <w:szCs w:val="22"/>
              </w:rPr>
              <w:t xml:space="preserve"> </w:t>
            </w:r>
            <w:r w:rsidR="000C2F0B">
              <w:rPr>
                <w:rFonts w:ascii="Calibri" w:hAnsi="Calibri"/>
                <w:color w:val="000000"/>
                <w:sz w:val="22"/>
                <w:szCs w:val="22"/>
              </w:rPr>
              <w:t>z</w:t>
            </w:r>
            <w:r w:rsidR="000557C8">
              <w:rPr>
                <w:rFonts w:ascii="Calibri" w:hAnsi="Calibri"/>
                <w:color w:val="000000"/>
                <w:sz w:val="22"/>
                <w:szCs w:val="22"/>
              </w:rPr>
              <w:t>elen</w:t>
            </w:r>
            <w:r w:rsidR="009D07A2">
              <w:rPr>
                <w:rFonts w:ascii="Calibri" w:hAnsi="Calibri"/>
                <w:color w:val="000000"/>
                <w:sz w:val="22"/>
                <w:szCs w:val="22"/>
              </w:rPr>
              <w:t>á</w:t>
            </w:r>
            <w:r w:rsidRPr="00251C59">
              <w:rPr>
                <w:rFonts w:ascii="Calibri" w:hAnsi="Calibri"/>
                <w:color w:val="000000"/>
                <w:sz w:val="22"/>
                <w:szCs w:val="22"/>
              </w:rPr>
              <w:t xml:space="preserve"> barv</w:t>
            </w:r>
            <w:r w:rsidR="009D07A2">
              <w:rPr>
                <w:rFonts w:ascii="Calibri" w:hAnsi="Calibri"/>
                <w:color w:val="000000"/>
                <w:sz w:val="22"/>
                <w:szCs w:val="22"/>
              </w:rPr>
              <w:t>a</w:t>
            </w:r>
            <w:r w:rsidRPr="00251C59">
              <w:rPr>
                <w:rFonts w:ascii="Calibri" w:hAnsi="Calibri"/>
                <w:color w:val="000000"/>
                <w:sz w:val="22"/>
                <w:szCs w:val="22"/>
              </w:rPr>
              <w:t xml:space="preserve"> LED</w:t>
            </w:r>
            <w:r w:rsidR="009D07A2">
              <w:rPr>
                <w:rFonts w:ascii="Calibri" w:hAnsi="Calibri"/>
                <w:color w:val="000000"/>
                <w:sz w:val="22"/>
                <w:szCs w:val="22"/>
              </w:rPr>
              <w:t xml:space="preserve"> dle standardu IDS JMK.</w:t>
            </w:r>
          </w:p>
        </w:tc>
      </w:tr>
      <w:tr w:rsidR="00CA0F9A" w14:paraId="3743F937" w14:textId="77777777" w:rsidTr="00CA0F9A">
        <w:tc>
          <w:tcPr>
            <w:tcW w:w="1495" w:type="dxa"/>
          </w:tcPr>
          <w:p w14:paraId="2443FD6D"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5F5E1477"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7C5B266D" w14:textId="77777777" w:rsidR="00DB0EE6" w:rsidRDefault="00DB0EE6" w:rsidP="00CA0F9A">
      <w:pPr>
        <w:rPr>
          <w:rFonts w:ascii="Calibri" w:hAnsi="Calibri"/>
          <w:b/>
          <w:sz w:val="24"/>
        </w:rPr>
      </w:pPr>
    </w:p>
    <w:p w14:paraId="1492495E" w14:textId="77777777" w:rsidR="00DB0EE6" w:rsidRDefault="00DB0EE6" w:rsidP="00CA0F9A">
      <w:pPr>
        <w:rPr>
          <w:rFonts w:ascii="Calibri" w:hAnsi="Calibri"/>
          <w:b/>
          <w:sz w:val="24"/>
        </w:rPr>
      </w:pPr>
    </w:p>
    <w:p w14:paraId="0DBDA78C" w14:textId="77777777" w:rsidR="00DB0EE6" w:rsidRDefault="00DB0EE6" w:rsidP="00CA0F9A">
      <w:pPr>
        <w:rPr>
          <w:rFonts w:ascii="Calibri" w:hAnsi="Calibri"/>
          <w:b/>
          <w:sz w:val="24"/>
        </w:rPr>
      </w:pPr>
    </w:p>
    <w:p w14:paraId="5E685DE3" w14:textId="77777777" w:rsidR="00DB0EE6" w:rsidRDefault="00DB0EE6"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505EFACD" w14:textId="77777777" w:rsidTr="00CA0F9A">
        <w:tc>
          <w:tcPr>
            <w:tcW w:w="1495" w:type="dxa"/>
          </w:tcPr>
          <w:p w14:paraId="6B9E9B0A" w14:textId="77777777" w:rsidR="00CA0F9A" w:rsidRDefault="00B02582" w:rsidP="00ED51D9">
            <w:pPr>
              <w:jc w:val="both"/>
              <w:rPr>
                <w:rFonts w:asciiTheme="minorHAnsi" w:hAnsiTheme="minorHAnsi"/>
                <w:sz w:val="22"/>
                <w:szCs w:val="22"/>
              </w:rPr>
            </w:pPr>
            <w:r>
              <w:rPr>
                <w:rFonts w:asciiTheme="minorHAnsi" w:hAnsiTheme="minorHAnsi"/>
                <w:sz w:val="22"/>
                <w:szCs w:val="22"/>
              </w:rPr>
              <w:lastRenderedPageBreak/>
              <w:t>2.</w:t>
            </w:r>
            <w:r w:rsidR="00ED51D9">
              <w:rPr>
                <w:rFonts w:asciiTheme="minorHAnsi" w:hAnsiTheme="minorHAnsi"/>
                <w:sz w:val="22"/>
                <w:szCs w:val="22"/>
              </w:rPr>
              <w:t>8</w:t>
            </w:r>
            <w:r>
              <w:rPr>
                <w:rFonts w:asciiTheme="minorHAnsi" w:hAnsiTheme="minorHAnsi"/>
                <w:sz w:val="22"/>
                <w:szCs w:val="22"/>
              </w:rPr>
              <w:t>.2.4.</w:t>
            </w:r>
          </w:p>
        </w:tc>
        <w:tc>
          <w:tcPr>
            <w:tcW w:w="7793" w:type="dxa"/>
          </w:tcPr>
          <w:p w14:paraId="3EAEBB94" w14:textId="77777777" w:rsidR="00CA0F9A" w:rsidRDefault="00CA0F9A" w:rsidP="00CA0F9A">
            <w:pPr>
              <w:jc w:val="both"/>
              <w:rPr>
                <w:rFonts w:asciiTheme="minorHAnsi" w:hAnsiTheme="minorHAnsi"/>
                <w:sz w:val="22"/>
                <w:szCs w:val="22"/>
              </w:rPr>
            </w:pPr>
            <w:r w:rsidRPr="00251C59">
              <w:rPr>
                <w:rFonts w:ascii="Calibri" w:hAnsi="Calibri"/>
                <w:color w:val="000000"/>
                <w:sz w:val="22"/>
                <w:szCs w:val="22"/>
              </w:rPr>
              <w:t>Funkční plocha panelu</w:t>
            </w:r>
          </w:p>
        </w:tc>
      </w:tr>
      <w:tr w:rsidR="00CA0F9A" w:rsidRPr="00C62997" w14:paraId="5723AFFB" w14:textId="77777777" w:rsidTr="00CA0F9A">
        <w:tc>
          <w:tcPr>
            <w:tcW w:w="9288" w:type="dxa"/>
            <w:gridSpan w:val="2"/>
          </w:tcPr>
          <w:p w14:paraId="66C862BC" w14:textId="77777777" w:rsidR="00CA0F9A" w:rsidRDefault="00CA0F9A" w:rsidP="00CA0F9A">
            <w:pPr>
              <w:jc w:val="both"/>
              <w:rPr>
                <w:rFonts w:ascii="Calibri" w:hAnsi="Calibri"/>
                <w:color w:val="000000"/>
                <w:sz w:val="22"/>
                <w:szCs w:val="22"/>
              </w:rPr>
            </w:pPr>
            <w:r w:rsidRPr="00251C59">
              <w:rPr>
                <w:rFonts w:ascii="Calibri" w:hAnsi="Calibri"/>
                <w:color w:val="000000"/>
                <w:sz w:val="22"/>
                <w:szCs w:val="22"/>
              </w:rPr>
              <w:t>Funkční plocha panelu musí být rozdělena na minimálně dva samostatné bloky libovolně nastavitelné šířky, možnost nezávislého zobrazení v jednotlivých blocích panelu (nezávislé zobrazení linky v prvním bloku panelu, zobrazení cíle, popř. dalších informací ve zbylých blocích panelu).</w:t>
            </w:r>
          </w:p>
          <w:p w14:paraId="3080C574" w14:textId="77777777" w:rsidR="00CA0F9A" w:rsidRPr="00C62997" w:rsidRDefault="00CA0F9A" w:rsidP="00CA0F9A">
            <w:pPr>
              <w:jc w:val="both"/>
              <w:rPr>
                <w:rFonts w:ascii="Calibri" w:hAnsi="Calibri"/>
                <w:color w:val="000000"/>
                <w:sz w:val="22"/>
                <w:szCs w:val="22"/>
              </w:rPr>
            </w:pPr>
            <w:r w:rsidRPr="00251C59">
              <w:rPr>
                <w:rFonts w:ascii="Calibri" w:hAnsi="Calibri"/>
                <w:color w:val="000000"/>
                <w:sz w:val="22"/>
                <w:szCs w:val="22"/>
              </w:rPr>
              <w:t>Možnost inverzního zobrazení v jednotlivých blocích panelu.</w:t>
            </w:r>
          </w:p>
        </w:tc>
      </w:tr>
      <w:tr w:rsidR="00CA0F9A" w14:paraId="3C881608" w14:textId="77777777" w:rsidTr="00CA0F9A">
        <w:tc>
          <w:tcPr>
            <w:tcW w:w="1495" w:type="dxa"/>
          </w:tcPr>
          <w:p w14:paraId="0F231CE8"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5118B943"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4BC210D0"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43EF09E8" w14:textId="77777777" w:rsidTr="00CA0F9A">
        <w:tc>
          <w:tcPr>
            <w:tcW w:w="1495" w:type="dxa"/>
          </w:tcPr>
          <w:p w14:paraId="6F0BE895"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.2.5.</w:t>
            </w:r>
          </w:p>
        </w:tc>
        <w:tc>
          <w:tcPr>
            <w:tcW w:w="7793" w:type="dxa"/>
          </w:tcPr>
          <w:p w14:paraId="36E680FC" w14:textId="77777777" w:rsidR="00CA0F9A" w:rsidRDefault="00B02582" w:rsidP="00CA0F9A">
            <w:pPr>
              <w:jc w:val="both"/>
              <w:rPr>
                <w:rFonts w:asciiTheme="minorHAnsi" w:hAnsiTheme="minorHAnsi"/>
                <w:sz w:val="22"/>
                <w:szCs w:val="22"/>
              </w:rPr>
            </w:pPr>
            <w:r>
              <w:rPr>
                <w:rFonts w:ascii="Calibri" w:hAnsi="Calibri"/>
                <w:color w:val="000000"/>
                <w:sz w:val="22"/>
                <w:szCs w:val="22"/>
              </w:rPr>
              <w:t>Nastavení znaků</w:t>
            </w:r>
          </w:p>
        </w:tc>
      </w:tr>
      <w:tr w:rsidR="00CA0F9A" w:rsidRPr="00C62997" w14:paraId="119E2B09" w14:textId="77777777" w:rsidTr="00CA0F9A">
        <w:tc>
          <w:tcPr>
            <w:tcW w:w="9288" w:type="dxa"/>
            <w:gridSpan w:val="2"/>
          </w:tcPr>
          <w:p w14:paraId="445BD243"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Libovolně nastavitelná výška znaků, jejich poloha a odstup v rozmezí funkční plochy panelů. Možnost vytvoření a zobrazení libovolného znaku v rámci funkční plochy panel.</w:t>
            </w:r>
          </w:p>
        </w:tc>
      </w:tr>
      <w:tr w:rsidR="00CA0F9A" w14:paraId="6FBCEA0E" w14:textId="77777777" w:rsidTr="00CA0F9A">
        <w:tc>
          <w:tcPr>
            <w:tcW w:w="1495" w:type="dxa"/>
          </w:tcPr>
          <w:p w14:paraId="7BE5B1D0"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35E36596"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3D6C0EA0"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23C575B6" w14:textId="77777777" w:rsidTr="00CA0F9A">
        <w:tc>
          <w:tcPr>
            <w:tcW w:w="1495" w:type="dxa"/>
          </w:tcPr>
          <w:p w14:paraId="7579ED8F" w14:textId="77777777" w:rsidR="00CA0F9A" w:rsidRDefault="00ED51D9" w:rsidP="00B02582">
            <w:pPr>
              <w:jc w:val="both"/>
              <w:rPr>
                <w:rFonts w:asciiTheme="minorHAnsi" w:hAnsiTheme="minorHAnsi"/>
                <w:sz w:val="22"/>
                <w:szCs w:val="22"/>
              </w:rPr>
            </w:pPr>
            <w:r>
              <w:rPr>
                <w:rFonts w:asciiTheme="minorHAnsi" w:hAnsiTheme="minorHAnsi"/>
                <w:sz w:val="22"/>
                <w:szCs w:val="22"/>
              </w:rPr>
              <w:t>2.8</w:t>
            </w:r>
            <w:r w:rsidR="00B02582">
              <w:rPr>
                <w:rFonts w:asciiTheme="minorHAnsi" w:hAnsiTheme="minorHAnsi"/>
                <w:sz w:val="22"/>
                <w:szCs w:val="22"/>
              </w:rPr>
              <w:t>.2.6.</w:t>
            </w:r>
          </w:p>
        </w:tc>
        <w:tc>
          <w:tcPr>
            <w:tcW w:w="7793" w:type="dxa"/>
          </w:tcPr>
          <w:p w14:paraId="619B7431" w14:textId="77777777" w:rsidR="00CA0F9A" w:rsidRDefault="00CA0F9A" w:rsidP="00CA0F9A">
            <w:pPr>
              <w:jc w:val="both"/>
              <w:rPr>
                <w:rFonts w:asciiTheme="minorHAnsi" w:hAnsiTheme="minorHAnsi"/>
                <w:sz w:val="22"/>
                <w:szCs w:val="22"/>
              </w:rPr>
            </w:pPr>
            <w:r>
              <w:rPr>
                <w:rFonts w:ascii="Calibri" w:hAnsi="Calibri"/>
                <w:color w:val="000000"/>
                <w:sz w:val="22"/>
                <w:szCs w:val="22"/>
              </w:rPr>
              <w:t xml:space="preserve">Zobrazení </w:t>
            </w:r>
            <w:r w:rsidRPr="00FA4A24">
              <w:rPr>
                <w:rFonts w:ascii="Calibri" w:hAnsi="Calibri"/>
                <w:color w:val="000000"/>
                <w:sz w:val="22"/>
                <w:szCs w:val="22"/>
              </w:rPr>
              <w:t>textu</w:t>
            </w:r>
          </w:p>
        </w:tc>
      </w:tr>
      <w:tr w:rsidR="00CA0F9A" w:rsidRPr="00C62997" w14:paraId="1313E7D9" w14:textId="77777777" w:rsidTr="00CA0F9A">
        <w:tc>
          <w:tcPr>
            <w:tcW w:w="9288" w:type="dxa"/>
            <w:gridSpan w:val="2"/>
          </w:tcPr>
          <w:p w14:paraId="69418EE5"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Zobrazení střídajícího se textu (definujte rychlost změny zobrazení střídajícího se textu). Zobrazení běžícího textu a jeho využití u jednotlivých typů panelů. Zobrazení textu s diakritikou (definujte možnost zachování výšky písma).</w:t>
            </w:r>
            <w:r w:rsidR="00B02582">
              <w:rPr>
                <w:rFonts w:ascii="Calibri" w:hAnsi="Calibri"/>
                <w:color w:val="000000"/>
                <w:sz w:val="22"/>
                <w:szCs w:val="22"/>
              </w:rPr>
              <w:t xml:space="preserve"> Možnost inverzního zobrazení v jednotlivých blocích panelu.</w:t>
            </w:r>
          </w:p>
        </w:tc>
      </w:tr>
      <w:tr w:rsidR="00CA0F9A" w14:paraId="4A6089DD" w14:textId="77777777" w:rsidTr="00CA0F9A">
        <w:tc>
          <w:tcPr>
            <w:tcW w:w="1495" w:type="dxa"/>
          </w:tcPr>
          <w:p w14:paraId="7DB21E95"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354C4785"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7495C73D"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377C1878" w14:textId="77777777" w:rsidTr="00CA0F9A">
        <w:tc>
          <w:tcPr>
            <w:tcW w:w="1495" w:type="dxa"/>
          </w:tcPr>
          <w:p w14:paraId="310954D7"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.2.7.</w:t>
            </w:r>
          </w:p>
        </w:tc>
        <w:tc>
          <w:tcPr>
            <w:tcW w:w="7793" w:type="dxa"/>
          </w:tcPr>
          <w:p w14:paraId="4E088250"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SW pro kompletní nastavení zobrazení</w:t>
            </w:r>
          </w:p>
        </w:tc>
      </w:tr>
      <w:tr w:rsidR="00CA0F9A" w:rsidRPr="00C62997" w14:paraId="1FD92434" w14:textId="77777777" w:rsidTr="00CA0F9A">
        <w:tc>
          <w:tcPr>
            <w:tcW w:w="9288" w:type="dxa"/>
            <w:gridSpan w:val="2"/>
          </w:tcPr>
          <w:p w14:paraId="2EC39287" w14:textId="55555B4C"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 xml:space="preserve">Součástí nabídky musí </w:t>
            </w:r>
            <w:r w:rsidRPr="004B5D21">
              <w:rPr>
                <w:rFonts w:ascii="Calibri" w:hAnsi="Calibri"/>
                <w:color w:val="000000"/>
                <w:sz w:val="22"/>
                <w:szCs w:val="22"/>
              </w:rPr>
              <w:t>být servisní SW</w:t>
            </w:r>
            <w:r w:rsidRPr="00FA4A24">
              <w:rPr>
                <w:rFonts w:ascii="Calibri" w:hAnsi="Calibri"/>
                <w:color w:val="000000"/>
                <w:sz w:val="22"/>
                <w:szCs w:val="22"/>
              </w:rPr>
              <w:t xml:space="preserve"> pro kompletní nastavení zobrazení na panelech, včetně možnos</w:t>
            </w:r>
            <w:r>
              <w:rPr>
                <w:rFonts w:ascii="Calibri" w:hAnsi="Calibri"/>
                <w:color w:val="000000"/>
                <w:sz w:val="22"/>
                <w:szCs w:val="22"/>
              </w:rPr>
              <w:t xml:space="preserve">ti přípravy jednotlivých textových a grafických znaků, nastavení rozdělení </w:t>
            </w:r>
            <w:r w:rsidRPr="00FA4A24">
              <w:rPr>
                <w:rFonts w:ascii="Calibri" w:hAnsi="Calibri"/>
                <w:color w:val="000000"/>
                <w:sz w:val="22"/>
                <w:szCs w:val="22"/>
              </w:rPr>
              <w:t>funkční plochy panelů do bloků a způsobu zobrazení.</w:t>
            </w:r>
          </w:p>
        </w:tc>
      </w:tr>
      <w:tr w:rsidR="00CA0F9A" w14:paraId="0BFBA46A" w14:textId="77777777" w:rsidTr="00CA0F9A">
        <w:tc>
          <w:tcPr>
            <w:tcW w:w="1495" w:type="dxa"/>
          </w:tcPr>
          <w:p w14:paraId="684EAC97"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2D40048F"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4FDF2E67"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4"/>
        <w:gridCol w:w="7578"/>
      </w:tblGrid>
      <w:tr w:rsidR="00CA0F9A" w14:paraId="6BA0697C" w14:textId="77777777" w:rsidTr="00CA0F9A">
        <w:tc>
          <w:tcPr>
            <w:tcW w:w="1495" w:type="dxa"/>
          </w:tcPr>
          <w:p w14:paraId="40041297"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.2.8.</w:t>
            </w:r>
          </w:p>
        </w:tc>
        <w:tc>
          <w:tcPr>
            <w:tcW w:w="7793" w:type="dxa"/>
          </w:tcPr>
          <w:p w14:paraId="7749F747"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Servisní SW</w:t>
            </w:r>
          </w:p>
        </w:tc>
      </w:tr>
      <w:tr w:rsidR="00CA0F9A" w:rsidRPr="00C62997" w14:paraId="2886AF0D" w14:textId="77777777" w:rsidTr="00CA0F9A">
        <w:tc>
          <w:tcPr>
            <w:tcW w:w="9288" w:type="dxa"/>
            <w:gridSpan w:val="2"/>
          </w:tcPr>
          <w:p w14:paraId="03FB9C48" w14:textId="77777777" w:rsidR="00CA0F9A" w:rsidRPr="00FA4A24" w:rsidRDefault="00CA0F9A" w:rsidP="00CA0F9A">
            <w:pPr>
              <w:jc w:val="both"/>
              <w:rPr>
                <w:rFonts w:ascii="Calibri" w:hAnsi="Calibri"/>
                <w:color w:val="000000"/>
                <w:sz w:val="22"/>
                <w:szCs w:val="22"/>
              </w:rPr>
            </w:pPr>
            <w:r w:rsidRPr="00FA4A24">
              <w:rPr>
                <w:rFonts w:ascii="Calibri" w:hAnsi="Calibri"/>
                <w:color w:val="000000"/>
                <w:sz w:val="22"/>
                <w:szCs w:val="22"/>
              </w:rPr>
              <w:t>Servisní SW musí splňovat požadavky:</w:t>
            </w:r>
          </w:p>
          <w:p w14:paraId="66A72EBA" w14:textId="77777777" w:rsidR="00CA0F9A" w:rsidRDefault="00CA0F9A" w:rsidP="001658BD">
            <w:pPr>
              <w:pStyle w:val="Odstavecseseznamem"/>
              <w:numPr>
                <w:ilvl w:val="0"/>
                <w:numId w:val="7"/>
              </w:numPr>
              <w:jc w:val="both"/>
              <w:rPr>
                <w:rFonts w:ascii="Calibri" w:hAnsi="Calibri"/>
                <w:color w:val="000000"/>
                <w:sz w:val="22"/>
                <w:szCs w:val="22"/>
              </w:rPr>
            </w:pPr>
            <w:r w:rsidRPr="00BA405B">
              <w:rPr>
                <w:rFonts w:ascii="Calibri" w:hAnsi="Calibri"/>
                <w:color w:val="000000"/>
                <w:sz w:val="22"/>
                <w:szCs w:val="22"/>
              </w:rPr>
              <w:t>Umožňovat přehledné grafické zobrazení nastavení panelů a připravených dat, odpovídající  skutečným panelům, pro jejich kontrolu před aplikací do panelů</w:t>
            </w:r>
          </w:p>
          <w:p w14:paraId="36B874BB" w14:textId="77777777" w:rsidR="00CA0F9A" w:rsidRDefault="00CA0F9A" w:rsidP="001658BD">
            <w:pPr>
              <w:pStyle w:val="Odstavecseseznamem"/>
              <w:numPr>
                <w:ilvl w:val="0"/>
                <w:numId w:val="7"/>
              </w:numPr>
              <w:jc w:val="both"/>
              <w:rPr>
                <w:rFonts w:ascii="Calibri" w:hAnsi="Calibri"/>
                <w:color w:val="000000"/>
                <w:sz w:val="22"/>
                <w:szCs w:val="22"/>
              </w:rPr>
            </w:pPr>
            <w:r w:rsidRPr="00BA405B">
              <w:rPr>
                <w:rFonts w:ascii="Calibri" w:hAnsi="Calibri"/>
                <w:color w:val="000000"/>
                <w:sz w:val="22"/>
                <w:szCs w:val="22"/>
              </w:rPr>
              <w:t>Umožňovat základní diagnostiku funkční plochy i jednotlivých panelů</w:t>
            </w:r>
          </w:p>
          <w:p w14:paraId="5D62F7A2" w14:textId="77777777" w:rsidR="00CA0F9A" w:rsidRDefault="00CA0F9A" w:rsidP="001658BD">
            <w:pPr>
              <w:pStyle w:val="Odstavecseseznamem"/>
              <w:numPr>
                <w:ilvl w:val="0"/>
                <w:numId w:val="7"/>
              </w:numPr>
              <w:jc w:val="both"/>
              <w:rPr>
                <w:rFonts w:ascii="Calibri" w:hAnsi="Calibri"/>
                <w:color w:val="000000"/>
                <w:sz w:val="22"/>
                <w:szCs w:val="22"/>
              </w:rPr>
            </w:pPr>
            <w:r w:rsidRPr="00BA405B">
              <w:rPr>
                <w:rFonts w:ascii="Calibri" w:hAnsi="Calibri"/>
                <w:color w:val="000000"/>
                <w:sz w:val="22"/>
                <w:szCs w:val="22"/>
              </w:rPr>
              <w:t>Součástí servisního SW musí být aplikace pro nouzové nahrávání dat do panelů z notebooku  pomocí dodaného odpovídajícího převodníku</w:t>
            </w:r>
          </w:p>
          <w:p w14:paraId="38C2E98E" w14:textId="3CF9B296" w:rsidR="00CA0F9A" w:rsidRPr="00BA405B" w:rsidRDefault="00CA0F9A" w:rsidP="001658BD">
            <w:pPr>
              <w:pStyle w:val="Odstavecseseznamem"/>
              <w:numPr>
                <w:ilvl w:val="0"/>
                <w:numId w:val="7"/>
              </w:numPr>
              <w:jc w:val="both"/>
              <w:rPr>
                <w:rFonts w:ascii="Calibri" w:hAnsi="Calibri"/>
                <w:color w:val="000000"/>
                <w:sz w:val="22"/>
                <w:szCs w:val="22"/>
              </w:rPr>
            </w:pPr>
            <w:r w:rsidRPr="00BA405B">
              <w:rPr>
                <w:rFonts w:ascii="Calibri" w:hAnsi="Calibri"/>
                <w:color w:val="000000"/>
                <w:sz w:val="22"/>
                <w:szCs w:val="22"/>
              </w:rPr>
              <w:t xml:space="preserve">Kompatibilní s operačním systémem </w:t>
            </w:r>
            <w:r w:rsidRPr="004B5D21">
              <w:rPr>
                <w:rFonts w:ascii="Calibri" w:hAnsi="Calibri"/>
                <w:color w:val="000000"/>
                <w:sz w:val="22"/>
                <w:szCs w:val="22"/>
              </w:rPr>
              <w:t>MS Windows</w:t>
            </w:r>
            <w:r w:rsidR="000B0527" w:rsidRPr="004B5D21">
              <w:rPr>
                <w:rFonts w:ascii="Calibri" w:hAnsi="Calibri"/>
                <w:color w:val="000000"/>
                <w:sz w:val="22"/>
                <w:szCs w:val="22"/>
              </w:rPr>
              <w:t>11</w:t>
            </w:r>
            <w:r w:rsidRPr="00BA405B">
              <w:rPr>
                <w:rFonts w:ascii="Calibri" w:hAnsi="Calibri"/>
                <w:color w:val="000000"/>
                <w:sz w:val="22"/>
                <w:szCs w:val="22"/>
              </w:rPr>
              <w:t xml:space="preserve"> a </w:t>
            </w:r>
            <w:r w:rsidR="00063FCB">
              <w:rPr>
                <w:rFonts w:ascii="Calibri" w:hAnsi="Calibri"/>
                <w:color w:val="000000"/>
                <w:sz w:val="22"/>
                <w:szCs w:val="22"/>
              </w:rPr>
              <w:t>vyšším</w:t>
            </w:r>
            <w:r w:rsidRPr="00BA405B">
              <w:rPr>
                <w:rFonts w:ascii="Calibri" w:hAnsi="Calibri"/>
                <w:color w:val="000000"/>
                <w:sz w:val="22"/>
                <w:szCs w:val="22"/>
              </w:rPr>
              <w:t xml:space="preserve"> (32 i 64-bit verze)</w:t>
            </w:r>
          </w:p>
        </w:tc>
      </w:tr>
      <w:tr w:rsidR="00CA0F9A" w14:paraId="0EA98478" w14:textId="77777777" w:rsidTr="00CA0F9A">
        <w:tc>
          <w:tcPr>
            <w:tcW w:w="1495" w:type="dxa"/>
          </w:tcPr>
          <w:p w14:paraId="51F63D9E"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6EA6C391"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184BAD90"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749F5756" w14:textId="77777777" w:rsidTr="00CA0F9A">
        <w:tc>
          <w:tcPr>
            <w:tcW w:w="1495" w:type="dxa"/>
          </w:tcPr>
          <w:p w14:paraId="2A4E291B"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.2.9.</w:t>
            </w:r>
          </w:p>
        </w:tc>
        <w:tc>
          <w:tcPr>
            <w:tcW w:w="7793" w:type="dxa"/>
          </w:tcPr>
          <w:p w14:paraId="138BC8B4" w14:textId="77777777" w:rsidR="00CA0F9A" w:rsidRDefault="00CA0F9A" w:rsidP="00CA0F9A">
            <w:pPr>
              <w:jc w:val="both"/>
              <w:rPr>
                <w:rFonts w:asciiTheme="minorHAnsi" w:hAnsiTheme="minorHAnsi"/>
                <w:sz w:val="22"/>
                <w:szCs w:val="22"/>
              </w:rPr>
            </w:pPr>
            <w:r>
              <w:rPr>
                <w:rFonts w:asciiTheme="minorHAnsi" w:hAnsiTheme="minorHAnsi"/>
                <w:sz w:val="22"/>
                <w:szCs w:val="22"/>
              </w:rPr>
              <w:t>Ukládání dat</w:t>
            </w:r>
          </w:p>
        </w:tc>
      </w:tr>
      <w:tr w:rsidR="00CA0F9A" w:rsidRPr="00C62997" w14:paraId="674BBBA5" w14:textId="77777777" w:rsidTr="00CA0F9A">
        <w:tc>
          <w:tcPr>
            <w:tcW w:w="9288" w:type="dxa"/>
            <w:gridSpan w:val="2"/>
          </w:tcPr>
          <w:p w14:paraId="1FE6760E"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Data pro nastavení jednotlivých panelů a data pro zobrazování musí být ukládána do externích databází, nikoliv v programu.</w:t>
            </w:r>
          </w:p>
        </w:tc>
      </w:tr>
      <w:tr w:rsidR="00CA0F9A" w14:paraId="3C8F7EA5" w14:textId="77777777" w:rsidTr="00CA0F9A">
        <w:tc>
          <w:tcPr>
            <w:tcW w:w="1495" w:type="dxa"/>
          </w:tcPr>
          <w:p w14:paraId="5F6A8A7F"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15501703"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67FA4E64"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CA0F9A" w14:paraId="5EBD9DAF" w14:textId="77777777" w:rsidTr="00CA0F9A">
        <w:tc>
          <w:tcPr>
            <w:tcW w:w="1495" w:type="dxa"/>
          </w:tcPr>
          <w:p w14:paraId="089E32FD"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.2.10.</w:t>
            </w:r>
          </w:p>
        </w:tc>
        <w:tc>
          <w:tcPr>
            <w:tcW w:w="7793" w:type="dxa"/>
          </w:tcPr>
          <w:p w14:paraId="3816D386"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Intenzita světelného vyzařování panelů</w:t>
            </w:r>
          </w:p>
        </w:tc>
      </w:tr>
      <w:tr w:rsidR="00CA0F9A" w:rsidRPr="00C62997" w14:paraId="4B483962" w14:textId="77777777" w:rsidTr="00CA0F9A">
        <w:tc>
          <w:tcPr>
            <w:tcW w:w="9288" w:type="dxa"/>
            <w:gridSpan w:val="2"/>
          </w:tcPr>
          <w:p w14:paraId="2B5732E5"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 xml:space="preserve">Dobrá čitelnost panelů za běžného denního světla, ostrého slunečního světla, při umělém osvětlení </w:t>
            </w:r>
            <w:r>
              <w:rPr>
                <w:rFonts w:ascii="Calibri" w:hAnsi="Calibri"/>
                <w:color w:val="000000"/>
                <w:sz w:val="22"/>
                <w:szCs w:val="22"/>
              </w:rPr>
              <w:br/>
            </w:r>
            <w:r w:rsidRPr="00FA4A24">
              <w:rPr>
                <w:rFonts w:ascii="Calibri" w:hAnsi="Calibri"/>
                <w:color w:val="000000"/>
                <w:sz w:val="22"/>
                <w:szCs w:val="22"/>
              </w:rPr>
              <w:t xml:space="preserve">i ve tmě. Intenzita světelného vyzařování panelů </w:t>
            </w:r>
            <w:r w:rsidR="00E565C2">
              <w:rPr>
                <w:rFonts w:ascii="Calibri" w:hAnsi="Calibri"/>
                <w:color w:val="000000"/>
                <w:sz w:val="22"/>
                <w:szCs w:val="22"/>
              </w:rPr>
              <w:t xml:space="preserve">musí být </w:t>
            </w:r>
            <w:r w:rsidRPr="00FA4A24">
              <w:rPr>
                <w:rFonts w:ascii="Calibri" w:hAnsi="Calibri"/>
                <w:color w:val="000000"/>
                <w:sz w:val="22"/>
                <w:szCs w:val="22"/>
              </w:rPr>
              <w:t>automaticky regulovaná dle intenzity okolního osvětlení.</w:t>
            </w:r>
            <w:r>
              <w:rPr>
                <w:rFonts w:ascii="Calibri" w:hAnsi="Calibri"/>
                <w:color w:val="000000"/>
                <w:sz w:val="22"/>
                <w:szCs w:val="22"/>
              </w:rPr>
              <w:t xml:space="preserve"> </w:t>
            </w:r>
            <w:r w:rsidRPr="00FA4A24">
              <w:rPr>
                <w:rFonts w:ascii="Calibri" w:hAnsi="Calibri"/>
                <w:color w:val="000000"/>
                <w:sz w:val="22"/>
                <w:szCs w:val="22"/>
              </w:rPr>
              <w:t>Při výšce písma 70 mm dostatečná čitelnost panelů ze vzdálenosti minimálně 30 metrů.</w:t>
            </w:r>
          </w:p>
        </w:tc>
      </w:tr>
      <w:tr w:rsidR="00CA0F9A" w14:paraId="059D89F1" w14:textId="77777777" w:rsidTr="00CA0F9A">
        <w:tc>
          <w:tcPr>
            <w:tcW w:w="1495" w:type="dxa"/>
          </w:tcPr>
          <w:p w14:paraId="2CCE354D"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7DDF967F"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07C18326" w14:textId="77777777" w:rsidR="00CA0F9A" w:rsidRDefault="00CA0F9A" w:rsidP="00CA0F9A">
      <w:pPr>
        <w:rPr>
          <w:rFonts w:ascii="Calibri" w:hAnsi="Calibri"/>
          <w:b/>
          <w:sz w:val="24"/>
        </w:rPr>
      </w:pPr>
    </w:p>
    <w:p w14:paraId="2E1D1D01" w14:textId="77777777" w:rsidR="00691CA0" w:rsidRDefault="00691CA0"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76D0AEA3" w14:textId="77777777" w:rsidTr="00CA0F9A">
        <w:tc>
          <w:tcPr>
            <w:tcW w:w="1495" w:type="dxa"/>
          </w:tcPr>
          <w:p w14:paraId="25D0FCCF" w14:textId="77777777" w:rsidR="00CA0F9A" w:rsidRDefault="00B02582" w:rsidP="00ED51D9">
            <w:pPr>
              <w:jc w:val="both"/>
              <w:rPr>
                <w:rFonts w:asciiTheme="minorHAnsi" w:hAnsiTheme="minorHAnsi"/>
                <w:sz w:val="22"/>
                <w:szCs w:val="22"/>
              </w:rPr>
            </w:pPr>
            <w:r>
              <w:rPr>
                <w:rFonts w:asciiTheme="minorHAnsi" w:hAnsiTheme="minorHAnsi"/>
                <w:sz w:val="22"/>
                <w:szCs w:val="22"/>
              </w:rPr>
              <w:lastRenderedPageBreak/>
              <w:t>2.</w:t>
            </w:r>
            <w:r w:rsidR="00ED51D9">
              <w:rPr>
                <w:rFonts w:asciiTheme="minorHAnsi" w:hAnsiTheme="minorHAnsi"/>
                <w:sz w:val="22"/>
                <w:szCs w:val="22"/>
              </w:rPr>
              <w:t>8</w:t>
            </w:r>
            <w:r>
              <w:rPr>
                <w:rFonts w:asciiTheme="minorHAnsi" w:hAnsiTheme="minorHAnsi"/>
                <w:sz w:val="22"/>
                <w:szCs w:val="22"/>
              </w:rPr>
              <w:t>.2.11.</w:t>
            </w:r>
          </w:p>
        </w:tc>
        <w:tc>
          <w:tcPr>
            <w:tcW w:w="7793" w:type="dxa"/>
          </w:tcPr>
          <w:p w14:paraId="5D7F46EC" w14:textId="77777777" w:rsidR="00CA0F9A" w:rsidRDefault="00CA0F9A" w:rsidP="00CA0F9A">
            <w:pPr>
              <w:jc w:val="both"/>
              <w:rPr>
                <w:rFonts w:asciiTheme="minorHAnsi" w:hAnsiTheme="minorHAnsi"/>
                <w:sz w:val="22"/>
                <w:szCs w:val="22"/>
              </w:rPr>
            </w:pPr>
            <w:r>
              <w:rPr>
                <w:rFonts w:ascii="Calibri" w:hAnsi="Calibri"/>
                <w:color w:val="000000"/>
                <w:sz w:val="22"/>
                <w:szCs w:val="22"/>
              </w:rPr>
              <w:t xml:space="preserve">Panely </w:t>
            </w:r>
            <w:r w:rsidRPr="00FA4A24">
              <w:rPr>
                <w:rFonts w:ascii="Calibri" w:hAnsi="Calibri"/>
                <w:color w:val="000000"/>
                <w:sz w:val="22"/>
                <w:szCs w:val="22"/>
              </w:rPr>
              <w:t>z pohledu cestujícího</w:t>
            </w:r>
          </w:p>
        </w:tc>
      </w:tr>
      <w:tr w:rsidR="00CA0F9A" w:rsidRPr="00C62997" w14:paraId="30D92123" w14:textId="77777777" w:rsidTr="00CA0F9A">
        <w:tc>
          <w:tcPr>
            <w:tcW w:w="9288" w:type="dxa"/>
            <w:gridSpan w:val="2"/>
          </w:tcPr>
          <w:p w14:paraId="3EC89A6D"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Panely nesmí být z pohledu cestujícího vně vozidla zakrývány sloupky, výčnělky karosérie či jinými prvky.</w:t>
            </w:r>
          </w:p>
        </w:tc>
      </w:tr>
      <w:tr w:rsidR="00CA0F9A" w14:paraId="2EA921FA" w14:textId="77777777" w:rsidTr="00CA0F9A">
        <w:tc>
          <w:tcPr>
            <w:tcW w:w="1495" w:type="dxa"/>
          </w:tcPr>
          <w:p w14:paraId="14D917E1"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6775D63F"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29894DA9"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CA0F9A" w14:paraId="58D2C7E6" w14:textId="77777777" w:rsidTr="00CA0F9A">
        <w:tc>
          <w:tcPr>
            <w:tcW w:w="1495" w:type="dxa"/>
          </w:tcPr>
          <w:p w14:paraId="13751E12"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.2.12.</w:t>
            </w:r>
          </w:p>
        </w:tc>
        <w:tc>
          <w:tcPr>
            <w:tcW w:w="7793" w:type="dxa"/>
          </w:tcPr>
          <w:p w14:paraId="0F0F4B92"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Řízení zobrazovaných informací</w:t>
            </w:r>
          </w:p>
        </w:tc>
      </w:tr>
      <w:tr w:rsidR="00CA0F9A" w:rsidRPr="00C62997" w14:paraId="585EF676" w14:textId="77777777" w:rsidTr="00CA0F9A">
        <w:tc>
          <w:tcPr>
            <w:tcW w:w="9288" w:type="dxa"/>
            <w:gridSpan w:val="2"/>
          </w:tcPr>
          <w:p w14:paraId="294BB4AC" w14:textId="77777777" w:rsidR="00CA0F9A" w:rsidRPr="00C62997" w:rsidRDefault="00CA0F9A" w:rsidP="00E565C2">
            <w:pPr>
              <w:jc w:val="both"/>
              <w:rPr>
                <w:rFonts w:ascii="Calibri" w:hAnsi="Calibri"/>
                <w:color w:val="000000"/>
                <w:sz w:val="22"/>
                <w:szCs w:val="22"/>
              </w:rPr>
            </w:pPr>
            <w:r w:rsidRPr="00FA4A24">
              <w:rPr>
                <w:rFonts w:ascii="Calibri" w:hAnsi="Calibri"/>
                <w:color w:val="000000"/>
                <w:sz w:val="22"/>
                <w:szCs w:val="22"/>
              </w:rPr>
              <w:t>Řízení zobrazovaných informací na panelech terminálovou jednotkou palubního počítače.</w:t>
            </w:r>
          </w:p>
        </w:tc>
      </w:tr>
      <w:tr w:rsidR="00CA0F9A" w14:paraId="5DAC33B5" w14:textId="77777777" w:rsidTr="00CA0F9A">
        <w:tc>
          <w:tcPr>
            <w:tcW w:w="1495" w:type="dxa"/>
          </w:tcPr>
          <w:p w14:paraId="4E21EDC0"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06AAB346"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32489832"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223D2E71" w14:textId="77777777" w:rsidTr="00CA0F9A">
        <w:tc>
          <w:tcPr>
            <w:tcW w:w="1495" w:type="dxa"/>
          </w:tcPr>
          <w:p w14:paraId="26039028"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.2.13.</w:t>
            </w:r>
          </w:p>
        </w:tc>
        <w:tc>
          <w:tcPr>
            <w:tcW w:w="7793" w:type="dxa"/>
          </w:tcPr>
          <w:p w14:paraId="71BE07C6"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Připojení panelů</w:t>
            </w:r>
          </w:p>
        </w:tc>
      </w:tr>
      <w:tr w:rsidR="00CA0F9A" w:rsidRPr="00C62997" w14:paraId="3E11D520" w14:textId="77777777" w:rsidTr="00CA0F9A">
        <w:tc>
          <w:tcPr>
            <w:tcW w:w="9288" w:type="dxa"/>
            <w:gridSpan w:val="2"/>
          </w:tcPr>
          <w:p w14:paraId="202B741A" w14:textId="40379345"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 xml:space="preserve">Připojení panelů k vozidlovým datovým </w:t>
            </w:r>
            <w:r w:rsidRPr="002A2E70">
              <w:rPr>
                <w:rFonts w:ascii="Calibri" w:hAnsi="Calibri"/>
                <w:color w:val="000000"/>
                <w:sz w:val="22"/>
                <w:szCs w:val="22"/>
              </w:rPr>
              <w:t>sběrnicím</w:t>
            </w:r>
            <w:r w:rsidR="009D07A2" w:rsidRPr="002A2E70">
              <w:rPr>
                <w:rFonts w:ascii="Calibri" w:hAnsi="Calibri"/>
                <w:color w:val="000000"/>
                <w:sz w:val="22"/>
                <w:szCs w:val="22"/>
              </w:rPr>
              <w:t xml:space="preserve"> (IBIS </w:t>
            </w:r>
            <w:r w:rsidR="002A5DF0" w:rsidRPr="002A2E70">
              <w:rPr>
                <w:rFonts w:ascii="Calibri" w:hAnsi="Calibri"/>
                <w:color w:val="000000"/>
                <w:sz w:val="22"/>
                <w:szCs w:val="22"/>
              </w:rPr>
              <w:t>i</w:t>
            </w:r>
            <w:r w:rsidR="009D07A2" w:rsidRPr="002A2E70">
              <w:rPr>
                <w:rFonts w:ascii="Calibri" w:hAnsi="Calibri"/>
                <w:color w:val="000000"/>
                <w:sz w:val="22"/>
                <w:szCs w:val="22"/>
              </w:rPr>
              <w:t xml:space="preserve"> Ethernet)</w:t>
            </w:r>
            <w:r w:rsidRPr="002A2E70">
              <w:rPr>
                <w:rFonts w:ascii="Calibri" w:hAnsi="Calibri"/>
                <w:color w:val="000000"/>
                <w:sz w:val="22"/>
                <w:szCs w:val="22"/>
              </w:rPr>
              <w:t>.</w:t>
            </w:r>
            <w:r w:rsidRPr="00FA4A24">
              <w:rPr>
                <w:rFonts w:ascii="Calibri" w:hAnsi="Calibri"/>
                <w:color w:val="000000"/>
                <w:sz w:val="22"/>
                <w:szCs w:val="22"/>
              </w:rPr>
              <w:t xml:space="preserve"> Adresace panelů jako řádných periferií vozidla.</w:t>
            </w:r>
          </w:p>
        </w:tc>
      </w:tr>
      <w:tr w:rsidR="00CA0F9A" w14:paraId="57EB7DB4" w14:textId="77777777" w:rsidTr="00CA0F9A">
        <w:tc>
          <w:tcPr>
            <w:tcW w:w="1495" w:type="dxa"/>
          </w:tcPr>
          <w:p w14:paraId="4D29F1A2"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5D27B8DA"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00423B8F"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6178BD4D" w14:textId="77777777" w:rsidTr="00CA0F9A">
        <w:tc>
          <w:tcPr>
            <w:tcW w:w="1495" w:type="dxa"/>
          </w:tcPr>
          <w:p w14:paraId="07F39646"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.2.14.</w:t>
            </w:r>
          </w:p>
        </w:tc>
        <w:tc>
          <w:tcPr>
            <w:tcW w:w="7793" w:type="dxa"/>
          </w:tcPr>
          <w:p w14:paraId="26D8AD2F"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Nahrávání dat</w:t>
            </w:r>
          </w:p>
        </w:tc>
      </w:tr>
      <w:tr w:rsidR="00CA0F9A" w:rsidRPr="00C62997" w14:paraId="5C4269D5" w14:textId="77777777" w:rsidTr="00CA0F9A">
        <w:tc>
          <w:tcPr>
            <w:tcW w:w="9288" w:type="dxa"/>
            <w:gridSpan w:val="2"/>
          </w:tcPr>
          <w:p w14:paraId="700330BD" w14:textId="77777777" w:rsidR="00CA0F9A" w:rsidRPr="00FA4A24" w:rsidRDefault="00CA0F9A" w:rsidP="00CA0F9A">
            <w:pPr>
              <w:jc w:val="both"/>
              <w:rPr>
                <w:rFonts w:ascii="Calibri" w:hAnsi="Calibri"/>
                <w:color w:val="000000"/>
                <w:sz w:val="22"/>
                <w:szCs w:val="22"/>
              </w:rPr>
            </w:pPr>
            <w:r w:rsidRPr="00FA4A24">
              <w:rPr>
                <w:rFonts w:ascii="Calibri" w:hAnsi="Calibri"/>
                <w:color w:val="000000"/>
                <w:sz w:val="22"/>
                <w:szCs w:val="22"/>
              </w:rPr>
              <w:t>Nahrávání dat do panelů:</w:t>
            </w:r>
          </w:p>
          <w:p w14:paraId="4571AB43" w14:textId="66A88ECE" w:rsidR="00CA0F9A" w:rsidRDefault="00CA0F9A" w:rsidP="001658BD">
            <w:pPr>
              <w:pStyle w:val="Odstavecseseznamem"/>
              <w:numPr>
                <w:ilvl w:val="0"/>
                <w:numId w:val="8"/>
              </w:numPr>
              <w:jc w:val="both"/>
              <w:rPr>
                <w:rFonts w:ascii="Calibri" w:hAnsi="Calibri"/>
                <w:color w:val="000000"/>
                <w:sz w:val="22"/>
                <w:szCs w:val="22"/>
              </w:rPr>
            </w:pPr>
            <w:r w:rsidRPr="00BA405B">
              <w:rPr>
                <w:rFonts w:ascii="Calibri" w:hAnsi="Calibri"/>
                <w:color w:val="000000"/>
                <w:sz w:val="22"/>
                <w:szCs w:val="22"/>
              </w:rPr>
              <w:t>Pomocí Wi-Fi sítě Dynamického dispečinku přes palubní počítač</w:t>
            </w:r>
            <w:r w:rsidR="000557C8">
              <w:rPr>
                <w:rFonts w:ascii="Calibri" w:hAnsi="Calibri"/>
                <w:color w:val="000000"/>
                <w:sz w:val="22"/>
                <w:szCs w:val="22"/>
              </w:rPr>
              <w:t xml:space="preserve"> </w:t>
            </w:r>
            <w:r w:rsidR="000557C8" w:rsidRPr="002A2E70">
              <w:rPr>
                <w:rFonts w:ascii="Calibri" w:hAnsi="Calibri"/>
                <w:color w:val="000000"/>
                <w:sz w:val="22"/>
                <w:szCs w:val="22"/>
              </w:rPr>
              <w:t>a sběrnice IBIS</w:t>
            </w:r>
            <w:r w:rsidR="002A5DF0" w:rsidRPr="002A2E70">
              <w:rPr>
                <w:rFonts w:ascii="Calibri" w:hAnsi="Calibri"/>
                <w:color w:val="000000"/>
                <w:sz w:val="22"/>
                <w:szCs w:val="22"/>
              </w:rPr>
              <w:t xml:space="preserve"> i Ethernet</w:t>
            </w:r>
          </w:p>
          <w:p w14:paraId="34C3F2B2" w14:textId="77777777" w:rsidR="00CA0F9A" w:rsidRPr="00BA405B" w:rsidRDefault="00CA0F9A" w:rsidP="001658BD">
            <w:pPr>
              <w:pStyle w:val="Odstavecseseznamem"/>
              <w:numPr>
                <w:ilvl w:val="0"/>
                <w:numId w:val="8"/>
              </w:numPr>
              <w:jc w:val="both"/>
              <w:rPr>
                <w:rFonts w:ascii="Calibri" w:hAnsi="Calibri"/>
                <w:color w:val="000000"/>
                <w:sz w:val="22"/>
                <w:szCs w:val="22"/>
              </w:rPr>
            </w:pPr>
            <w:r w:rsidRPr="00BA405B">
              <w:rPr>
                <w:rFonts w:ascii="Calibri" w:hAnsi="Calibri"/>
                <w:color w:val="000000"/>
                <w:sz w:val="22"/>
                <w:szCs w:val="22"/>
              </w:rPr>
              <w:t>Nouzové nahrávání dat pomocí notebooku</w:t>
            </w:r>
          </w:p>
        </w:tc>
      </w:tr>
      <w:tr w:rsidR="00CA0F9A" w14:paraId="2C295413" w14:textId="77777777" w:rsidTr="00CA0F9A">
        <w:tc>
          <w:tcPr>
            <w:tcW w:w="1495" w:type="dxa"/>
          </w:tcPr>
          <w:p w14:paraId="7AE3020B"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71D24EE3"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488B2F40"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40746909" w14:textId="77777777" w:rsidTr="00CA0F9A">
        <w:tc>
          <w:tcPr>
            <w:tcW w:w="1495" w:type="dxa"/>
          </w:tcPr>
          <w:p w14:paraId="1EA075A1"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.2.15.</w:t>
            </w:r>
          </w:p>
        </w:tc>
        <w:tc>
          <w:tcPr>
            <w:tcW w:w="7793" w:type="dxa"/>
          </w:tcPr>
          <w:p w14:paraId="0CCD70FE"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Informace o funkčnosti</w:t>
            </w:r>
          </w:p>
        </w:tc>
      </w:tr>
      <w:tr w:rsidR="00CA0F9A" w:rsidRPr="00C62997" w14:paraId="6DA30842" w14:textId="77777777" w:rsidTr="00CA0F9A">
        <w:tc>
          <w:tcPr>
            <w:tcW w:w="9288" w:type="dxa"/>
            <w:gridSpan w:val="2"/>
          </w:tcPr>
          <w:p w14:paraId="4CEE50EA"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Informace o funkčnosti / nefunkčnosti (poruše) panelu předávána palubnímu počítači vozidla.</w:t>
            </w:r>
          </w:p>
        </w:tc>
      </w:tr>
      <w:tr w:rsidR="00CA0F9A" w14:paraId="098F9E02" w14:textId="77777777" w:rsidTr="00CA0F9A">
        <w:tc>
          <w:tcPr>
            <w:tcW w:w="1495" w:type="dxa"/>
          </w:tcPr>
          <w:p w14:paraId="2280B15B"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3E20C0C2"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65AD69CC"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1593E45A" w14:textId="77777777" w:rsidTr="00CA0F9A">
        <w:tc>
          <w:tcPr>
            <w:tcW w:w="1495" w:type="dxa"/>
          </w:tcPr>
          <w:p w14:paraId="48C0A45B"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.2.16.</w:t>
            </w:r>
          </w:p>
        </w:tc>
        <w:tc>
          <w:tcPr>
            <w:tcW w:w="7793" w:type="dxa"/>
          </w:tcPr>
          <w:p w14:paraId="216E0A75" w14:textId="77777777" w:rsidR="00CA0F9A" w:rsidRDefault="00CA0F9A" w:rsidP="00CA0F9A">
            <w:pPr>
              <w:jc w:val="both"/>
              <w:rPr>
                <w:rFonts w:asciiTheme="minorHAnsi" w:hAnsiTheme="minorHAnsi"/>
                <w:sz w:val="22"/>
                <w:szCs w:val="22"/>
              </w:rPr>
            </w:pPr>
            <w:r w:rsidRPr="00FA4A24">
              <w:rPr>
                <w:rFonts w:ascii="Calibri" w:hAnsi="Calibri"/>
                <w:color w:val="000000"/>
                <w:sz w:val="22"/>
                <w:szCs w:val="22"/>
              </w:rPr>
              <w:t>Napájení panelů</w:t>
            </w:r>
          </w:p>
        </w:tc>
      </w:tr>
      <w:tr w:rsidR="00CA0F9A" w:rsidRPr="00C62997" w14:paraId="14764EA8" w14:textId="77777777" w:rsidTr="00CA0F9A">
        <w:tc>
          <w:tcPr>
            <w:tcW w:w="9288" w:type="dxa"/>
            <w:gridSpan w:val="2"/>
          </w:tcPr>
          <w:p w14:paraId="65AC0CDC" w14:textId="77777777" w:rsidR="00CA0F9A" w:rsidRPr="00C62997" w:rsidRDefault="00CA0F9A" w:rsidP="00CA0F9A">
            <w:pPr>
              <w:jc w:val="both"/>
              <w:rPr>
                <w:rFonts w:ascii="Calibri" w:hAnsi="Calibri"/>
                <w:color w:val="000000"/>
                <w:sz w:val="22"/>
                <w:szCs w:val="22"/>
              </w:rPr>
            </w:pPr>
            <w:r w:rsidRPr="00FA4A24">
              <w:rPr>
                <w:rFonts w:ascii="Calibri" w:hAnsi="Calibri"/>
                <w:color w:val="000000"/>
                <w:sz w:val="22"/>
                <w:szCs w:val="22"/>
              </w:rPr>
              <w:t>Napájení panelů z palubní sítě vozidla</w:t>
            </w:r>
            <w:r w:rsidR="00E565C2">
              <w:rPr>
                <w:rFonts w:ascii="Calibri" w:hAnsi="Calibri"/>
                <w:color w:val="000000"/>
                <w:sz w:val="22"/>
                <w:szCs w:val="22"/>
              </w:rPr>
              <w:t xml:space="preserve"> přes integrovanou jednotku napájení informačního systému</w:t>
            </w:r>
            <w:r w:rsidRPr="00FA4A24">
              <w:rPr>
                <w:rFonts w:ascii="Calibri" w:hAnsi="Calibri"/>
                <w:color w:val="000000"/>
                <w:sz w:val="22"/>
                <w:szCs w:val="22"/>
              </w:rPr>
              <w:t>.</w:t>
            </w:r>
          </w:p>
        </w:tc>
      </w:tr>
      <w:tr w:rsidR="00CA0F9A" w14:paraId="13D3016D" w14:textId="77777777" w:rsidTr="00CA0F9A">
        <w:tc>
          <w:tcPr>
            <w:tcW w:w="1495" w:type="dxa"/>
          </w:tcPr>
          <w:p w14:paraId="19B44ABE"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34A407FB"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20EA72E3"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CA0F9A" w14:paraId="5422A4A5" w14:textId="77777777" w:rsidTr="00CA0F9A">
        <w:tc>
          <w:tcPr>
            <w:tcW w:w="1495" w:type="dxa"/>
          </w:tcPr>
          <w:p w14:paraId="5D464275"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.2.17.</w:t>
            </w:r>
          </w:p>
        </w:tc>
        <w:tc>
          <w:tcPr>
            <w:tcW w:w="7793" w:type="dxa"/>
          </w:tcPr>
          <w:p w14:paraId="6B707418" w14:textId="77777777" w:rsidR="00CA0F9A" w:rsidRDefault="00CA0F9A" w:rsidP="00CA0F9A">
            <w:pPr>
              <w:jc w:val="both"/>
              <w:rPr>
                <w:rFonts w:asciiTheme="minorHAnsi" w:hAnsiTheme="minorHAnsi"/>
                <w:sz w:val="22"/>
                <w:szCs w:val="22"/>
              </w:rPr>
            </w:pPr>
            <w:r w:rsidRPr="007811C5">
              <w:rPr>
                <w:rFonts w:ascii="Calibri" w:hAnsi="Calibri"/>
                <w:color w:val="000000"/>
                <w:sz w:val="22"/>
                <w:szCs w:val="22"/>
              </w:rPr>
              <w:t>Vnější obal</w:t>
            </w:r>
          </w:p>
        </w:tc>
      </w:tr>
      <w:tr w:rsidR="00CA0F9A" w:rsidRPr="00C62997" w14:paraId="098DF978" w14:textId="77777777" w:rsidTr="00CA0F9A">
        <w:tc>
          <w:tcPr>
            <w:tcW w:w="9288" w:type="dxa"/>
            <w:gridSpan w:val="2"/>
          </w:tcPr>
          <w:p w14:paraId="50132562" w14:textId="77777777" w:rsidR="00CA0F9A" w:rsidRPr="00C62997" w:rsidRDefault="00CA0F9A" w:rsidP="00CA0F9A">
            <w:pPr>
              <w:jc w:val="both"/>
              <w:rPr>
                <w:rFonts w:ascii="Calibri" w:hAnsi="Calibri"/>
                <w:color w:val="000000"/>
                <w:sz w:val="22"/>
                <w:szCs w:val="22"/>
              </w:rPr>
            </w:pPr>
            <w:r w:rsidRPr="007811C5">
              <w:rPr>
                <w:rFonts w:ascii="Calibri" w:hAnsi="Calibri"/>
                <w:color w:val="000000"/>
                <w:sz w:val="22"/>
                <w:szCs w:val="22"/>
              </w:rPr>
              <w:t>Vnější obal panelů musí být pevný, samonosné konstrukce a odstíněný proti narušení správné funkce panelu.</w:t>
            </w:r>
          </w:p>
        </w:tc>
      </w:tr>
      <w:tr w:rsidR="00CA0F9A" w14:paraId="7DDE552B" w14:textId="77777777" w:rsidTr="00CA0F9A">
        <w:tc>
          <w:tcPr>
            <w:tcW w:w="1495" w:type="dxa"/>
          </w:tcPr>
          <w:p w14:paraId="26A83468"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1DEF3C05"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55764C27"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A0F9A" w14:paraId="511FA375" w14:textId="77777777" w:rsidTr="00CA0F9A">
        <w:tc>
          <w:tcPr>
            <w:tcW w:w="1476" w:type="dxa"/>
          </w:tcPr>
          <w:p w14:paraId="365465FC"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.2.18.</w:t>
            </w:r>
          </w:p>
        </w:tc>
        <w:tc>
          <w:tcPr>
            <w:tcW w:w="7812" w:type="dxa"/>
            <w:gridSpan w:val="2"/>
          </w:tcPr>
          <w:p w14:paraId="5ED94B03" w14:textId="77777777" w:rsidR="00CA0F9A" w:rsidRDefault="00CA0F9A" w:rsidP="00CA0F9A">
            <w:pPr>
              <w:jc w:val="both"/>
              <w:rPr>
                <w:rFonts w:asciiTheme="minorHAnsi" w:hAnsiTheme="minorHAnsi"/>
                <w:sz w:val="22"/>
                <w:szCs w:val="22"/>
              </w:rPr>
            </w:pPr>
            <w:r w:rsidRPr="007811C5">
              <w:rPr>
                <w:rFonts w:ascii="Calibri" w:hAnsi="Calibri"/>
                <w:color w:val="000000"/>
                <w:sz w:val="22"/>
                <w:szCs w:val="22"/>
              </w:rPr>
              <w:t>Zámky</w:t>
            </w:r>
          </w:p>
        </w:tc>
      </w:tr>
      <w:tr w:rsidR="00CA0F9A" w:rsidRPr="00C62997" w14:paraId="20D80269" w14:textId="77777777" w:rsidTr="00CA0F9A">
        <w:tc>
          <w:tcPr>
            <w:tcW w:w="9288" w:type="dxa"/>
            <w:gridSpan w:val="3"/>
          </w:tcPr>
          <w:p w14:paraId="45CE9286" w14:textId="77777777" w:rsidR="00CA0F9A" w:rsidRPr="00C62997" w:rsidRDefault="00CA0F9A" w:rsidP="00CA0F9A">
            <w:pPr>
              <w:jc w:val="both"/>
              <w:rPr>
                <w:rFonts w:ascii="Calibri" w:hAnsi="Calibri"/>
                <w:color w:val="000000"/>
                <w:sz w:val="22"/>
                <w:szCs w:val="22"/>
              </w:rPr>
            </w:pPr>
            <w:r w:rsidRPr="007811C5">
              <w:rPr>
                <w:rFonts w:ascii="Calibri" w:hAnsi="Calibri"/>
                <w:color w:val="000000"/>
                <w:sz w:val="22"/>
                <w:szCs w:val="22"/>
              </w:rPr>
              <w:t>Zámky pro snadný servisní přístup dovnitř panelů musí být univerzální na trojhranný klíč.</w:t>
            </w:r>
          </w:p>
        </w:tc>
      </w:tr>
      <w:tr w:rsidR="00CA0F9A" w14:paraId="798558F6" w14:textId="77777777" w:rsidTr="00CA0F9A">
        <w:tc>
          <w:tcPr>
            <w:tcW w:w="1495" w:type="dxa"/>
            <w:gridSpan w:val="2"/>
          </w:tcPr>
          <w:p w14:paraId="19E146EB"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726A77DD"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0BB2C2FE"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A0F9A" w14:paraId="63342F0E" w14:textId="77777777" w:rsidTr="009D07A2">
        <w:tc>
          <w:tcPr>
            <w:tcW w:w="1462" w:type="dxa"/>
          </w:tcPr>
          <w:p w14:paraId="63EF33DB" w14:textId="77777777" w:rsidR="00CA0F9A" w:rsidRDefault="00ED51D9" w:rsidP="00CA0F9A">
            <w:pPr>
              <w:jc w:val="both"/>
              <w:rPr>
                <w:rFonts w:asciiTheme="minorHAnsi" w:hAnsiTheme="minorHAnsi"/>
                <w:sz w:val="22"/>
                <w:szCs w:val="22"/>
              </w:rPr>
            </w:pPr>
            <w:r>
              <w:rPr>
                <w:rFonts w:asciiTheme="minorHAnsi" w:hAnsiTheme="minorHAnsi"/>
                <w:sz w:val="22"/>
                <w:szCs w:val="22"/>
              </w:rPr>
              <w:t>2.8</w:t>
            </w:r>
            <w:r w:rsidR="00B02582">
              <w:rPr>
                <w:rFonts w:asciiTheme="minorHAnsi" w:hAnsiTheme="minorHAnsi"/>
                <w:sz w:val="22"/>
                <w:szCs w:val="22"/>
              </w:rPr>
              <w:t>.2.19.</w:t>
            </w:r>
          </w:p>
        </w:tc>
        <w:tc>
          <w:tcPr>
            <w:tcW w:w="7600" w:type="dxa"/>
            <w:gridSpan w:val="2"/>
          </w:tcPr>
          <w:p w14:paraId="6AA5517E" w14:textId="77777777" w:rsidR="00CA0F9A" w:rsidRDefault="00CA0F9A" w:rsidP="00CA0F9A">
            <w:pPr>
              <w:jc w:val="both"/>
              <w:rPr>
                <w:rFonts w:asciiTheme="minorHAnsi" w:hAnsiTheme="minorHAnsi"/>
                <w:sz w:val="22"/>
                <w:szCs w:val="22"/>
              </w:rPr>
            </w:pPr>
            <w:r w:rsidRPr="007811C5">
              <w:rPr>
                <w:rFonts w:ascii="Calibri" w:hAnsi="Calibri"/>
                <w:color w:val="000000"/>
                <w:sz w:val="22"/>
                <w:szCs w:val="22"/>
              </w:rPr>
              <w:t>Povrchová úprava</w:t>
            </w:r>
          </w:p>
        </w:tc>
      </w:tr>
      <w:tr w:rsidR="00CA0F9A" w:rsidRPr="00C62997" w14:paraId="258EEBBE" w14:textId="77777777" w:rsidTr="009D07A2">
        <w:tc>
          <w:tcPr>
            <w:tcW w:w="9062" w:type="dxa"/>
            <w:gridSpan w:val="3"/>
          </w:tcPr>
          <w:p w14:paraId="63FE1595" w14:textId="77777777" w:rsidR="00CA0F9A" w:rsidRPr="00C62997" w:rsidRDefault="00CA0F9A" w:rsidP="00E565C2">
            <w:pPr>
              <w:jc w:val="both"/>
              <w:rPr>
                <w:rFonts w:ascii="Calibri" w:hAnsi="Calibri"/>
                <w:color w:val="000000"/>
                <w:sz w:val="22"/>
                <w:szCs w:val="22"/>
              </w:rPr>
            </w:pPr>
            <w:r w:rsidRPr="007811C5">
              <w:rPr>
                <w:rFonts w:ascii="Calibri" w:hAnsi="Calibri"/>
                <w:color w:val="000000"/>
                <w:sz w:val="22"/>
                <w:szCs w:val="22"/>
              </w:rPr>
              <w:t xml:space="preserve">Povrchová úprava obalu panelu musí být komaxitová barva </w:t>
            </w:r>
            <w:r w:rsidR="00E565C2">
              <w:rPr>
                <w:rFonts w:ascii="Calibri" w:hAnsi="Calibri"/>
                <w:color w:val="000000"/>
                <w:sz w:val="22"/>
                <w:szCs w:val="22"/>
              </w:rPr>
              <w:t>– barva bude odsouhlasena zadavatelem.</w:t>
            </w:r>
          </w:p>
        </w:tc>
      </w:tr>
      <w:tr w:rsidR="00CA0F9A" w14:paraId="4C895461" w14:textId="77777777" w:rsidTr="009D07A2">
        <w:tc>
          <w:tcPr>
            <w:tcW w:w="1481" w:type="dxa"/>
            <w:gridSpan w:val="2"/>
          </w:tcPr>
          <w:p w14:paraId="76F6A01A"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581" w:type="dxa"/>
          </w:tcPr>
          <w:p w14:paraId="6E68FB9B"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4B76FCCE"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A0F9A" w14:paraId="55F639CB" w14:textId="77777777" w:rsidTr="00691CA0">
        <w:tc>
          <w:tcPr>
            <w:tcW w:w="1462" w:type="dxa"/>
          </w:tcPr>
          <w:p w14:paraId="2ECD566F"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.2.20.</w:t>
            </w:r>
          </w:p>
        </w:tc>
        <w:tc>
          <w:tcPr>
            <w:tcW w:w="7600" w:type="dxa"/>
            <w:gridSpan w:val="2"/>
          </w:tcPr>
          <w:p w14:paraId="1679B3DF" w14:textId="77777777" w:rsidR="00CA0F9A" w:rsidRDefault="00CA0F9A" w:rsidP="00CA0F9A">
            <w:pPr>
              <w:jc w:val="both"/>
              <w:rPr>
                <w:rFonts w:asciiTheme="minorHAnsi" w:hAnsiTheme="minorHAnsi"/>
                <w:sz w:val="22"/>
                <w:szCs w:val="22"/>
              </w:rPr>
            </w:pPr>
            <w:r w:rsidRPr="007811C5">
              <w:rPr>
                <w:rFonts w:ascii="Calibri" w:hAnsi="Calibri"/>
                <w:color w:val="000000"/>
                <w:sz w:val="22"/>
                <w:szCs w:val="22"/>
              </w:rPr>
              <w:t>Odolnost povrchové úpravy</w:t>
            </w:r>
          </w:p>
        </w:tc>
      </w:tr>
      <w:tr w:rsidR="00CA0F9A" w:rsidRPr="00C62997" w14:paraId="33925D64" w14:textId="77777777" w:rsidTr="00691CA0">
        <w:tc>
          <w:tcPr>
            <w:tcW w:w="9062" w:type="dxa"/>
            <w:gridSpan w:val="3"/>
          </w:tcPr>
          <w:p w14:paraId="6213FB08" w14:textId="77777777" w:rsidR="00CA0F9A" w:rsidRPr="00C62997" w:rsidRDefault="00CA0F9A" w:rsidP="00CA0F9A">
            <w:pPr>
              <w:jc w:val="both"/>
              <w:rPr>
                <w:rFonts w:ascii="Calibri" w:hAnsi="Calibri"/>
                <w:color w:val="000000"/>
                <w:sz w:val="22"/>
                <w:szCs w:val="22"/>
              </w:rPr>
            </w:pPr>
            <w:r w:rsidRPr="007811C5">
              <w:rPr>
                <w:rFonts w:ascii="Calibri" w:hAnsi="Calibri"/>
                <w:color w:val="000000"/>
                <w:sz w:val="22"/>
                <w:szCs w:val="22"/>
              </w:rPr>
              <w:t xml:space="preserve">Odolnost povrchové úpravy obalu proti vandalismu, zejména odolnost proti poškrábání </w:t>
            </w:r>
            <w:r>
              <w:rPr>
                <w:rFonts w:ascii="Calibri" w:hAnsi="Calibri"/>
                <w:color w:val="000000"/>
                <w:sz w:val="22"/>
                <w:szCs w:val="22"/>
              </w:rPr>
              <w:br/>
            </w:r>
            <w:r w:rsidRPr="007811C5">
              <w:rPr>
                <w:rFonts w:ascii="Calibri" w:hAnsi="Calibri"/>
                <w:color w:val="000000"/>
                <w:sz w:val="22"/>
                <w:szCs w:val="22"/>
              </w:rPr>
              <w:t>a posprejování.</w:t>
            </w:r>
          </w:p>
        </w:tc>
      </w:tr>
      <w:tr w:rsidR="00CA0F9A" w14:paraId="11FB4960" w14:textId="77777777" w:rsidTr="00691CA0">
        <w:tc>
          <w:tcPr>
            <w:tcW w:w="1481" w:type="dxa"/>
            <w:gridSpan w:val="2"/>
          </w:tcPr>
          <w:p w14:paraId="111585FF"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581" w:type="dxa"/>
          </w:tcPr>
          <w:p w14:paraId="01C231C0"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r w:rsidR="00CA0F9A" w14:paraId="10D40BBA" w14:textId="77777777" w:rsidTr="00691CA0">
        <w:tc>
          <w:tcPr>
            <w:tcW w:w="1461" w:type="dxa"/>
          </w:tcPr>
          <w:p w14:paraId="15CAF8D4" w14:textId="77777777" w:rsidR="00CA0F9A" w:rsidRDefault="00ED51D9" w:rsidP="00CA0F9A">
            <w:pPr>
              <w:jc w:val="both"/>
              <w:rPr>
                <w:rFonts w:asciiTheme="minorHAnsi" w:hAnsiTheme="minorHAnsi"/>
                <w:sz w:val="22"/>
                <w:szCs w:val="22"/>
              </w:rPr>
            </w:pPr>
            <w:r>
              <w:rPr>
                <w:rFonts w:asciiTheme="minorHAnsi" w:hAnsiTheme="minorHAnsi"/>
                <w:sz w:val="22"/>
                <w:szCs w:val="22"/>
              </w:rPr>
              <w:lastRenderedPageBreak/>
              <w:t>2.8</w:t>
            </w:r>
            <w:r w:rsidR="00B02582">
              <w:rPr>
                <w:rFonts w:asciiTheme="minorHAnsi" w:hAnsiTheme="minorHAnsi"/>
                <w:sz w:val="22"/>
                <w:szCs w:val="22"/>
              </w:rPr>
              <w:t>.2.21.</w:t>
            </w:r>
          </w:p>
        </w:tc>
        <w:tc>
          <w:tcPr>
            <w:tcW w:w="7601" w:type="dxa"/>
            <w:gridSpan w:val="2"/>
          </w:tcPr>
          <w:p w14:paraId="26B88BB3" w14:textId="77777777" w:rsidR="00CA0F9A" w:rsidRDefault="00CA0F9A" w:rsidP="00CA0F9A">
            <w:pPr>
              <w:jc w:val="both"/>
              <w:rPr>
                <w:rFonts w:asciiTheme="minorHAnsi" w:hAnsiTheme="minorHAnsi"/>
                <w:sz w:val="22"/>
                <w:szCs w:val="22"/>
              </w:rPr>
            </w:pPr>
            <w:r w:rsidRPr="007811C5">
              <w:rPr>
                <w:rFonts w:ascii="Calibri" w:hAnsi="Calibri"/>
                <w:color w:val="000000"/>
                <w:sz w:val="22"/>
                <w:szCs w:val="22"/>
              </w:rPr>
              <w:t xml:space="preserve">Minimální </w:t>
            </w:r>
            <w:r>
              <w:rPr>
                <w:rFonts w:ascii="Calibri" w:hAnsi="Calibri"/>
                <w:color w:val="000000"/>
                <w:sz w:val="22"/>
                <w:szCs w:val="22"/>
              </w:rPr>
              <w:t>provozní spolehlivost</w:t>
            </w:r>
            <w:r w:rsidRPr="007811C5">
              <w:rPr>
                <w:rFonts w:ascii="Calibri" w:hAnsi="Calibri"/>
                <w:color w:val="000000"/>
                <w:sz w:val="22"/>
                <w:szCs w:val="22"/>
              </w:rPr>
              <w:t xml:space="preserve"> panelů</w:t>
            </w:r>
          </w:p>
        </w:tc>
      </w:tr>
      <w:tr w:rsidR="00CA0F9A" w:rsidRPr="00C62997" w14:paraId="75707115" w14:textId="77777777" w:rsidTr="00691CA0">
        <w:tc>
          <w:tcPr>
            <w:tcW w:w="9062" w:type="dxa"/>
            <w:gridSpan w:val="3"/>
          </w:tcPr>
          <w:p w14:paraId="31D28CCD" w14:textId="77777777" w:rsidR="00CA0F9A" w:rsidRPr="00C62997" w:rsidRDefault="00CA0F9A" w:rsidP="00CA0F9A">
            <w:pPr>
              <w:jc w:val="both"/>
              <w:rPr>
                <w:rFonts w:ascii="Calibri" w:hAnsi="Calibri"/>
                <w:color w:val="000000"/>
                <w:sz w:val="22"/>
                <w:szCs w:val="22"/>
              </w:rPr>
            </w:pPr>
            <w:r w:rsidRPr="007811C5">
              <w:rPr>
                <w:rFonts w:ascii="Calibri" w:hAnsi="Calibri"/>
                <w:color w:val="000000"/>
                <w:sz w:val="22"/>
                <w:szCs w:val="22"/>
              </w:rPr>
              <w:t xml:space="preserve">Minimální </w:t>
            </w:r>
            <w:r>
              <w:rPr>
                <w:rFonts w:ascii="Calibri" w:hAnsi="Calibri"/>
                <w:color w:val="000000"/>
                <w:sz w:val="22"/>
                <w:szCs w:val="22"/>
              </w:rPr>
              <w:t>provozní spolehlivost</w:t>
            </w:r>
            <w:r w:rsidRPr="007811C5">
              <w:rPr>
                <w:rFonts w:ascii="Calibri" w:hAnsi="Calibri"/>
                <w:color w:val="000000"/>
                <w:sz w:val="22"/>
                <w:szCs w:val="22"/>
              </w:rPr>
              <w:t xml:space="preserve"> panelů je dán</w:t>
            </w:r>
            <w:r>
              <w:rPr>
                <w:rFonts w:ascii="Calibri" w:hAnsi="Calibri"/>
                <w:color w:val="000000"/>
                <w:sz w:val="22"/>
                <w:szCs w:val="22"/>
              </w:rPr>
              <w:t>a výrobcem dobou garantované provozní spolehlivosti</w:t>
            </w:r>
            <w:r w:rsidRPr="007811C5">
              <w:rPr>
                <w:rFonts w:ascii="Calibri" w:hAnsi="Calibri"/>
                <w:color w:val="000000"/>
                <w:sz w:val="22"/>
                <w:szCs w:val="22"/>
              </w:rPr>
              <w:t xml:space="preserve"> vozidla.</w:t>
            </w:r>
          </w:p>
        </w:tc>
      </w:tr>
      <w:tr w:rsidR="00CA0F9A" w14:paraId="1D885A9D" w14:textId="77777777" w:rsidTr="00691CA0">
        <w:tc>
          <w:tcPr>
            <w:tcW w:w="1480" w:type="dxa"/>
            <w:gridSpan w:val="2"/>
          </w:tcPr>
          <w:p w14:paraId="75AF1FF2"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582" w:type="dxa"/>
          </w:tcPr>
          <w:p w14:paraId="5A6987B7"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1308F86D" w14:textId="77777777" w:rsidR="00CA0F9A" w:rsidRDefault="00CA0F9A" w:rsidP="00CA0F9A">
      <w:pPr>
        <w:rPr>
          <w:rFonts w:ascii="Calibri" w:hAnsi="Calibri"/>
          <w:b/>
          <w:sz w:val="24"/>
        </w:rPr>
      </w:pPr>
    </w:p>
    <w:tbl>
      <w:tblPr>
        <w:tblStyle w:val="Mkatabulky"/>
        <w:tblW w:w="0" w:type="auto"/>
        <w:tblLook w:val="04A0" w:firstRow="1" w:lastRow="0" w:firstColumn="1" w:lastColumn="0" w:noHBand="0" w:noVBand="1"/>
      </w:tblPr>
      <w:tblGrid>
        <w:gridCol w:w="1461"/>
        <w:gridCol w:w="19"/>
        <w:gridCol w:w="7582"/>
      </w:tblGrid>
      <w:tr w:rsidR="00CA0F9A" w14:paraId="4E7F0266" w14:textId="77777777" w:rsidTr="00CA0F9A">
        <w:tc>
          <w:tcPr>
            <w:tcW w:w="1476" w:type="dxa"/>
          </w:tcPr>
          <w:p w14:paraId="5A2F3AB3" w14:textId="77777777" w:rsidR="00CA0F9A" w:rsidRDefault="00B02582"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.2.22.</w:t>
            </w:r>
          </w:p>
        </w:tc>
        <w:tc>
          <w:tcPr>
            <w:tcW w:w="7812" w:type="dxa"/>
            <w:gridSpan w:val="2"/>
          </w:tcPr>
          <w:p w14:paraId="60EBBB58" w14:textId="77777777" w:rsidR="00CA0F9A" w:rsidRDefault="00CA0F9A" w:rsidP="00CA0F9A">
            <w:pPr>
              <w:jc w:val="both"/>
              <w:rPr>
                <w:rFonts w:asciiTheme="minorHAnsi" w:hAnsiTheme="minorHAnsi"/>
                <w:sz w:val="22"/>
                <w:szCs w:val="22"/>
              </w:rPr>
            </w:pPr>
            <w:r>
              <w:rPr>
                <w:rFonts w:ascii="Calibri" w:hAnsi="Calibri"/>
                <w:color w:val="000000"/>
                <w:sz w:val="22"/>
                <w:szCs w:val="22"/>
              </w:rPr>
              <w:t>H</w:t>
            </w:r>
            <w:r w:rsidRPr="007811C5">
              <w:rPr>
                <w:rFonts w:ascii="Calibri" w:hAnsi="Calibri"/>
                <w:color w:val="000000"/>
                <w:sz w:val="22"/>
                <w:szCs w:val="22"/>
              </w:rPr>
              <w:t>omologace výrobků</w:t>
            </w:r>
          </w:p>
        </w:tc>
      </w:tr>
      <w:tr w:rsidR="00CA0F9A" w:rsidRPr="00C62997" w14:paraId="05DCAC69" w14:textId="77777777" w:rsidTr="00CA0F9A">
        <w:tc>
          <w:tcPr>
            <w:tcW w:w="9288" w:type="dxa"/>
            <w:gridSpan w:val="3"/>
          </w:tcPr>
          <w:p w14:paraId="798BDE50" w14:textId="77777777" w:rsidR="00CA0F9A" w:rsidRPr="00C62997" w:rsidRDefault="00CA0F9A" w:rsidP="00997728">
            <w:pPr>
              <w:jc w:val="both"/>
              <w:rPr>
                <w:rFonts w:ascii="Calibri" w:hAnsi="Calibri"/>
                <w:color w:val="000000"/>
                <w:sz w:val="22"/>
                <w:szCs w:val="22"/>
              </w:rPr>
            </w:pPr>
            <w:r w:rsidRPr="007811C5">
              <w:rPr>
                <w:rFonts w:ascii="Calibri" w:hAnsi="Calibri"/>
                <w:color w:val="000000"/>
                <w:sz w:val="22"/>
                <w:szCs w:val="22"/>
              </w:rPr>
              <w:t xml:space="preserve">Součástí nabídky musí být homologace výrobků podle </w:t>
            </w:r>
            <w:r w:rsidR="00997728">
              <w:rPr>
                <w:rFonts w:ascii="Calibri" w:hAnsi="Calibri"/>
                <w:color w:val="000000"/>
                <w:sz w:val="22"/>
                <w:szCs w:val="22"/>
              </w:rPr>
              <w:t>normy ČSN 304011 a ČSN EN 50121-3-2.</w:t>
            </w:r>
          </w:p>
        </w:tc>
      </w:tr>
      <w:tr w:rsidR="00CA0F9A" w14:paraId="14BA2E8F" w14:textId="77777777" w:rsidTr="00CA0F9A">
        <w:tc>
          <w:tcPr>
            <w:tcW w:w="1495" w:type="dxa"/>
            <w:gridSpan w:val="2"/>
          </w:tcPr>
          <w:p w14:paraId="7DCEE9AB" w14:textId="77777777" w:rsidR="00CA0F9A" w:rsidRDefault="00CA0F9A" w:rsidP="00CA0F9A">
            <w:pPr>
              <w:jc w:val="both"/>
              <w:rPr>
                <w:rFonts w:asciiTheme="minorHAnsi" w:hAnsiTheme="minorHAnsi"/>
                <w:sz w:val="22"/>
                <w:szCs w:val="22"/>
              </w:rPr>
            </w:pPr>
            <w:r>
              <w:rPr>
                <w:rFonts w:asciiTheme="minorHAnsi" w:hAnsiTheme="minorHAnsi"/>
                <w:sz w:val="22"/>
                <w:szCs w:val="22"/>
              </w:rPr>
              <w:t>Odpověď</w:t>
            </w:r>
          </w:p>
        </w:tc>
        <w:tc>
          <w:tcPr>
            <w:tcW w:w="7793" w:type="dxa"/>
          </w:tcPr>
          <w:p w14:paraId="05E747CD" w14:textId="77777777" w:rsidR="00CA0F9A" w:rsidRDefault="00CA0F9A" w:rsidP="00CA0F9A">
            <w:pPr>
              <w:jc w:val="both"/>
              <w:rPr>
                <w:rFonts w:asciiTheme="minorHAnsi" w:hAnsiTheme="minorHAnsi"/>
                <w:sz w:val="22"/>
                <w:szCs w:val="22"/>
              </w:rPr>
            </w:pPr>
            <w:r>
              <w:rPr>
                <w:rFonts w:asciiTheme="minorHAnsi" w:hAnsiTheme="minorHAnsi"/>
                <w:sz w:val="22"/>
                <w:szCs w:val="22"/>
              </w:rPr>
              <w:t>NE</w:t>
            </w:r>
          </w:p>
        </w:tc>
      </w:tr>
    </w:tbl>
    <w:p w14:paraId="4598E86F" w14:textId="77777777" w:rsidR="0083103F" w:rsidRDefault="0083103F" w:rsidP="00DC226A"/>
    <w:tbl>
      <w:tblPr>
        <w:tblStyle w:val="Mkatabulky"/>
        <w:tblW w:w="0" w:type="auto"/>
        <w:tblLook w:val="04A0" w:firstRow="1" w:lastRow="0" w:firstColumn="1" w:lastColumn="0" w:noHBand="0" w:noVBand="1"/>
      </w:tblPr>
      <w:tblGrid>
        <w:gridCol w:w="1464"/>
        <w:gridCol w:w="19"/>
        <w:gridCol w:w="7579"/>
      </w:tblGrid>
      <w:tr w:rsidR="002A497C" w14:paraId="31F8B6C2" w14:textId="77777777" w:rsidTr="002A497C">
        <w:tc>
          <w:tcPr>
            <w:tcW w:w="1476" w:type="dxa"/>
          </w:tcPr>
          <w:p w14:paraId="1619C4EA" w14:textId="77777777" w:rsidR="002A497C" w:rsidRDefault="00ED51D9" w:rsidP="002A497C">
            <w:pPr>
              <w:jc w:val="both"/>
              <w:rPr>
                <w:rFonts w:asciiTheme="minorHAnsi" w:hAnsiTheme="minorHAnsi"/>
                <w:sz w:val="22"/>
                <w:szCs w:val="22"/>
              </w:rPr>
            </w:pPr>
            <w:r>
              <w:rPr>
                <w:rFonts w:asciiTheme="minorHAnsi" w:hAnsiTheme="minorHAnsi"/>
                <w:sz w:val="22"/>
                <w:szCs w:val="22"/>
              </w:rPr>
              <w:t>2.8</w:t>
            </w:r>
            <w:r w:rsidR="002A497C">
              <w:rPr>
                <w:rFonts w:asciiTheme="minorHAnsi" w:hAnsiTheme="minorHAnsi"/>
                <w:sz w:val="22"/>
                <w:szCs w:val="22"/>
              </w:rPr>
              <w:t>.2.23.</w:t>
            </w:r>
          </w:p>
        </w:tc>
        <w:tc>
          <w:tcPr>
            <w:tcW w:w="7812" w:type="dxa"/>
            <w:gridSpan w:val="2"/>
          </w:tcPr>
          <w:p w14:paraId="75A40FA2" w14:textId="77777777" w:rsidR="002A497C" w:rsidRDefault="002A497C" w:rsidP="00B8166D">
            <w:pPr>
              <w:jc w:val="both"/>
              <w:rPr>
                <w:rFonts w:asciiTheme="minorHAnsi" w:hAnsiTheme="minorHAnsi"/>
                <w:sz w:val="22"/>
                <w:szCs w:val="22"/>
              </w:rPr>
            </w:pPr>
            <w:r>
              <w:rPr>
                <w:rFonts w:ascii="Calibri" w:hAnsi="Calibri"/>
                <w:color w:val="000000"/>
                <w:sz w:val="22"/>
                <w:szCs w:val="22"/>
              </w:rPr>
              <w:t xml:space="preserve">Ukazatel </w:t>
            </w:r>
            <w:r w:rsidR="00B8166D">
              <w:rPr>
                <w:rFonts w:ascii="Calibri" w:hAnsi="Calibri"/>
                <w:color w:val="000000"/>
                <w:sz w:val="22"/>
                <w:szCs w:val="22"/>
              </w:rPr>
              <w:t>kurzového čísla</w:t>
            </w:r>
          </w:p>
        </w:tc>
      </w:tr>
      <w:tr w:rsidR="002A497C" w:rsidRPr="00C62997" w14:paraId="34469380" w14:textId="77777777" w:rsidTr="002A497C">
        <w:tc>
          <w:tcPr>
            <w:tcW w:w="9288" w:type="dxa"/>
            <w:gridSpan w:val="3"/>
          </w:tcPr>
          <w:p w14:paraId="2D880286" w14:textId="4B398D31" w:rsidR="005209D7" w:rsidRPr="002A2E70" w:rsidRDefault="005209D7" w:rsidP="005209D7">
            <w:pPr>
              <w:jc w:val="both"/>
              <w:rPr>
                <w:rFonts w:asciiTheme="minorHAnsi" w:hAnsiTheme="minorHAnsi"/>
                <w:color w:val="000000"/>
                <w:sz w:val="22"/>
                <w:szCs w:val="22"/>
              </w:rPr>
            </w:pPr>
            <w:r w:rsidRPr="002A2E70">
              <w:rPr>
                <w:rFonts w:asciiTheme="minorHAnsi" w:hAnsiTheme="minorHAnsi"/>
                <w:color w:val="000000"/>
                <w:sz w:val="22"/>
                <w:szCs w:val="22"/>
              </w:rPr>
              <w:t>Zadavatel požaduje vybavit vozidla elektronickými zobrazovači kurzového označení vozidla.</w:t>
            </w:r>
          </w:p>
          <w:p w14:paraId="55D5A48C" w14:textId="328DF5CB" w:rsidR="005209D7" w:rsidRPr="002A2E70" w:rsidRDefault="005209D7" w:rsidP="005209D7">
            <w:pPr>
              <w:rPr>
                <w:rFonts w:asciiTheme="minorHAnsi" w:hAnsiTheme="minorHAnsi"/>
                <w:sz w:val="22"/>
                <w:szCs w:val="22"/>
              </w:rPr>
            </w:pPr>
            <w:r w:rsidRPr="002A2E70">
              <w:rPr>
                <w:rFonts w:asciiTheme="minorHAnsi" w:hAnsiTheme="minorHAnsi"/>
                <w:sz w:val="22"/>
              </w:rPr>
              <w:t xml:space="preserve">Elektronický displej bude zobrazovat údaje (kurz) zadané v palubním počítači s případným odlišením dalším znakem jízdy mimo jízdní řád (bez zadané Služby) nebo dle jízdního řádu převzatého kurzu apod. Displej tedy musí zobrazovat </w:t>
            </w:r>
            <w:r w:rsidR="00F416EF" w:rsidRPr="002A2E70">
              <w:rPr>
                <w:rFonts w:asciiTheme="minorHAnsi" w:hAnsiTheme="minorHAnsi"/>
                <w:sz w:val="22"/>
              </w:rPr>
              <w:t>6</w:t>
            </w:r>
            <w:r w:rsidRPr="002A2E70">
              <w:rPr>
                <w:rFonts w:asciiTheme="minorHAnsi" w:hAnsiTheme="minorHAnsi"/>
                <w:sz w:val="22"/>
              </w:rPr>
              <w:t xml:space="preserve"> pozic.</w:t>
            </w:r>
          </w:p>
          <w:p w14:paraId="00166ED9" w14:textId="77777777" w:rsidR="005209D7" w:rsidRPr="00C44B7F" w:rsidRDefault="005209D7" w:rsidP="005209D7">
            <w:pPr>
              <w:jc w:val="both"/>
              <w:rPr>
                <w:rFonts w:asciiTheme="minorHAnsi" w:hAnsiTheme="minorHAnsi"/>
                <w:sz w:val="22"/>
                <w:szCs w:val="22"/>
              </w:rPr>
            </w:pPr>
            <w:r w:rsidRPr="002A2E70">
              <w:rPr>
                <w:rFonts w:asciiTheme="minorHAnsi" w:hAnsiTheme="minorHAnsi"/>
                <w:sz w:val="22"/>
                <w:szCs w:val="22"/>
              </w:rPr>
              <w:t>Ve vozidlech budou instalovány 2 ks na vhodném místě po obou stranách kabiny řidiče tak, aby byly viditelné z vnějšku vozidla z pravé/přední i levé strany a neomezovaly výhled řidiče. Displeje budou řízeny palubním počítačem.</w:t>
            </w:r>
          </w:p>
          <w:p w14:paraId="77A72217" w14:textId="77777777" w:rsidR="005209D7" w:rsidRPr="00C44B7F" w:rsidRDefault="005209D7" w:rsidP="005209D7">
            <w:pPr>
              <w:jc w:val="both"/>
              <w:rPr>
                <w:rFonts w:asciiTheme="minorHAnsi" w:hAnsiTheme="minorHAnsi"/>
                <w:sz w:val="22"/>
                <w:szCs w:val="22"/>
              </w:rPr>
            </w:pPr>
            <w:r w:rsidRPr="00C44B7F">
              <w:rPr>
                <w:rFonts w:asciiTheme="minorHAnsi" w:hAnsiTheme="minorHAnsi"/>
                <w:sz w:val="22"/>
                <w:szCs w:val="22"/>
              </w:rPr>
              <w:t>Požadované technické parametry:</w:t>
            </w:r>
          </w:p>
          <w:p w14:paraId="61D3D373" w14:textId="77777777" w:rsidR="005209D7" w:rsidRPr="00C44B7F" w:rsidRDefault="005209D7" w:rsidP="001658BD">
            <w:pPr>
              <w:pStyle w:val="Documentheader"/>
              <w:numPr>
                <w:ilvl w:val="0"/>
                <w:numId w:val="21"/>
              </w:numPr>
              <w:tabs>
                <w:tab w:val="left" w:pos="426"/>
                <w:tab w:val="right" w:pos="9356"/>
              </w:tabs>
              <w:spacing w:before="0"/>
              <w:ind w:left="851" w:hanging="425"/>
              <w:rPr>
                <w:rFonts w:asciiTheme="minorHAnsi" w:hAnsiTheme="minorHAnsi"/>
                <w:b w:val="0"/>
                <w:sz w:val="22"/>
                <w:szCs w:val="22"/>
              </w:rPr>
            </w:pPr>
            <w:r w:rsidRPr="00C44B7F">
              <w:rPr>
                <w:rFonts w:asciiTheme="minorHAnsi" w:hAnsiTheme="minorHAnsi"/>
                <w:b w:val="0"/>
                <w:sz w:val="22"/>
                <w:szCs w:val="22"/>
              </w:rPr>
              <w:t>diodový rastr 8 x 35 (výška x šířka), rozteč diod 6 mm,</w:t>
            </w:r>
          </w:p>
          <w:p w14:paraId="1663DD70" w14:textId="77777777" w:rsidR="005209D7" w:rsidRPr="00C44B7F" w:rsidRDefault="005209D7" w:rsidP="001658BD">
            <w:pPr>
              <w:pStyle w:val="Documentheader"/>
              <w:numPr>
                <w:ilvl w:val="0"/>
                <w:numId w:val="21"/>
              </w:numPr>
              <w:tabs>
                <w:tab w:val="left" w:pos="426"/>
                <w:tab w:val="right" w:pos="9356"/>
              </w:tabs>
              <w:spacing w:before="0"/>
              <w:ind w:left="851" w:hanging="425"/>
              <w:rPr>
                <w:rFonts w:asciiTheme="minorHAnsi" w:hAnsiTheme="minorHAnsi"/>
                <w:b w:val="0"/>
                <w:sz w:val="22"/>
                <w:szCs w:val="22"/>
              </w:rPr>
            </w:pPr>
            <w:r w:rsidRPr="00C44B7F">
              <w:rPr>
                <w:rFonts w:asciiTheme="minorHAnsi" w:hAnsiTheme="minorHAnsi"/>
                <w:b w:val="0"/>
                <w:sz w:val="22"/>
                <w:szCs w:val="22"/>
              </w:rPr>
              <w:t>barva diod žlutá (žlutooranžová), (vlnová délka 590-595 nanometrů),</w:t>
            </w:r>
          </w:p>
          <w:p w14:paraId="1032D26E" w14:textId="77777777" w:rsidR="005209D7" w:rsidRPr="00C44B7F" w:rsidRDefault="005209D7" w:rsidP="001658BD">
            <w:pPr>
              <w:pStyle w:val="Documentheader"/>
              <w:numPr>
                <w:ilvl w:val="0"/>
                <w:numId w:val="21"/>
              </w:numPr>
              <w:tabs>
                <w:tab w:val="left" w:pos="426"/>
                <w:tab w:val="right" w:pos="9356"/>
              </w:tabs>
              <w:spacing w:before="0"/>
              <w:ind w:left="851" w:hanging="425"/>
              <w:rPr>
                <w:rFonts w:asciiTheme="minorHAnsi" w:hAnsiTheme="minorHAnsi"/>
                <w:b w:val="0"/>
                <w:sz w:val="22"/>
                <w:szCs w:val="22"/>
              </w:rPr>
            </w:pPr>
            <w:r w:rsidRPr="00C44B7F">
              <w:rPr>
                <w:rFonts w:asciiTheme="minorHAnsi" w:hAnsiTheme="minorHAnsi"/>
                <w:b w:val="0"/>
                <w:sz w:val="22"/>
                <w:szCs w:val="22"/>
              </w:rPr>
              <w:t>automatická regulace jasu,</w:t>
            </w:r>
          </w:p>
          <w:p w14:paraId="08BF770B" w14:textId="77777777" w:rsidR="002A497C" w:rsidRPr="00C44B7F" w:rsidRDefault="005209D7" w:rsidP="001658BD">
            <w:pPr>
              <w:pStyle w:val="Documentheader"/>
              <w:numPr>
                <w:ilvl w:val="0"/>
                <w:numId w:val="21"/>
              </w:numPr>
              <w:tabs>
                <w:tab w:val="left" w:pos="426"/>
                <w:tab w:val="right" w:pos="9356"/>
              </w:tabs>
              <w:spacing w:before="0"/>
              <w:ind w:left="851" w:hanging="425"/>
              <w:rPr>
                <w:rFonts w:asciiTheme="minorHAnsi" w:hAnsiTheme="minorHAnsi"/>
                <w:b w:val="0"/>
                <w:sz w:val="22"/>
                <w:szCs w:val="22"/>
              </w:rPr>
            </w:pPr>
            <w:r w:rsidRPr="00C44B7F">
              <w:rPr>
                <w:rFonts w:asciiTheme="minorHAnsi" w:hAnsiTheme="minorHAnsi"/>
                <w:b w:val="0"/>
                <w:sz w:val="22"/>
                <w:szCs w:val="22"/>
              </w:rPr>
              <w:t>možnost současného zobrazení 2 velikostí písma (příklad: Z</w:t>
            </w:r>
            <w:r w:rsidRPr="00C44B7F">
              <w:rPr>
                <w:rFonts w:asciiTheme="minorHAnsi" w:hAnsiTheme="minorHAnsi"/>
                <w:b w:val="0"/>
                <w:sz w:val="18"/>
                <w:szCs w:val="18"/>
              </w:rPr>
              <w:t>052</w:t>
            </w:r>
            <w:r w:rsidRPr="00C44B7F">
              <w:rPr>
                <w:rFonts w:asciiTheme="minorHAnsi" w:hAnsiTheme="minorHAnsi"/>
                <w:b w:val="0"/>
                <w:sz w:val="22"/>
                <w:szCs w:val="22"/>
              </w:rPr>
              <w:t>03)</w:t>
            </w:r>
          </w:p>
        </w:tc>
      </w:tr>
      <w:tr w:rsidR="002A497C" w14:paraId="60679753" w14:textId="77777777" w:rsidTr="002A497C">
        <w:tc>
          <w:tcPr>
            <w:tcW w:w="1495" w:type="dxa"/>
            <w:gridSpan w:val="2"/>
          </w:tcPr>
          <w:p w14:paraId="12955950" w14:textId="77777777" w:rsidR="002A497C" w:rsidRDefault="002A497C" w:rsidP="002A497C">
            <w:pPr>
              <w:jc w:val="both"/>
              <w:rPr>
                <w:rFonts w:asciiTheme="minorHAnsi" w:hAnsiTheme="minorHAnsi"/>
                <w:sz w:val="22"/>
                <w:szCs w:val="22"/>
              </w:rPr>
            </w:pPr>
            <w:r>
              <w:rPr>
                <w:rFonts w:asciiTheme="minorHAnsi" w:hAnsiTheme="minorHAnsi"/>
                <w:sz w:val="22"/>
                <w:szCs w:val="22"/>
              </w:rPr>
              <w:t>Odpověď</w:t>
            </w:r>
          </w:p>
        </w:tc>
        <w:tc>
          <w:tcPr>
            <w:tcW w:w="7793" w:type="dxa"/>
          </w:tcPr>
          <w:p w14:paraId="0690144E" w14:textId="77777777" w:rsidR="002A497C" w:rsidRDefault="002A497C" w:rsidP="002A497C">
            <w:pPr>
              <w:jc w:val="both"/>
              <w:rPr>
                <w:rFonts w:asciiTheme="minorHAnsi" w:hAnsiTheme="minorHAnsi"/>
                <w:sz w:val="22"/>
                <w:szCs w:val="22"/>
              </w:rPr>
            </w:pPr>
            <w:r>
              <w:rPr>
                <w:rFonts w:asciiTheme="minorHAnsi" w:hAnsiTheme="minorHAnsi"/>
                <w:sz w:val="22"/>
                <w:szCs w:val="22"/>
              </w:rPr>
              <w:t>NE</w:t>
            </w:r>
          </w:p>
        </w:tc>
      </w:tr>
    </w:tbl>
    <w:p w14:paraId="012544B1"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897ED1" w14:paraId="393FF5D5" w14:textId="77777777" w:rsidTr="00AF799F">
        <w:tc>
          <w:tcPr>
            <w:tcW w:w="1476" w:type="dxa"/>
          </w:tcPr>
          <w:p w14:paraId="0DC8DF3E" w14:textId="77777777" w:rsidR="00897ED1" w:rsidRPr="00897ED1" w:rsidRDefault="00ED51D9" w:rsidP="00ED51D9">
            <w:pPr>
              <w:spacing w:line="240" w:lineRule="auto"/>
              <w:jc w:val="both"/>
              <w:rPr>
                <w:rFonts w:asciiTheme="minorHAnsi" w:hAnsiTheme="minorHAnsi"/>
                <w:sz w:val="22"/>
                <w:szCs w:val="22"/>
              </w:rPr>
            </w:pPr>
            <w:r>
              <w:rPr>
                <w:rFonts w:asciiTheme="minorHAnsi" w:hAnsiTheme="minorHAnsi"/>
                <w:sz w:val="22"/>
                <w:szCs w:val="22"/>
              </w:rPr>
              <w:t>2.8</w:t>
            </w:r>
            <w:r w:rsidR="00897ED1" w:rsidRPr="00897ED1">
              <w:rPr>
                <w:rFonts w:asciiTheme="minorHAnsi" w:hAnsiTheme="minorHAnsi"/>
                <w:sz w:val="22"/>
                <w:szCs w:val="22"/>
              </w:rPr>
              <w:t>.2.2</w:t>
            </w:r>
            <w:r>
              <w:rPr>
                <w:rFonts w:asciiTheme="minorHAnsi" w:hAnsiTheme="minorHAnsi"/>
                <w:sz w:val="22"/>
                <w:szCs w:val="22"/>
              </w:rPr>
              <w:t>4</w:t>
            </w:r>
            <w:r w:rsidR="00897ED1" w:rsidRPr="00897ED1">
              <w:rPr>
                <w:rFonts w:asciiTheme="minorHAnsi" w:hAnsiTheme="minorHAnsi"/>
                <w:sz w:val="22"/>
                <w:szCs w:val="22"/>
              </w:rPr>
              <w:t>.</w:t>
            </w:r>
          </w:p>
        </w:tc>
        <w:tc>
          <w:tcPr>
            <w:tcW w:w="7812" w:type="dxa"/>
            <w:gridSpan w:val="2"/>
          </w:tcPr>
          <w:p w14:paraId="6E29160D" w14:textId="77777777" w:rsidR="00897ED1" w:rsidRPr="00897ED1" w:rsidRDefault="00897ED1" w:rsidP="00897ED1">
            <w:pPr>
              <w:spacing w:line="240" w:lineRule="auto"/>
              <w:jc w:val="both"/>
              <w:rPr>
                <w:rFonts w:asciiTheme="minorHAnsi" w:hAnsiTheme="minorHAnsi"/>
                <w:sz w:val="22"/>
                <w:szCs w:val="22"/>
              </w:rPr>
            </w:pPr>
            <w:r w:rsidRPr="00897ED1">
              <w:rPr>
                <w:rFonts w:asciiTheme="minorHAnsi" w:hAnsiTheme="minorHAnsi"/>
                <w:color w:val="000000"/>
                <w:sz w:val="22"/>
                <w:szCs w:val="22"/>
              </w:rPr>
              <w:t>Kabel Ethernet – rozvody po vozidle</w:t>
            </w:r>
          </w:p>
        </w:tc>
      </w:tr>
      <w:tr w:rsidR="00897ED1" w:rsidRPr="002A497C" w14:paraId="444A909E" w14:textId="77777777" w:rsidTr="00AF799F">
        <w:tc>
          <w:tcPr>
            <w:tcW w:w="9288" w:type="dxa"/>
            <w:gridSpan w:val="3"/>
          </w:tcPr>
          <w:p w14:paraId="65C6CD69" w14:textId="447C9D26" w:rsidR="00B8166D" w:rsidRDefault="00B8166D" w:rsidP="00B8166D">
            <w:pPr>
              <w:pStyle w:val="Zkladntext"/>
              <w:spacing w:after="0"/>
              <w:rPr>
                <w:rFonts w:asciiTheme="minorHAnsi" w:hAnsiTheme="minorHAnsi"/>
                <w:sz w:val="22"/>
                <w:szCs w:val="22"/>
              </w:rPr>
            </w:pPr>
            <w:r>
              <w:rPr>
                <w:rFonts w:asciiTheme="minorHAnsi" w:hAnsiTheme="minorHAnsi"/>
                <w:sz w:val="22"/>
                <w:szCs w:val="22"/>
              </w:rPr>
              <w:t>Je požadováno :</w:t>
            </w:r>
          </w:p>
          <w:p w14:paraId="7FAA4D22" w14:textId="77777777" w:rsidR="00DB0EE6" w:rsidRDefault="00897ED1" w:rsidP="001658BD">
            <w:pPr>
              <w:pStyle w:val="Zkladntext"/>
              <w:numPr>
                <w:ilvl w:val="0"/>
                <w:numId w:val="8"/>
              </w:numPr>
              <w:spacing w:after="0"/>
              <w:ind w:left="171" w:hanging="171"/>
              <w:rPr>
                <w:rFonts w:asciiTheme="minorHAnsi" w:hAnsiTheme="minorHAnsi"/>
                <w:sz w:val="22"/>
                <w:szCs w:val="22"/>
              </w:rPr>
            </w:pPr>
            <w:r w:rsidRPr="00897ED1">
              <w:rPr>
                <w:rFonts w:asciiTheme="minorHAnsi" w:hAnsiTheme="minorHAnsi"/>
                <w:sz w:val="22"/>
                <w:szCs w:val="22"/>
              </w:rPr>
              <w:t xml:space="preserve">přivedení ethernetového patch kabelu </w:t>
            </w:r>
            <w:r w:rsidR="00997728">
              <w:rPr>
                <w:rFonts w:asciiTheme="minorHAnsi" w:hAnsiTheme="minorHAnsi"/>
                <w:sz w:val="22"/>
                <w:szCs w:val="22"/>
              </w:rPr>
              <w:t>od</w:t>
            </w:r>
            <w:r w:rsidRPr="00897ED1">
              <w:rPr>
                <w:rFonts w:asciiTheme="minorHAnsi" w:hAnsiTheme="minorHAnsi"/>
                <w:sz w:val="22"/>
                <w:szCs w:val="22"/>
              </w:rPr>
              <w:t> </w:t>
            </w:r>
            <w:r w:rsidR="00997728" w:rsidRPr="00897ED1">
              <w:rPr>
                <w:rFonts w:asciiTheme="minorHAnsi" w:hAnsiTheme="minorHAnsi"/>
                <w:sz w:val="22"/>
                <w:szCs w:val="22"/>
              </w:rPr>
              <w:t>palubní</w:t>
            </w:r>
            <w:r w:rsidR="00997728">
              <w:rPr>
                <w:rFonts w:asciiTheme="minorHAnsi" w:hAnsiTheme="minorHAnsi"/>
                <w:sz w:val="22"/>
                <w:szCs w:val="22"/>
              </w:rPr>
              <w:t>ho</w:t>
            </w:r>
            <w:r w:rsidR="00997728" w:rsidRPr="00897ED1">
              <w:rPr>
                <w:rFonts w:asciiTheme="minorHAnsi" w:hAnsiTheme="minorHAnsi"/>
                <w:sz w:val="22"/>
                <w:szCs w:val="22"/>
              </w:rPr>
              <w:t xml:space="preserve"> počítač</w:t>
            </w:r>
            <w:r w:rsidR="00997728">
              <w:rPr>
                <w:rFonts w:asciiTheme="minorHAnsi" w:hAnsiTheme="minorHAnsi"/>
                <w:sz w:val="22"/>
                <w:szCs w:val="22"/>
              </w:rPr>
              <w:t>e k </w:t>
            </w:r>
            <w:r w:rsidRPr="00897ED1">
              <w:rPr>
                <w:rFonts w:asciiTheme="minorHAnsi" w:hAnsiTheme="minorHAnsi"/>
                <w:sz w:val="22"/>
                <w:szCs w:val="22"/>
              </w:rPr>
              <w:t>definované</w:t>
            </w:r>
            <w:r w:rsidR="00997728">
              <w:rPr>
                <w:rFonts w:asciiTheme="minorHAnsi" w:hAnsiTheme="minorHAnsi"/>
                <w:sz w:val="22"/>
                <w:szCs w:val="22"/>
              </w:rPr>
              <w:t xml:space="preserve">mu svislému madlu </w:t>
            </w:r>
          </w:p>
          <w:p w14:paraId="16C3179A" w14:textId="64E6A73A" w:rsidR="00897ED1" w:rsidRPr="00897ED1" w:rsidRDefault="00897ED1" w:rsidP="00DB0EE6">
            <w:pPr>
              <w:pStyle w:val="Zkladntext"/>
              <w:spacing w:after="0"/>
              <w:ind w:left="171"/>
              <w:rPr>
                <w:rFonts w:asciiTheme="minorHAnsi" w:hAnsiTheme="minorHAnsi"/>
                <w:sz w:val="22"/>
                <w:szCs w:val="22"/>
              </w:rPr>
            </w:pPr>
            <w:r w:rsidRPr="00897ED1">
              <w:rPr>
                <w:rFonts w:asciiTheme="minorHAnsi" w:hAnsiTheme="minorHAnsi"/>
                <w:sz w:val="22"/>
                <w:szCs w:val="22"/>
              </w:rPr>
              <w:t>u každých dveří. Kabel musí být dostatečně dlouhý pro prostup madlem až k </w:t>
            </w:r>
            <w:r w:rsidR="00417A27">
              <w:rPr>
                <w:rFonts w:asciiTheme="minorHAnsi" w:hAnsiTheme="minorHAnsi"/>
                <w:sz w:val="22"/>
                <w:szCs w:val="22"/>
              </w:rPr>
              <w:t>validátoru</w:t>
            </w:r>
            <w:r w:rsidR="00417A27" w:rsidRPr="00897ED1">
              <w:rPr>
                <w:rFonts w:asciiTheme="minorHAnsi" w:hAnsiTheme="minorHAnsi"/>
                <w:sz w:val="22"/>
                <w:szCs w:val="22"/>
              </w:rPr>
              <w:t xml:space="preserve"> </w:t>
            </w:r>
            <w:r w:rsidRPr="00897ED1">
              <w:rPr>
                <w:rFonts w:asciiTheme="minorHAnsi" w:hAnsiTheme="minorHAnsi"/>
                <w:sz w:val="22"/>
                <w:szCs w:val="22"/>
              </w:rPr>
              <w:t>na madle.</w:t>
            </w:r>
          </w:p>
          <w:p w14:paraId="556D3C58" w14:textId="092B2D9A" w:rsidR="00897ED1" w:rsidRPr="00897ED1" w:rsidRDefault="00897ED1" w:rsidP="001658BD">
            <w:pPr>
              <w:pStyle w:val="Zkladntext"/>
              <w:numPr>
                <w:ilvl w:val="0"/>
                <w:numId w:val="8"/>
              </w:numPr>
              <w:spacing w:after="0"/>
              <w:ind w:left="171" w:hanging="171"/>
              <w:rPr>
                <w:rFonts w:asciiTheme="minorHAnsi" w:hAnsiTheme="minorHAnsi"/>
                <w:sz w:val="22"/>
                <w:szCs w:val="22"/>
              </w:rPr>
            </w:pPr>
            <w:r w:rsidRPr="00897ED1">
              <w:rPr>
                <w:rFonts w:asciiTheme="minorHAnsi" w:hAnsiTheme="minorHAnsi"/>
                <w:sz w:val="22"/>
                <w:szCs w:val="22"/>
              </w:rPr>
              <w:t>přivedení napájecího 24V kabelu z definovaného svislého madla u každých dveří k palubnímu počítači. Kabel musí být dostatečně dlouhý pro prostup madlem až k </w:t>
            </w:r>
            <w:r w:rsidR="00063FCB">
              <w:rPr>
                <w:rFonts w:asciiTheme="minorHAnsi" w:hAnsiTheme="minorHAnsi"/>
                <w:sz w:val="22"/>
                <w:szCs w:val="22"/>
              </w:rPr>
              <w:t>validátoru</w:t>
            </w:r>
            <w:r w:rsidR="00063FCB" w:rsidRPr="00897ED1">
              <w:rPr>
                <w:rFonts w:asciiTheme="minorHAnsi" w:hAnsiTheme="minorHAnsi"/>
                <w:sz w:val="22"/>
                <w:szCs w:val="22"/>
              </w:rPr>
              <w:t xml:space="preserve"> </w:t>
            </w:r>
            <w:r w:rsidRPr="00897ED1">
              <w:rPr>
                <w:rFonts w:asciiTheme="minorHAnsi" w:hAnsiTheme="minorHAnsi"/>
                <w:sz w:val="22"/>
                <w:szCs w:val="22"/>
              </w:rPr>
              <w:t>na madle.</w:t>
            </w:r>
          </w:p>
          <w:p w14:paraId="5AB0EE28" w14:textId="34940816" w:rsidR="00897ED1" w:rsidRPr="00897ED1" w:rsidRDefault="00897ED1" w:rsidP="001658BD">
            <w:pPr>
              <w:pStyle w:val="Zkladntext"/>
              <w:numPr>
                <w:ilvl w:val="0"/>
                <w:numId w:val="8"/>
              </w:numPr>
              <w:spacing w:after="0"/>
              <w:ind w:left="171" w:hanging="171"/>
              <w:rPr>
                <w:rFonts w:asciiTheme="minorHAnsi" w:hAnsiTheme="minorHAnsi"/>
                <w:sz w:val="22"/>
                <w:szCs w:val="22"/>
              </w:rPr>
            </w:pPr>
            <w:r w:rsidRPr="00897ED1">
              <w:rPr>
                <w:rFonts w:asciiTheme="minorHAnsi" w:hAnsiTheme="minorHAnsi"/>
                <w:sz w:val="22"/>
                <w:szCs w:val="22"/>
              </w:rPr>
              <w:t>přivedení ethernetového patch kabelu z palubního počítače ke </w:t>
            </w:r>
            <w:r w:rsidR="00143382">
              <w:rPr>
                <w:rFonts w:asciiTheme="minorHAnsi" w:hAnsiTheme="minorHAnsi"/>
                <w:sz w:val="22"/>
                <w:szCs w:val="22"/>
              </w:rPr>
              <w:t xml:space="preserve">dvěma </w:t>
            </w:r>
            <w:r w:rsidRPr="00897ED1">
              <w:rPr>
                <w:rFonts w:asciiTheme="minorHAnsi" w:hAnsiTheme="minorHAnsi"/>
                <w:sz w:val="22"/>
                <w:szCs w:val="22"/>
              </w:rPr>
              <w:t>stropním LCD monitor</w:t>
            </w:r>
            <w:r w:rsidR="00143382">
              <w:rPr>
                <w:rFonts w:asciiTheme="minorHAnsi" w:hAnsiTheme="minorHAnsi"/>
                <w:sz w:val="22"/>
                <w:szCs w:val="22"/>
              </w:rPr>
              <w:t>ům</w:t>
            </w:r>
            <w:r w:rsidRPr="00897ED1">
              <w:rPr>
                <w:rFonts w:asciiTheme="minorHAnsi" w:hAnsiTheme="minorHAnsi"/>
                <w:sz w:val="22"/>
                <w:szCs w:val="22"/>
              </w:rPr>
              <w:t>.</w:t>
            </w:r>
          </w:p>
          <w:p w14:paraId="50AD6DD7" w14:textId="77777777" w:rsidR="00897ED1" w:rsidRPr="00897ED1" w:rsidRDefault="00897ED1" w:rsidP="001658BD">
            <w:pPr>
              <w:pStyle w:val="Zkladntext"/>
              <w:numPr>
                <w:ilvl w:val="0"/>
                <w:numId w:val="8"/>
              </w:numPr>
              <w:spacing w:after="0"/>
              <w:ind w:left="171" w:hanging="171"/>
              <w:rPr>
                <w:rFonts w:asciiTheme="minorHAnsi" w:hAnsiTheme="minorHAnsi"/>
                <w:sz w:val="22"/>
                <w:szCs w:val="22"/>
              </w:rPr>
            </w:pPr>
            <w:r w:rsidRPr="00897ED1">
              <w:rPr>
                <w:rFonts w:asciiTheme="minorHAnsi" w:hAnsiTheme="minorHAnsi"/>
                <w:sz w:val="22"/>
                <w:szCs w:val="22"/>
              </w:rPr>
              <w:t>Konektory musí být pro použit</w:t>
            </w:r>
            <w:r w:rsidR="00997728">
              <w:rPr>
                <w:rFonts w:asciiTheme="minorHAnsi" w:hAnsiTheme="minorHAnsi"/>
                <w:sz w:val="22"/>
                <w:szCs w:val="22"/>
              </w:rPr>
              <w:t>í</w:t>
            </w:r>
            <w:r w:rsidRPr="00897ED1">
              <w:rPr>
                <w:rFonts w:asciiTheme="minorHAnsi" w:hAnsiTheme="minorHAnsi"/>
                <w:sz w:val="22"/>
                <w:szCs w:val="22"/>
              </w:rPr>
              <w:t xml:space="preserve"> na vozidlech, nikoliv pro použití v</w:t>
            </w:r>
            <w:r w:rsidR="00997728">
              <w:rPr>
                <w:rFonts w:asciiTheme="minorHAnsi" w:hAnsiTheme="minorHAnsi"/>
                <w:sz w:val="22"/>
                <w:szCs w:val="22"/>
              </w:rPr>
              <w:t> </w:t>
            </w:r>
            <w:r w:rsidRPr="00897ED1">
              <w:rPr>
                <w:rFonts w:asciiTheme="minorHAnsi" w:hAnsiTheme="minorHAnsi"/>
                <w:sz w:val="22"/>
                <w:szCs w:val="22"/>
              </w:rPr>
              <w:t>místnosti</w:t>
            </w:r>
            <w:r w:rsidR="00997728">
              <w:rPr>
                <w:rFonts w:asciiTheme="minorHAnsi" w:hAnsiTheme="minorHAnsi"/>
                <w:sz w:val="22"/>
                <w:szCs w:val="22"/>
              </w:rPr>
              <w:t xml:space="preserve">, </w:t>
            </w:r>
          </w:p>
          <w:p w14:paraId="285BADDE" w14:textId="77777777" w:rsidR="00897ED1" w:rsidRDefault="00897ED1" w:rsidP="001658BD">
            <w:pPr>
              <w:pStyle w:val="Zkladntext"/>
              <w:numPr>
                <w:ilvl w:val="0"/>
                <w:numId w:val="8"/>
              </w:numPr>
              <w:spacing w:after="0"/>
              <w:ind w:left="171" w:hanging="171"/>
              <w:rPr>
                <w:rFonts w:asciiTheme="minorHAnsi" w:hAnsiTheme="minorHAnsi"/>
                <w:sz w:val="22"/>
                <w:szCs w:val="22"/>
              </w:rPr>
            </w:pPr>
            <w:r w:rsidRPr="00897ED1">
              <w:rPr>
                <w:rFonts w:asciiTheme="minorHAnsi" w:hAnsiTheme="minorHAnsi"/>
                <w:sz w:val="22"/>
                <w:szCs w:val="22"/>
              </w:rPr>
              <w:t xml:space="preserve">přivedení ethernetového patch kabelu a napájecího kabelu 24V z palubního počítače k mezivozové propojce </w:t>
            </w:r>
          </w:p>
          <w:p w14:paraId="6029F28A" w14:textId="6B7B6274" w:rsidR="005209D7" w:rsidRPr="00897ED1" w:rsidRDefault="005209D7" w:rsidP="002A5DF0">
            <w:pPr>
              <w:pStyle w:val="Zkladntext"/>
              <w:spacing w:after="0"/>
              <w:ind w:left="171"/>
              <w:rPr>
                <w:rFonts w:asciiTheme="minorHAnsi" w:hAnsiTheme="minorHAnsi"/>
                <w:sz w:val="22"/>
                <w:szCs w:val="22"/>
              </w:rPr>
            </w:pPr>
          </w:p>
        </w:tc>
      </w:tr>
      <w:tr w:rsidR="00897ED1" w14:paraId="35D3208C" w14:textId="77777777" w:rsidTr="00AF799F">
        <w:tc>
          <w:tcPr>
            <w:tcW w:w="1495" w:type="dxa"/>
            <w:gridSpan w:val="2"/>
          </w:tcPr>
          <w:p w14:paraId="7B9ADA3B" w14:textId="77777777" w:rsidR="00897ED1" w:rsidRDefault="00897ED1" w:rsidP="00AF799F">
            <w:pPr>
              <w:jc w:val="both"/>
              <w:rPr>
                <w:rFonts w:asciiTheme="minorHAnsi" w:hAnsiTheme="minorHAnsi"/>
                <w:sz w:val="22"/>
                <w:szCs w:val="22"/>
              </w:rPr>
            </w:pPr>
            <w:r>
              <w:rPr>
                <w:rFonts w:asciiTheme="minorHAnsi" w:hAnsiTheme="minorHAnsi"/>
                <w:sz w:val="22"/>
                <w:szCs w:val="22"/>
              </w:rPr>
              <w:t>Odpověď</w:t>
            </w:r>
          </w:p>
        </w:tc>
        <w:tc>
          <w:tcPr>
            <w:tcW w:w="7793" w:type="dxa"/>
          </w:tcPr>
          <w:p w14:paraId="7EB30BA8" w14:textId="77777777" w:rsidR="00897ED1" w:rsidRDefault="00897ED1" w:rsidP="00AF799F">
            <w:pPr>
              <w:jc w:val="both"/>
              <w:rPr>
                <w:rFonts w:asciiTheme="minorHAnsi" w:hAnsiTheme="minorHAnsi"/>
                <w:sz w:val="22"/>
                <w:szCs w:val="22"/>
              </w:rPr>
            </w:pPr>
            <w:r>
              <w:rPr>
                <w:rFonts w:asciiTheme="minorHAnsi" w:hAnsiTheme="minorHAnsi"/>
                <w:sz w:val="22"/>
                <w:szCs w:val="22"/>
              </w:rPr>
              <w:t>NE</w:t>
            </w:r>
          </w:p>
        </w:tc>
      </w:tr>
    </w:tbl>
    <w:p w14:paraId="7F945FB7" w14:textId="77777777" w:rsidR="00897ED1" w:rsidRDefault="00897ED1" w:rsidP="003D5A67">
      <w:pPr>
        <w:rPr>
          <w:rFonts w:ascii="Calibri" w:hAnsi="Calibri"/>
          <w:b/>
          <w:sz w:val="24"/>
        </w:rPr>
      </w:pPr>
    </w:p>
    <w:p w14:paraId="7A28ECE8" w14:textId="77777777" w:rsidR="00897ED1" w:rsidRDefault="00897ED1" w:rsidP="003D5A67">
      <w:pPr>
        <w:rPr>
          <w:rFonts w:ascii="Calibri" w:hAnsi="Calibri"/>
          <w:b/>
          <w:sz w:val="24"/>
        </w:rPr>
      </w:pPr>
    </w:p>
    <w:p w14:paraId="0F15832F" w14:textId="77777777" w:rsidR="003D5A67" w:rsidRDefault="003D5A67" w:rsidP="003D5A67">
      <w:pPr>
        <w:jc w:val="center"/>
        <w:rPr>
          <w:rFonts w:ascii="Calibri" w:hAnsi="Calibri"/>
          <w:b/>
          <w:sz w:val="24"/>
        </w:rPr>
      </w:pPr>
      <w:r>
        <w:rPr>
          <w:rFonts w:ascii="Calibri" w:hAnsi="Calibri"/>
          <w:b/>
          <w:sz w:val="24"/>
        </w:rPr>
        <w:t>2.</w:t>
      </w:r>
      <w:r w:rsidR="00A3739E">
        <w:rPr>
          <w:rFonts w:ascii="Calibri" w:hAnsi="Calibri"/>
          <w:b/>
          <w:sz w:val="24"/>
        </w:rPr>
        <w:t>8</w:t>
      </w:r>
      <w:r>
        <w:rPr>
          <w:rFonts w:ascii="Calibri" w:hAnsi="Calibri"/>
          <w:b/>
          <w:sz w:val="24"/>
        </w:rPr>
        <w:t xml:space="preserve">.3. </w:t>
      </w:r>
      <w:r w:rsidRPr="00C13CAF">
        <w:rPr>
          <w:rFonts w:ascii="Calibri" w:hAnsi="Calibri"/>
          <w:b/>
          <w:sz w:val="24"/>
        </w:rPr>
        <w:t>Vnitřní elektronické informační panely</w:t>
      </w:r>
    </w:p>
    <w:p w14:paraId="47566223"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3D5A67" w14:paraId="76FEB16A" w14:textId="77777777" w:rsidTr="003D5A67">
        <w:tc>
          <w:tcPr>
            <w:tcW w:w="1526" w:type="dxa"/>
          </w:tcPr>
          <w:p w14:paraId="57FFBE2B" w14:textId="77777777" w:rsidR="003D5A67" w:rsidRDefault="00ED51D9"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sidR="003D5A67">
              <w:rPr>
                <w:rFonts w:asciiTheme="minorHAnsi" w:hAnsiTheme="minorHAnsi"/>
                <w:sz w:val="22"/>
                <w:szCs w:val="22"/>
              </w:rPr>
              <w:t>.3.1.</w:t>
            </w:r>
          </w:p>
        </w:tc>
        <w:tc>
          <w:tcPr>
            <w:tcW w:w="8252" w:type="dxa"/>
          </w:tcPr>
          <w:p w14:paraId="092F4F37" w14:textId="77777777" w:rsidR="003D5A67" w:rsidRDefault="003D5A67" w:rsidP="00997728">
            <w:pPr>
              <w:rPr>
                <w:rFonts w:asciiTheme="minorHAnsi" w:hAnsiTheme="minorHAnsi"/>
                <w:sz w:val="22"/>
                <w:szCs w:val="22"/>
              </w:rPr>
            </w:pPr>
            <w:r w:rsidRPr="00C13CAF">
              <w:rPr>
                <w:rFonts w:asciiTheme="minorHAnsi" w:hAnsiTheme="minorHAnsi"/>
                <w:sz w:val="22"/>
                <w:szCs w:val="22"/>
              </w:rPr>
              <w:t xml:space="preserve">Vnitřní LCD informační </w:t>
            </w:r>
            <w:r w:rsidR="00997728">
              <w:rPr>
                <w:rFonts w:asciiTheme="minorHAnsi" w:hAnsiTheme="minorHAnsi"/>
                <w:sz w:val="22"/>
                <w:szCs w:val="22"/>
              </w:rPr>
              <w:t>monitory</w:t>
            </w:r>
          </w:p>
        </w:tc>
      </w:tr>
      <w:tr w:rsidR="003D5A67" w:rsidRPr="00C62997" w14:paraId="5CA5ECD5" w14:textId="77777777" w:rsidTr="003D5A67">
        <w:tc>
          <w:tcPr>
            <w:tcW w:w="9778" w:type="dxa"/>
            <w:gridSpan w:val="2"/>
          </w:tcPr>
          <w:p w14:paraId="23E937CE" w14:textId="77777777" w:rsidR="003F241F" w:rsidRDefault="003F241F" w:rsidP="003F241F">
            <w:pPr>
              <w:jc w:val="both"/>
              <w:rPr>
                <w:rFonts w:ascii="Calibri" w:hAnsi="Calibri"/>
                <w:color w:val="000000"/>
                <w:sz w:val="22"/>
                <w:szCs w:val="22"/>
              </w:rPr>
            </w:pPr>
            <w:r>
              <w:rPr>
                <w:rFonts w:ascii="Calibri" w:hAnsi="Calibri"/>
                <w:color w:val="000000"/>
                <w:sz w:val="22"/>
                <w:szCs w:val="22"/>
              </w:rPr>
              <w:t xml:space="preserve">Ve vozidle budou instalovány </w:t>
            </w:r>
            <w:r w:rsidRPr="00A3739E">
              <w:rPr>
                <w:rFonts w:ascii="Calibri" w:hAnsi="Calibri"/>
                <w:color w:val="000000"/>
                <w:sz w:val="22"/>
                <w:szCs w:val="22"/>
              </w:rPr>
              <w:t>dva</w:t>
            </w:r>
            <w:r w:rsidR="005209D7">
              <w:rPr>
                <w:rFonts w:ascii="Calibri" w:hAnsi="Calibri"/>
                <w:color w:val="000000"/>
                <w:sz w:val="22"/>
                <w:szCs w:val="22"/>
              </w:rPr>
              <w:t xml:space="preserve"> širokoúhlé</w:t>
            </w:r>
            <w:r w:rsidRPr="00A3739E">
              <w:rPr>
                <w:rFonts w:ascii="Calibri" w:hAnsi="Calibri"/>
                <w:color w:val="000000"/>
                <w:sz w:val="22"/>
                <w:szCs w:val="22"/>
              </w:rPr>
              <w:t xml:space="preserve"> oboustranné LCD</w:t>
            </w:r>
            <w:r>
              <w:rPr>
                <w:rFonts w:ascii="Calibri" w:hAnsi="Calibri"/>
                <w:color w:val="000000"/>
                <w:sz w:val="22"/>
                <w:szCs w:val="22"/>
              </w:rPr>
              <w:t xml:space="preserve"> monitory.</w:t>
            </w:r>
          </w:p>
          <w:p w14:paraId="450E9CE6" w14:textId="45CEC74C" w:rsidR="003D5A67" w:rsidRPr="00C62997" w:rsidRDefault="003D5A67" w:rsidP="00997728">
            <w:pPr>
              <w:jc w:val="both"/>
              <w:rPr>
                <w:rFonts w:ascii="Calibri" w:hAnsi="Calibri"/>
                <w:color w:val="000000"/>
                <w:sz w:val="22"/>
                <w:szCs w:val="22"/>
              </w:rPr>
            </w:pPr>
            <w:r w:rsidRPr="00C13CAF">
              <w:rPr>
                <w:rFonts w:ascii="Calibri" w:hAnsi="Calibri"/>
                <w:color w:val="000000"/>
                <w:sz w:val="22"/>
                <w:szCs w:val="22"/>
              </w:rPr>
              <w:t xml:space="preserve">Vnitřní LCD informační systému (dále jen LCD </w:t>
            </w:r>
            <w:r w:rsidR="00997728">
              <w:rPr>
                <w:rFonts w:ascii="Calibri" w:hAnsi="Calibri"/>
                <w:color w:val="000000"/>
                <w:sz w:val="22"/>
                <w:szCs w:val="22"/>
              </w:rPr>
              <w:t>monitory)</w:t>
            </w:r>
            <w:r w:rsidRPr="00C13CAF">
              <w:rPr>
                <w:rFonts w:ascii="Calibri" w:hAnsi="Calibri"/>
                <w:color w:val="000000"/>
                <w:sz w:val="22"/>
                <w:szCs w:val="22"/>
              </w:rPr>
              <w:t xml:space="preserve"> musí být HW i SW plně kompatibilní s</w:t>
            </w:r>
            <w:r w:rsidR="00B8166D">
              <w:rPr>
                <w:rFonts w:ascii="Calibri" w:hAnsi="Calibri"/>
                <w:color w:val="000000"/>
                <w:sz w:val="22"/>
                <w:szCs w:val="22"/>
              </w:rPr>
              <w:t>e</w:t>
            </w:r>
            <w:r w:rsidRPr="00C13CAF">
              <w:rPr>
                <w:rFonts w:ascii="Calibri" w:hAnsi="Calibri"/>
                <w:color w:val="000000"/>
                <w:sz w:val="22"/>
                <w:szCs w:val="22"/>
              </w:rPr>
              <w:t xml:space="preserve"> standardem </w:t>
            </w:r>
            <w:r w:rsidR="000557C8">
              <w:rPr>
                <w:rFonts w:ascii="Calibri" w:hAnsi="Calibri"/>
                <w:color w:val="000000"/>
                <w:sz w:val="22"/>
                <w:szCs w:val="22"/>
              </w:rPr>
              <w:t>DPMB</w:t>
            </w:r>
            <w:r w:rsidRPr="00C13CAF">
              <w:rPr>
                <w:rFonts w:ascii="Calibri" w:hAnsi="Calibri"/>
                <w:color w:val="000000"/>
                <w:sz w:val="22"/>
                <w:szCs w:val="22"/>
              </w:rPr>
              <w:t xml:space="preserve"> pro LCD </w:t>
            </w:r>
            <w:r w:rsidR="00997728" w:rsidRPr="002A2E70">
              <w:rPr>
                <w:rFonts w:ascii="Calibri" w:hAnsi="Calibri"/>
                <w:color w:val="000000"/>
                <w:sz w:val="22"/>
                <w:szCs w:val="22"/>
              </w:rPr>
              <w:t>monitory</w:t>
            </w:r>
            <w:r w:rsidRPr="002A2E70">
              <w:rPr>
                <w:rFonts w:ascii="Calibri" w:hAnsi="Calibri"/>
                <w:color w:val="000000"/>
                <w:sz w:val="22"/>
                <w:szCs w:val="22"/>
              </w:rPr>
              <w:t>, který</w:t>
            </w:r>
            <w:r w:rsidRPr="00C13CAF">
              <w:rPr>
                <w:rFonts w:ascii="Calibri" w:hAnsi="Calibri"/>
                <w:color w:val="000000"/>
                <w:sz w:val="22"/>
                <w:szCs w:val="22"/>
              </w:rPr>
              <w:t xml:space="preserve"> slouží pro dynamické zobrazování reklamy  </w:t>
            </w:r>
            <w:r w:rsidR="00997728">
              <w:rPr>
                <w:rFonts w:ascii="Calibri" w:hAnsi="Calibri"/>
                <w:color w:val="000000"/>
                <w:sz w:val="22"/>
                <w:szCs w:val="22"/>
              </w:rPr>
              <w:t xml:space="preserve">a </w:t>
            </w:r>
            <w:r w:rsidRPr="00C13CAF">
              <w:rPr>
                <w:rFonts w:ascii="Calibri" w:hAnsi="Calibri"/>
                <w:color w:val="000000"/>
                <w:sz w:val="22"/>
                <w:szCs w:val="22"/>
              </w:rPr>
              <w:t xml:space="preserve">dopravních informací </w:t>
            </w:r>
            <w:r w:rsidR="003F241F">
              <w:rPr>
                <w:rFonts w:ascii="Calibri" w:hAnsi="Calibri"/>
                <w:color w:val="000000"/>
                <w:sz w:val="22"/>
                <w:szCs w:val="22"/>
              </w:rPr>
              <w:t>DPMB.</w:t>
            </w:r>
            <w:r w:rsidRPr="00C13CAF">
              <w:rPr>
                <w:rFonts w:ascii="Calibri" w:hAnsi="Calibri"/>
                <w:color w:val="000000"/>
                <w:sz w:val="22"/>
                <w:szCs w:val="22"/>
              </w:rPr>
              <w:t xml:space="preserve"> </w:t>
            </w:r>
          </w:p>
        </w:tc>
      </w:tr>
      <w:tr w:rsidR="003D5A67" w14:paraId="10BFD9C4" w14:textId="77777777" w:rsidTr="003D5A67">
        <w:tc>
          <w:tcPr>
            <w:tcW w:w="1526" w:type="dxa"/>
          </w:tcPr>
          <w:p w14:paraId="647B99F1"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8252" w:type="dxa"/>
          </w:tcPr>
          <w:p w14:paraId="74CDA856"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2B11E4AF"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501"/>
        <w:gridCol w:w="7561"/>
      </w:tblGrid>
      <w:tr w:rsidR="003D5A67" w14:paraId="430429E3" w14:textId="77777777" w:rsidTr="003D5A67">
        <w:tc>
          <w:tcPr>
            <w:tcW w:w="1526" w:type="dxa"/>
          </w:tcPr>
          <w:p w14:paraId="687ED50E" w14:textId="77777777" w:rsidR="003D5A67" w:rsidRDefault="003D5A67" w:rsidP="00A3739E">
            <w:pPr>
              <w:rPr>
                <w:rFonts w:asciiTheme="minorHAnsi" w:hAnsiTheme="minorHAnsi"/>
                <w:sz w:val="22"/>
                <w:szCs w:val="22"/>
              </w:rPr>
            </w:pPr>
            <w:r>
              <w:rPr>
                <w:rFonts w:asciiTheme="minorHAnsi" w:hAnsiTheme="minorHAnsi"/>
                <w:sz w:val="22"/>
                <w:szCs w:val="22"/>
              </w:rPr>
              <w:lastRenderedPageBreak/>
              <w:t>2.</w:t>
            </w:r>
            <w:r w:rsidR="00A3739E">
              <w:rPr>
                <w:rFonts w:asciiTheme="minorHAnsi" w:hAnsiTheme="minorHAnsi"/>
                <w:sz w:val="22"/>
                <w:szCs w:val="22"/>
              </w:rPr>
              <w:t>8</w:t>
            </w:r>
            <w:r>
              <w:rPr>
                <w:rFonts w:asciiTheme="minorHAnsi" w:hAnsiTheme="minorHAnsi"/>
                <w:sz w:val="22"/>
                <w:szCs w:val="22"/>
              </w:rPr>
              <w:t>.3.2.</w:t>
            </w:r>
          </w:p>
        </w:tc>
        <w:tc>
          <w:tcPr>
            <w:tcW w:w="8252" w:type="dxa"/>
          </w:tcPr>
          <w:p w14:paraId="64C05EDD" w14:textId="77777777" w:rsidR="003D5A67" w:rsidRDefault="003D5A67" w:rsidP="00997728">
            <w:pPr>
              <w:rPr>
                <w:rFonts w:asciiTheme="minorHAnsi" w:hAnsiTheme="minorHAnsi"/>
                <w:sz w:val="22"/>
                <w:szCs w:val="22"/>
              </w:rPr>
            </w:pPr>
            <w:r w:rsidRPr="00C13CAF">
              <w:rPr>
                <w:rFonts w:asciiTheme="minorHAnsi" w:hAnsiTheme="minorHAnsi"/>
                <w:sz w:val="22"/>
                <w:szCs w:val="22"/>
              </w:rPr>
              <w:t xml:space="preserve">Základní rozměry a technické parametry LCD </w:t>
            </w:r>
            <w:r w:rsidR="00997728">
              <w:rPr>
                <w:rFonts w:asciiTheme="minorHAnsi" w:hAnsiTheme="minorHAnsi"/>
                <w:sz w:val="22"/>
                <w:szCs w:val="22"/>
              </w:rPr>
              <w:t>monitorů</w:t>
            </w:r>
          </w:p>
        </w:tc>
      </w:tr>
      <w:tr w:rsidR="003D5A67" w:rsidRPr="00C62997" w14:paraId="6ED15B86" w14:textId="77777777" w:rsidTr="003D5A67">
        <w:tc>
          <w:tcPr>
            <w:tcW w:w="9778" w:type="dxa"/>
            <w:gridSpan w:val="2"/>
          </w:tcPr>
          <w:p w14:paraId="11C7CEFF" w14:textId="77777777" w:rsidR="003D5A67" w:rsidRPr="006C7275" w:rsidRDefault="003D5A67" w:rsidP="003D5A67">
            <w:pPr>
              <w:jc w:val="both"/>
              <w:rPr>
                <w:rFonts w:asciiTheme="minorHAnsi" w:hAnsiTheme="minorHAnsi"/>
              </w:rPr>
            </w:pPr>
            <w:r w:rsidRPr="006C7275">
              <w:rPr>
                <w:rFonts w:asciiTheme="minorHAnsi" w:hAnsiTheme="minorHAnsi"/>
                <w:sz w:val="22"/>
                <w:szCs w:val="22"/>
              </w:rPr>
              <w:t>Základní rozměry a technické parametry LCD systému:</w:t>
            </w:r>
          </w:p>
          <w:p w14:paraId="395CC4D5" w14:textId="77777777" w:rsidR="003D5A67" w:rsidRPr="00947CFA" w:rsidRDefault="003D5A67" w:rsidP="001658BD">
            <w:pPr>
              <w:numPr>
                <w:ilvl w:val="0"/>
                <w:numId w:val="10"/>
              </w:numPr>
              <w:tabs>
                <w:tab w:val="num" w:pos="454"/>
              </w:tabs>
              <w:spacing w:line="240" w:lineRule="auto"/>
              <w:ind w:left="1620" w:hanging="1449"/>
              <w:jc w:val="both"/>
              <w:rPr>
                <w:rFonts w:asciiTheme="minorHAnsi" w:hAnsiTheme="minorHAnsi"/>
              </w:rPr>
            </w:pPr>
            <w:r w:rsidRPr="001F1289">
              <w:rPr>
                <w:rFonts w:asciiTheme="minorHAnsi" w:hAnsiTheme="minorHAnsi"/>
                <w:sz w:val="22"/>
                <w:szCs w:val="22"/>
              </w:rPr>
              <w:t>úhlopříčka displeje: min. 2</w:t>
            </w:r>
            <w:r w:rsidR="005209D7">
              <w:rPr>
                <w:rFonts w:asciiTheme="minorHAnsi" w:hAnsiTheme="minorHAnsi"/>
                <w:sz w:val="22"/>
                <w:szCs w:val="22"/>
              </w:rPr>
              <w:t>9</w:t>
            </w:r>
            <w:r w:rsidRPr="001F1289">
              <w:rPr>
                <w:rFonts w:asciiTheme="minorHAnsi" w:hAnsiTheme="minorHAnsi"/>
                <w:sz w:val="22"/>
                <w:szCs w:val="22"/>
              </w:rPr>
              <w:t>“, s poměrem stran 16:</w:t>
            </w:r>
            <w:r w:rsidR="00947CFA">
              <w:rPr>
                <w:rFonts w:asciiTheme="minorHAnsi" w:hAnsiTheme="minorHAnsi"/>
                <w:sz w:val="22"/>
                <w:szCs w:val="22"/>
              </w:rPr>
              <w:t>9</w:t>
            </w:r>
            <w:r w:rsidRPr="001F1289">
              <w:rPr>
                <w:rFonts w:asciiTheme="minorHAnsi" w:hAnsiTheme="minorHAnsi"/>
                <w:sz w:val="22"/>
                <w:szCs w:val="22"/>
              </w:rPr>
              <w:t>, rozlišení min 1</w:t>
            </w:r>
            <w:r w:rsidR="00947CFA">
              <w:rPr>
                <w:rFonts w:asciiTheme="minorHAnsi" w:hAnsiTheme="minorHAnsi"/>
                <w:sz w:val="22"/>
                <w:szCs w:val="22"/>
              </w:rPr>
              <w:t>920</w:t>
            </w:r>
            <w:r w:rsidRPr="001F1289">
              <w:rPr>
                <w:rFonts w:asciiTheme="minorHAnsi" w:hAnsiTheme="minorHAnsi"/>
                <w:sz w:val="22"/>
                <w:szCs w:val="22"/>
              </w:rPr>
              <w:t>x</w:t>
            </w:r>
            <w:r w:rsidR="00947CFA">
              <w:rPr>
                <w:rFonts w:asciiTheme="minorHAnsi" w:hAnsiTheme="minorHAnsi"/>
                <w:sz w:val="22"/>
                <w:szCs w:val="22"/>
              </w:rPr>
              <w:t>1080</w:t>
            </w:r>
            <w:r w:rsidRPr="001F1289">
              <w:rPr>
                <w:rFonts w:asciiTheme="minorHAnsi" w:hAnsiTheme="minorHAnsi"/>
                <w:sz w:val="22"/>
                <w:szCs w:val="22"/>
              </w:rPr>
              <w:t xml:space="preserve"> px</w:t>
            </w:r>
          </w:p>
          <w:p w14:paraId="36F8020F" w14:textId="77777777" w:rsidR="00947CFA" w:rsidRPr="00B8166D" w:rsidRDefault="00947CFA" w:rsidP="001658BD">
            <w:pPr>
              <w:numPr>
                <w:ilvl w:val="0"/>
                <w:numId w:val="10"/>
              </w:numPr>
              <w:tabs>
                <w:tab w:val="num" w:pos="454"/>
              </w:tabs>
              <w:spacing w:line="240" w:lineRule="auto"/>
              <w:ind w:left="1620" w:hanging="1449"/>
              <w:jc w:val="both"/>
              <w:rPr>
                <w:rFonts w:asciiTheme="minorHAnsi" w:hAnsiTheme="minorHAnsi"/>
              </w:rPr>
            </w:pPr>
            <w:r>
              <w:rPr>
                <w:rFonts w:asciiTheme="minorHAnsi" w:hAnsiTheme="minorHAnsi"/>
                <w:sz w:val="22"/>
                <w:szCs w:val="22"/>
              </w:rPr>
              <w:t>životnost min 50 tis. hodin</w:t>
            </w:r>
          </w:p>
          <w:p w14:paraId="6373DBC1" w14:textId="77777777" w:rsidR="00B8166D" w:rsidRDefault="00B8166D" w:rsidP="001658BD">
            <w:pPr>
              <w:numPr>
                <w:ilvl w:val="0"/>
                <w:numId w:val="10"/>
              </w:numPr>
              <w:tabs>
                <w:tab w:val="num" w:pos="454"/>
              </w:tabs>
              <w:spacing w:line="240" w:lineRule="auto"/>
              <w:ind w:left="1620" w:hanging="1449"/>
              <w:jc w:val="both"/>
              <w:rPr>
                <w:rFonts w:asciiTheme="minorHAnsi" w:hAnsiTheme="minorHAnsi"/>
              </w:rPr>
            </w:pPr>
            <w:r>
              <w:rPr>
                <w:rFonts w:asciiTheme="minorHAnsi" w:hAnsiTheme="minorHAnsi"/>
                <w:sz w:val="22"/>
                <w:szCs w:val="22"/>
              </w:rPr>
              <w:t>jedná se o oboustranná LCD zobrazení, tvar „V“</w:t>
            </w:r>
          </w:p>
          <w:p w14:paraId="6EC260F0" w14:textId="77777777" w:rsidR="003D5A67" w:rsidRDefault="003D5A67" w:rsidP="001658BD">
            <w:pPr>
              <w:numPr>
                <w:ilvl w:val="0"/>
                <w:numId w:val="10"/>
              </w:numPr>
              <w:tabs>
                <w:tab w:val="num" w:pos="454"/>
              </w:tabs>
              <w:spacing w:line="240" w:lineRule="auto"/>
              <w:ind w:left="1620" w:hanging="1449"/>
              <w:jc w:val="both"/>
              <w:rPr>
                <w:rFonts w:asciiTheme="minorHAnsi" w:hAnsiTheme="minorHAnsi"/>
              </w:rPr>
            </w:pPr>
            <w:r w:rsidRPr="001F1289">
              <w:rPr>
                <w:rFonts w:asciiTheme="minorHAnsi" w:hAnsiTheme="minorHAnsi"/>
                <w:sz w:val="22"/>
                <w:szCs w:val="22"/>
              </w:rPr>
              <w:t>řízená regulace jasu až do hodnoty minimálně 300 cd/m</w:t>
            </w:r>
            <w:r w:rsidRPr="001F1289">
              <w:rPr>
                <w:rFonts w:asciiTheme="minorHAnsi" w:hAnsiTheme="minorHAnsi"/>
                <w:sz w:val="22"/>
                <w:szCs w:val="22"/>
                <w:vertAlign w:val="superscript"/>
              </w:rPr>
              <w:t>2</w:t>
            </w:r>
          </w:p>
          <w:p w14:paraId="320DD19F" w14:textId="77777777" w:rsidR="003D5A67" w:rsidRDefault="003D5A67" w:rsidP="001658BD">
            <w:pPr>
              <w:numPr>
                <w:ilvl w:val="0"/>
                <w:numId w:val="10"/>
              </w:numPr>
              <w:tabs>
                <w:tab w:val="num" w:pos="454"/>
              </w:tabs>
              <w:spacing w:line="240" w:lineRule="auto"/>
              <w:ind w:left="1620" w:hanging="1449"/>
              <w:jc w:val="both"/>
              <w:rPr>
                <w:rFonts w:asciiTheme="minorHAnsi" w:hAnsiTheme="minorHAnsi"/>
              </w:rPr>
            </w:pPr>
            <w:r w:rsidRPr="001F1289">
              <w:rPr>
                <w:rFonts w:asciiTheme="minorHAnsi" w:hAnsiTheme="minorHAnsi"/>
                <w:sz w:val="22"/>
                <w:szCs w:val="22"/>
              </w:rPr>
              <w:t>LED podsvícení displeje</w:t>
            </w:r>
          </w:p>
          <w:p w14:paraId="572F931B" w14:textId="77777777" w:rsidR="003D5A67" w:rsidRPr="0068004B" w:rsidRDefault="003D5A67" w:rsidP="001658BD">
            <w:pPr>
              <w:numPr>
                <w:ilvl w:val="0"/>
                <w:numId w:val="10"/>
              </w:numPr>
              <w:tabs>
                <w:tab w:val="num" w:pos="454"/>
              </w:tabs>
              <w:spacing w:line="240" w:lineRule="auto"/>
              <w:ind w:left="1620" w:hanging="1449"/>
              <w:jc w:val="both"/>
              <w:rPr>
                <w:rFonts w:asciiTheme="minorHAnsi" w:hAnsiTheme="minorHAnsi"/>
              </w:rPr>
            </w:pPr>
            <w:r w:rsidRPr="001F1289">
              <w:rPr>
                <w:rFonts w:asciiTheme="minorHAnsi" w:hAnsiTheme="minorHAnsi"/>
                <w:sz w:val="22"/>
                <w:szCs w:val="22"/>
              </w:rPr>
              <w:t xml:space="preserve">maximální spotřeba LCD </w:t>
            </w:r>
            <w:r w:rsidR="00997728">
              <w:rPr>
                <w:rFonts w:asciiTheme="minorHAnsi" w:hAnsiTheme="minorHAnsi"/>
                <w:sz w:val="22"/>
                <w:szCs w:val="22"/>
              </w:rPr>
              <w:t xml:space="preserve">monitoru </w:t>
            </w:r>
            <w:r w:rsidRPr="001F1289">
              <w:rPr>
                <w:rFonts w:asciiTheme="minorHAnsi" w:hAnsiTheme="minorHAnsi"/>
                <w:sz w:val="22"/>
                <w:szCs w:val="22"/>
              </w:rPr>
              <w:t xml:space="preserve">vč. displeje a </w:t>
            </w:r>
            <w:r w:rsidRPr="0068004B">
              <w:rPr>
                <w:rFonts w:asciiTheme="minorHAnsi" w:hAnsiTheme="minorHAnsi"/>
                <w:sz w:val="22"/>
                <w:szCs w:val="22"/>
              </w:rPr>
              <w:t>řídící jednotky do 1</w:t>
            </w:r>
            <w:r w:rsidR="00947CFA">
              <w:rPr>
                <w:rFonts w:asciiTheme="minorHAnsi" w:hAnsiTheme="minorHAnsi"/>
                <w:sz w:val="22"/>
                <w:szCs w:val="22"/>
              </w:rPr>
              <w:t>0</w:t>
            </w:r>
            <w:r w:rsidRPr="0068004B">
              <w:rPr>
                <w:rFonts w:asciiTheme="minorHAnsi" w:hAnsiTheme="minorHAnsi"/>
                <w:sz w:val="22"/>
                <w:szCs w:val="22"/>
              </w:rPr>
              <w:t>0 W</w:t>
            </w:r>
          </w:p>
          <w:p w14:paraId="572B648C" w14:textId="77777777" w:rsidR="003D5A67" w:rsidRDefault="003D5A67" w:rsidP="001658BD">
            <w:pPr>
              <w:numPr>
                <w:ilvl w:val="0"/>
                <w:numId w:val="10"/>
              </w:numPr>
              <w:tabs>
                <w:tab w:val="num" w:pos="454"/>
              </w:tabs>
              <w:spacing w:line="240" w:lineRule="auto"/>
              <w:ind w:left="1620" w:hanging="1449"/>
              <w:jc w:val="both"/>
              <w:rPr>
                <w:rFonts w:asciiTheme="minorHAnsi" w:hAnsiTheme="minorHAnsi"/>
              </w:rPr>
            </w:pPr>
            <w:r w:rsidRPr="0068004B">
              <w:rPr>
                <w:rFonts w:asciiTheme="minorHAnsi" w:hAnsiTheme="minorHAnsi"/>
                <w:sz w:val="22"/>
                <w:szCs w:val="22"/>
              </w:rPr>
              <w:t>minimální parametry řídící jednotky: procesor 1 GHz, paměť</w:t>
            </w:r>
            <w:r w:rsidRPr="001F1289">
              <w:rPr>
                <w:rFonts w:asciiTheme="minorHAnsi" w:hAnsiTheme="minorHAnsi"/>
                <w:sz w:val="22"/>
                <w:szCs w:val="22"/>
              </w:rPr>
              <w:t xml:space="preserve"> min. 8 GB (karta micro SD)</w:t>
            </w:r>
          </w:p>
          <w:p w14:paraId="36BD44B9" w14:textId="77777777" w:rsidR="003D5A67" w:rsidRDefault="003D5A67" w:rsidP="001658BD">
            <w:pPr>
              <w:numPr>
                <w:ilvl w:val="0"/>
                <w:numId w:val="10"/>
              </w:numPr>
              <w:tabs>
                <w:tab w:val="num" w:pos="454"/>
              </w:tabs>
              <w:spacing w:line="240" w:lineRule="auto"/>
              <w:ind w:left="1620" w:hanging="1449"/>
              <w:jc w:val="both"/>
              <w:rPr>
                <w:rFonts w:asciiTheme="minorHAnsi" w:hAnsiTheme="minorHAnsi"/>
              </w:rPr>
            </w:pPr>
            <w:r w:rsidRPr="001F1289">
              <w:rPr>
                <w:rFonts w:asciiTheme="minorHAnsi" w:hAnsiTheme="minorHAnsi"/>
                <w:sz w:val="22"/>
                <w:szCs w:val="22"/>
              </w:rPr>
              <w:t>odolné provedení (automotive)</w:t>
            </w:r>
          </w:p>
          <w:p w14:paraId="16023C56" w14:textId="77777777" w:rsidR="004E56F5" w:rsidRPr="0068004B" w:rsidRDefault="003D5A67" w:rsidP="001658BD">
            <w:pPr>
              <w:numPr>
                <w:ilvl w:val="0"/>
                <w:numId w:val="10"/>
              </w:numPr>
              <w:tabs>
                <w:tab w:val="num" w:pos="454"/>
              </w:tabs>
              <w:spacing w:line="240" w:lineRule="auto"/>
              <w:ind w:left="1620" w:hanging="1449"/>
              <w:jc w:val="both"/>
              <w:rPr>
                <w:rFonts w:ascii="Calibri" w:hAnsi="Calibri"/>
                <w:color w:val="000000"/>
                <w:sz w:val="22"/>
                <w:szCs w:val="22"/>
              </w:rPr>
            </w:pPr>
            <w:r w:rsidRPr="001F1289">
              <w:rPr>
                <w:rFonts w:asciiTheme="minorHAnsi" w:hAnsiTheme="minorHAnsi"/>
                <w:sz w:val="22"/>
                <w:szCs w:val="22"/>
              </w:rPr>
              <w:t>napájení z palubní sítě 24 V, řízení napájení přes palubní počítač</w:t>
            </w:r>
            <w:r w:rsidR="00B91BB9">
              <w:rPr>
                <w:rFonts w:asciiTheme="minorHAnsi" w:hAnsiTheme="minorHAnsi"/>
                <w:sz w:val="22"/>
                <w:szCs w:val="22"/>
              </w:rPr>
              <w:t xml:space="preserve"> </w:t>
            </w:r>
            <w:r w:rsidR="00997728">
              <w:rPr>
                <w:rFonts w:asciiTheme="minorHAnsi" w:hAnsiTheme="minorHAnsi"/>
                <w:sz w:val="22"/>
                <w:szCs w:val="22"/>
              </w:rPr>
              <w:t>rozhraní: Ethernet</w:t>
            </w:r>
            <w:r w:rsidRPr="00B91BB9">
              <w:rPr>
                <w:rFonts w:asciiTheme="minorHAnsi" w:hAnsiTheme="minorHAnsi"/>
                <w:sz w:val="22"/>
                <w:szCs w:val="22"/>
              </w:rPr>
              <w:t>, USB</w:t>
            </w:r>
            <w:r w:rsidR="00997728">
              <w:rPr>
                <w:rFonts w:asciiTheme="minorHAnsi" w:hAnsiTheme="minorHAnsi"/>
                <w:sz w:val="22"/>
                <w:szCs w:val="22"/>
              </w:rPr>
              <w:t>, IBIS</w:t>
            </w:r>
          </w:p>
        </w:tc>
      </w:tr>
      <w:tr w:rsidR="003D5A67" w14:paraId="5673958B" w14:textId="77777777" w:rsidTr="003D5A67">
        <w:tc>
          <w:tcPr>
            <w:tcW w:w="1526" w:type="dxa"/>
          </w:tcPr>
          <w:p w14:paraId="70B10AEE"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8252" w:type="dxa"/>
          </w:tcPr>
          <w:p w14:paraId="52FD31FD"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2B3CDF26"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3D5A67" w14:paraId="54209310" w14:textId="77777777" w:rsidTr="003D5A67">
        <w:tc>
          <w:tcPr>
            <w:tcW w:w="1526" w:type="dxa"/>
          </w:tcPr>
          <w:p w14:paraId="59496CA0" w14:textId="77777777" w:rsidR="003D5A67" w:rsidRDefault="003D5A67"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.3.3.</w:t>
            </w:r>
          </w:p>
        </w:tc>
        <w:tc>
          <w:tcPr>
            <w:tcW w:w="8252" w:type="dxa"/>
          </w:tcPr>
          <w:p w14:paraId="70D91C53" w14:textId="77777777" w:rsidR="003D5A67" w:rsidRDefault="00997728" w:rsidP="003D5A67">
            <w:pPr>
              <w:rPr>
                <w:rFonts w:asciiTheme="minorHAnsi" w:hAnsiTheme="minorHAnsi"/>
                <w:sz w:val="22"/>
                <w:szCs w:val="22"/>
              </w:rPr>
            </w:pPr>
            <w:r>
              <w:rPr>
                <w:rFonts w:asciiTheme="minorHAnsi" w:hAnsiTheme="minorHAnsi"/>
                <w:sz w:val="22"/>
                <w:szCs w:val="22"/>
              </w:rPr>
              <w:t>Umístění LCD monitorů</w:t>
            </w:r>
          </w:p>
        </w:tc>
      </w:tr>
      <w:tr w:rsidR="003D5A67" w:rsidRPr="00C62997" w14:paraId="0A0F8441" w14:textId="77777777" w:rsidTr="003D5A67">
        <w:tc>
          <w:tcPr>
            <w:tcW w:w="9778" w:type="dxa"/>
            <w:gridSpan w:val="2"/>
          </w:tcPr>
          <w:p w14:paraId="00B6B0D9" w14:textId="77777777" w:rsidR="003D5A67" w:rsidRPr="002A2E70" w:rsidRDefault="003D5A67" w:rsidP="003D5A67">
            <w:pPr>
              <w:rPr>
                <w:rFonts w:asciiTheme="minorHAnsi" w:hAnsiTheme="minorHAnsi"/>
              </w:rPr>
            </w:pPr>
            <w:r w:rsidRPr="002A2E70">
              <w:rPr>
                <w:rFonts w:asciiTheme="minorHAnsi" w:hAnsiTheme="minorHAnsi"/>
                <w:sz w:val="22"/>
                <w:szCs w:val="22"/>
              </w:rPr>
              <w:t>Umístění LCD systému:</w:t>
            </w:r>
          </w:p>
          <w:p w14:paraId="7BAB14C0" w14:textId="77777777" w:rsidR="00B8166D" w:rsidRPr="002A2E70" w:rsidRDefault="003D5A67" w:rsidP="001658BD">
            <w:pPr>
              <w:numPr>
                <w:ilvl w:val="0"/>
                <w:numId w:val="10"/>
              </w:numPr>
              <w:tabs>
                <w:tab w:val="num" w:pos="454"/>
              </w:tabs>
              <w:spacing w:line="240" w:lineRule="auto"/>
              <w:ind w:left="454" w:hanging="283"/>
              <w:jc w:val="both"/>
              <w:rPr>
                <w:rFonts w:asciiTheme="minorHAnsi" w:hAnsiTheme="minorHAnsi"/>
              </w:rPr>
            </w:pPr>
            <w:r w:rsidRPr="002A2E70">
              <w:rPr>
                <w:rFonts w:asciiTheme="minorHAnsi" w:hAnsiTheme="minorHAnsi"/>
                <w:sz w:val="22"/>
                <w:szCs w:val="22"/>
              </w:rPr>
              <w:t xml:space="preserve">jedno LCD umístěné v ose interiéru vozidla </w:t>
            </w:r>
            <w:r w:rsidR="00B8166D" w:rsidRPr="002A2E70">
              <w:rPr>
                <w:rFonts w:asciiTheme="minorHAnsi" w:hAnsiTheme="minorHAnsi"/>
                <w:sz w:val="22"/>
                <w:szCs w:val="22"/>
              </w:rPr>
              <w:t>u 2. dveří, na vhodném místě neomezujícím průchod cestujících vozidlem</w:t>
            </w:r>
            <w:r w:rsidR="00EA6060" w:rsidRPr="002A2E70">
              <w:rPr>
                <w:rFonts w:asciiTheme="minorHAnsi" w:hAnsiTheme="minorHAnsi"/>
                <w:sz w:val="22"/>
                <w:szCs w:val="22"/>
              </w:rPr>
              <w:t xml:space="preserve"> (podchodná výška min 1950 mm)</w:t>
            </w:r>
          </w:p>
          <w:p w14:paraId="6D47F220" w14:textId="77777777" w:rsidR="00B8166D" w:rsidRPr="002A2E70" w:rsidRDefault="00B8166D" w:rsidP="001658BD">
            <w:pPr>
              <w:numPr>
                <w:ilvl w:val="0"/>
                <w:numId w:val="10"/>
              </w:numPr>
              <w:tabs>
                <w:tab w:val="num" w:pos="454"/>
              </w:tabs>
              <w:spacing w:line="240" w:lineRule="auto"/>
              <w:ind w:left="454" w:hanging="283"/>
              <w:jc w:val="both"/>
              <w:rPr>
                <w:rFonts w:asciiTheme="minorHAnsi" w:hAnsiTheme="minorHAnsi"/>
              </w:rPr>
            </w:pPr>
            <w:r w:rsidRPr="002A2E70">
              <w:rPr>
                <w:rFonts w:asciiTheme="minorHAnsi" w:hAnsiTheme="minorHAnsi"/>
                <w:sz w:val="22"/>
                <w:szCs w:val="22"/>
              </w:rPr>
              <w:t>jedno LCD umístěné v ose interiéru vozidla u 3. dveří, na vhodném místě neomezujícím průchod cestujících vozidlem</w:t>
            </w:r>
            <w:r w:rsidR="00EA6060" w:rsidRPr="002A2E70">
              <w:rPr>
                <w:rFonts w:asciiTheme="minorHAnsi" w:hAnsiTheme="minorHAnsi"/>
                <w:sz w:val="22"/>
                <w:szCs w:val="22"/>
              </w:rPr>
              <w:t xml:space="preserve"> (podchodná výška min 1950 mm)</w:t>
            </w:r>
          </w:p>
          <w:p w14:paraId="7C209C0C" w14:textId="2FE44A4E" w:rsidR="003F241F" w:rsidRPr="002A2E70" w:rsidRDefault="003D5A67" w:rsidP="003F241F">
            <w:pPr>
              <w:jc w:val="both"/>
              <w:rPr>
                <w:rFonts w:asciiTheme="minorHAnsi" w:hAnsiTheme="minorHAnsi"/>
                <w:sz w:val="22"/>
                <w:szCs w:val="22"/>
              </w:rPr>
            </w:pPr>
            <w:r w:rsidRPr="002A2E70">
              <w:rPr>
                <w:rFonts w:asciiTheme="minorHAnsi" w:hAnsiTheme="minorHAnsi"/>
                <w:sz w:val="22"/>
                <w:szCs w:val="22"/>
              </w:rPr>
              <w:t xml:space="preserve">Způsob osazení a místo umístění </w:t>
            </w:r>
            <w:r w:rsidR="003D161A" w:rsidRPr="002A2E70">
              <w:rPr>
                <w:rFonts w:asciiTheme="minorHAnsi" w:hAnsiTheme="minorHAnsi"/>
                <w:sz w:val="22"/>
                <w:szCs w:val="22"/>
              </w:rPr>
              <w:t xml:space="preserve">LCD monitorů </w:t>
            </w:r>
            <w:r w:rsidRPr="002A2E70">
              <w:rPr>
                <w:rFonts w:asciiTheme="minorHAnsi" w:hAnsiTheme="minorHAnsi"/>
                <w:sz w:val="22"/>
                <w:szCs w:val="22"/>
              </w:rPr>
              <w:t>podléhá schválení zadavatele.</w:t>
            </w:r>
          </w:p>
        </w:tc>
      </w:tr>
      <w:tr w:rsidR="003D5A67" w14:paraId="2E225FF0" w14:textId="77777777" w:rsidTr="003D5A67">
        <w:tc>
          <w:tcPr>
            <w:tcW w:w="1526" w:type="dxa"/>
          </w:tcPr>
          <w:p w14:paraId="105169E3"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8252" w:type="dxa"/>
          </w:tcPr>
          <w:p w14:paraId="1E57ECC1"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77C73A06"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479"/>
        <w:gridCol w:w="7583"/>
      </w:tblGrid>
      <w:tr w:rsidR="003D5A67" w14:paraId="040E8140" w14:textId="77777777" w:rsidTr="003D5A67">
        <w:tc>
          <w:tcPr>
            <w:tcW w:w="1526" w:type="dxa"/>
          </w:tcPr>
          <w:p w14:paraId="3109EF18" w14:textId="77777777" w:rsidR="003D5A67" w:rsidRDefault="00ED51D9"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sidR="003D5A67">
              <w:rPr>
                <w:rFonts w:asciiTheme="minorHAnsi" w:hAnsiTheme="minorHAnsi"/>
                <w:sz w:val="22"/>
                <w:szCs w:val="22"/>
              </w:rPr>
              <w:t>.3.4.</w:t>
            </w:r>
          </w:p>
        </w:tc>
        <w:tc>
          <w:tcPr>
            <w:tcW w:w="8252" w:type="dxa"/>
          </w:tcPr>
          <w:p w14:paraId="65262962" w14:textId="77777777" w:rsidR="003D5A67" w:rsidRDefault="003D5A67" w:rsidP="003D5A67">
            <w:pPr>
              <w:rPr>
                <w:rFonts w:asciiTheme="minorHAnsi" w:hAnsiTheme="minorHAnsi"/>
                <w:sz w:val="22"/>
                <w:szCs w:val="22"/>
              </w:rPr>
            </w:pPr>
            <w:r w:rsidRPr="00C13CAF">
              <w:rPr>
                <w:rFonts w:asciiTheme="minorHAnsi" w:hAnsiTheme="minorHAnsi"/>
                <w:sz w:val="22"/>
                <w:szCs w:val="22"/>
              </w:rPr>
              <w:t>Komunikace systému</w:t>
            </w:r>
          </w:p>
        </w:tc>
      </w:tr>
      <w:tr w:rsidR="003D5A67" w:rsidRPr="00C62997" w14:paraId="75E4C922" w14:textId="77777777" w:rsidTr="003D5A67">
        <w:tc>
          <w:tcPr>
            <w:tcW w:w="9778" w:type="dxa"/>
            <w:gridSpan w:val="2"/>
          </w:tcPr>
          <w:p w14:paraId="3B813643" w14:textId="77777777" w:rsidR="00B8166D" w:rsidRPr="002A2E70" w:rsidRDefault="003D5A67" w:rsidP="003D5A67">
            <w:pPr>
              <w:jc w:val="both"/>
              <w:rPr>
                <w:rFonts w:ascii="Calibri" w:hAnsi="Calibri"/>
                <w:color w:val="000000"/>
                <w:sz w:val="22"/>
                <w:szCs w:val="22"/>
              </w:rPr>
            </w:pPr>
            <w:r w:rsidRPr="002A2E70">
              <w:rPr>
                <w:rFonts w:ascii="Calibri" w:hAnsi="Calibri"/>
                <w:color w:val="000000"/>
                <w:sz w:val="22"/>
                <w:szCs w:val="22"/>
              </w:rPr>
              <w:t xml:space="preserve">LCD  </w:t>
            </w:r>
            <w:r w:rsidR="00EA6060" w:rsidRPr="002A2E70">
              <w:rPr>
                <w:rFonts w:ascii="Calibri" w:hAnsi="Calibri"/>
                <w:color w:val="000000"/>
                <w:sz w:val="22"/>
                <w:szCs w:val="22"/>
              </w:rPr>
              <w:t>monitor</w:t>
            </w:r>
            <w:r w:rsidRPr="002A2E70">
              <w:rPr>
                <w:rFonts w:ascii="Calibri" w:hAnsi="Calibri"/>
                <w:color w:val="000000"/>
                <w:sz w:val="22"/>
                <w:szCs w:val="22"/>
              </w:rPr>
              <w:t xml:space="preserve"> bude přes Ethernetovou síť (100 Mbit,) komunikovat prostřednictvím palubního počítače a k němu připojenému 4G modemu (s podporou LTE pásem 1, 3, 7, 8 a 20 (2100 MHz, 1800 MHz, 2600 MHz, 900 MHz, 800 MHz), který zajišťuje komunikaci přes APN </w:t>
            </w:r>
            <w:r w:rsidR="006A4A75" w:rsidRPr="002A2E70">
              <w:rPr>
                <w:rFonts w:ascii="Calibri" w:hAnsi="Calibri"/>
                <w:color w:val="000000"/>
                <w:sz w:val="22"/>
                <w:szCs w:val="22"/>
              </w:rPr>
              <w:t>DPMB</w:t>
            </w:r>
            <w:r w:rsidRPr="002A2E70">
              <w:rPr>
                <w:rFonts w:ascii="Calibri" w:hAnsi="Calibri"/>
                <w:color w:val="000000"/>
                <w:sz w:val="22"/>
                <w:szCs w:val="22"/>
              </w:rPr>
              <w:t xml:space="preserve">. Palubní počítač nemá úložiště dat pro LCD systém, tj. synchronizační adresář pro LCD systém bude umístěn přímo </w:t>
            </w:r>
            <w:r w:rsidRPr="002A2E70">
              <w:rPr>
                <w:rFonts w:ascii="Calibri" w:hAnsi="Calibri"/>
                <w:color w:val="000000"/>
                <w:sz w:val="22"/>
                <w:szCs w:val="22"/>
              </w:rPr>
              <w:br/>
              <w:t xml:space="preserve">v jednotlivých LCD. Synchronizace mezi serverem </w:t>
            </w:r>
            <w:r w:rsidR="00B8166D" w:rsidRPr="002A2E70">
              <w:rPr>
                <w:rFonts w:ascii="Calibri" w:hAnsi="Calibri"/>
                <w:color w:val="000000"/>
                <w:sz w:val="22"/>
                <w:szCs w:val="22"/>
              </w:rPr>
              <w:t xml:space="preserve">DPMB s daty bude probíhat prostřednictvím WI-Fi sítě </w:t>
            </w:r>
            <w:r w:rsidRPr="002A2E70">
              <w:rPr>
                <w:rFonts w:ascii="Calibri" w:hAnsi="Calibri"/>
                <w:color w:val="000000"/>
                <w:sz w:val="22"/>
                <w:szCs w:val="22"/>
              </w:rPr>
              <w:t>přes palubní počítač</w:t>
            </w:r>
            <w:r w:rsidR="00B8166D" w:rsidRPr="002A2E70">
              <w:rPr>
                <w:rFonts w:ascii="Calibri" w:hAnsi="Calibri"/>
                <w:color w:val="000000"/>
                <w:sz w:val="22"/>
                <w:szCs w:val="22"/>
              </w:rPr>
              <w:t xml:space="preserve"> ve vozovnách</w:t>
            </w:r>
            <w:r w:rsidRPr="002A2E70">
              <w:rPr>
                <w:rFonts w:ascii="Calibri" w:hAnsi="Calibri"/>
                <w:color w:val="000000"/>
                <w:sz w:val="22"/>
                <w:szCs w:val="22"/>
              </w:rPr>
              <w:t>.</w:t>
            </w:r>
          </w:p>
          <w:p w14:paraId="670B8327" w14:textId="77777777" w:rsidR="00B8166D" w:rsidRPr="002A2E70" w:rsidRDefault="003D5A67" w:rsidP="003D5A67">
            <w:pPr>
              <w:jc w:val="both"/>
              <w:rPr>
                <w:rFonts w:ascii="Calibri" w:hAnsi="Calibri"/>
                <w:color w:val="000000"/>
                <w:sz w:val="22"/>
                <w:szCs w:val="22"/>
              </w:rPr>
            </w:pPr>
            <w:r w:rsidRPr="002A2E70">
              <w:rPr>
                <w:rFonts w:ascii="Calibri" w:hAnsi="Calibri"/>
                <w:color w:val="000000"/>
                <w:sz w:val="22"/>
                <w:szCs w:val="22"/>
              </w:rPr>
              <w:t xml:space="preserve">Aktualizace dopravních informací se provádí prostřednictvím servisu dat systému Dynamický dispečink, a to jak přes Wi-Fi, tak přes APN </w:t>
            </w:r>
            <w:r w:rsidR="006A4A75" w:rsidRPr="002A2E70">
              <w:rPr>
                <w:rFonts w:ascii="Calibri" w:hAnsi="Calibri"/>
                <w:color w:val="000000"/>
                <w:sz w:val="22"/>
                <w:szCs w:val="22"/>
              </w:rPr>
              <w:t>DPMB</w:t>
            </w:r>
            <w:r w:rsidRPr="002A2E70">
              <w:rPr>
                <w:rFonts w:ascii="Calibri" w:hAnsi="Calibri"/>
                <w:color w:val="000000"/>
                <w:sz w:val="22"/>
                <w:szCs w:val="22"/>
              </w:rPr>
              <w:t xml:space="preserve">. Průběžné  on-line  dopravní informace jsou zajišťovány prostřednictvím palubního počítače a APN </w:t>
            </w:r>
            <w:r w:rsidR="006A4A75" w:rsidRPr="002A2E70">
              <w:rPr>
                <w:rFonts w:ascii="Calibri" w:hAnsi="Calibri"/>
                <w:color w:val="000000"/>
                <w:sz w:val="22"/>
                <w:szCs w:val="22"/>
              </w:rPr>
              <w:t>DPMB</w:t>
            </w:r>
            <w:r w:rsidRPr="002A2E70">
              <w:rPr>
                <w:rFonts w:ascii="Calibri" w:hAnsi="Calibri"/>
                <w:color w:val="000000"/>
                <w:sz w:val="22"/>
                <w:szCs w:val="22"/>
              </w:rPr>
              <w:t xml:space="preserve"> ze serveru Dynamického dispečinku. </w:t>
            </w:r>
          </w:p>
          <w:p w14:paraId="3FB34EB4" w14:textId="77777777" w:rsidR="00B8166D" w:rsidRPr="002A2E70" w:rsidRDefault="00B8166D" w:rsidP="003D5A67">
            <w:pPr>
              <w:jc w:val="both"/>
              <w:rPr>
                <w:rFonts w:ascii="Calibri" w:hAnsi="Calibri"/>
                <w:color w:val="000000"/>
                <w:sz w:val="22"/>
                <w:szCs w:val="22"/>
              </w:rPr>
            </w:pPr>
            <w:r w:rsidRPr="002A2E70">
              <w:rPr>
                <w:rFonts w:ascii="Calibri" w:hAnsi="Calibri"/>
                <w:color w:val="000000"/>
                <w:sz w:val="22"/>
                <w:szCs w:val="22"/>
              </w:rPr>
              <w:t>Data jsou z palubního počítače zasílána během jízdy. Jedná se o dopravní informace dle standardu DPMB a dále o informace o návazných spojích na vybraných zastávkách.</w:t>
            </w:r>
          </w:p>
          <w:p w14:paraId="5CDF1991" w14:textId="6B38392D" w:rsidR="004E56F5" w:rsidRPr="002A2E70" w:rsidRDefault="003D5A67" w:rsidP="0068004B">
            <w:pPr>
              <w:jc w:val="both"/>
              <w:rPr>
                <w:rFonts w:ascii="Calibri" w:hAnsi="Calibri"/>
                <w:color w:val="000000"/>
                <w:sz w:val="22"/>
                <w:szCs w:val="22"/>
              </w:rPr>
            </w:pPr>
            <w:r w:rsidRPr="002A2E70">
              <w:rPr>
                <w:rFonts w:ascii="Calibri" w:hAnsi="Calibri"/>
                <w:color w:val="000000"/>
                <w:sz w:val="22"/>
                <w:szCs w:val="22"/>
              </w:rPr>
              <w:t>Dále musí být možné aktualizovat systém přes USB rozhraní</w:t>
            </w:r>
            <w:r w:rsidR="008A1311" w:rsidRPr="002A2E70">
              <w:rPr>
                <w:rFonts w:ascii="Calibri" w:hAnsi="Calibri"/>
                <w:color w:val="000000"/>
                <w:sz w:val="22"/>
                <w:szCs w:val="22"/>
              </w:rPr>
              <w:t xml:space="preserve"> včetně nahrávání reklam.</w:t>
            </w:r>
          </w:p>
        </w:tc>
      </w:tr>
      <w:tr w:rsidR="003D5A67" w14:paraId="1FABE0BF" w14:textId="77777777" w:rsidTr="003D5A67">
        <w:tc>
          <w:tcPr>
            <w:tcW w:w="1526" w:type="dxa"/>
          </w:tcPr>
          <w:p w14:paraId="6505080C"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8252" w:type="dxa"/>
          </w:tcPr>
          <w:p w14:paraId="0D12A761"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1FD9D52F" w14:textId="77777777" w:rsidR="003D5A67" w:rsidRDefault="003D5A67" w:rsidP="003D5A67">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3D5A67" w14:paraId="37D8DEC9" w14:textId="77777777" w:rsidTr="00C871AE">
        <w:tc>
          <w:tcPr>
            <w:tcW w:w="1480" w:type="dxa"/>
          </w:tcPr>
          <w:p w14:paraId="02D41EBB" w14:textId="77777777" w:rsidR="003D5A67" w:rsidRDefault="003D5A67"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.3.5.</w:t>
            </w:r>
          </w:p>
        </w:tc>
        <w:tc>
          <w:tcPr>
            <w:tcW w:w="7582" w:type="dxa"/>
          </w:tcPr>
          <w:p w14:paraId="1EAB9752" w14:textId="77777777" w:rsidR="003D5A67" w:rsidRDefault="003D5A67" w:rsidP="003D5A67">
            <w:pPr>
              <w:rPr>
                <w:rFonts w:asciiTheme="minorHAnsi" w:hAnsiTheme="minorHAnsi"/>
                <w:sz w:val="22"/>
                <w:szCs w:val="22"/>
              </w:rPr>
            </w:pPr>
            <w:r w:rsidRPr="00352524">
              <w:rPr>
                <w:rFonts w:asciiTheme="minorHAnsi" w:hAnsiTheme="minorHAnsi"/>
                <w:sz w:val="22"/>
                <w:szCs w:val="22"/>
              </w:rPr>
              <w:t>Přehrávání informací</w:t>
            </w:r>
          </w:p>
        </w:tc>
      </w:tr>
      <w:tr w:rsidR="003D5A67" w:rsidRPr="00C62997" w14:paraId="370D99B7" w14:textId="77777777" w:rsidTr="00C871AE">
        <w:tc>
          <w:tcPr>
            <w:tcW w:w="9062" w:type="dxa"/>
            <w:gridSpan w:val="2"/>
          </w:tcPr>
          <w:p w14:paraId="15E7A621" w14:textId="77777777" w:rsidR="003D5A67" w:rsidRPr="00352524" w:rsidRDefault="003D5A67" w:rsidP="003D5A67">
            <w:pPr>
              <w:jc w:val="both"/>
              <w:rPr>
                <w:rFonts w:ascii="Calibri" w:hAnsi="Calibri"/>
                <w:color w:val="000000"/>
                <w:sz w:val="22"/>
                <w:szCs w:val="22"/>
              </w:rPr>
            </w:pPr>
            <w:r w:rsidRPr="00352524">
              <w:rPr>
                <w:rFonts w:ascii="Calibri" w:hAnsi="Calibri"/>
                <w:color w:val="000000"/>
                <w:sz w:val="22"/>
                <w:szCs w:val="22"/>
              </w:rPr>
              <w:t>LCD systém umožní přehrávaní vizuálních informací (videoklipy, flash prezentace, statické texty, obrázky a dopravní informace). Podporované typy mediálních formátů:</w:t>
            </w:r>
          </w:p>
          <w:p w14:paraId="72DD030C" w14:textId="77777777" w:rsidR="003D5A67" w:rsidRDefault="003D5A67" w:rsidP="001658BD">
            <w:pPr>
              <w:pStyle w:val="Odstavecseseznamem"/>
              <w:numPr>
                <w:ilvl w:val="0"/>
                <w:numId w:val="4"/>
              </w:numPr>
              <w:jc w:val="both"/>
              <w:rPr>
                <w:rFonts w:ascii="Calibri" w:hAnsi="Calibri"/>
                <w:color w:val="000000"/>
                <w:sz w:val="22"/>
                <w:szCs w:val="22"/>
              </w:rPr>
            </w:pPr>
            <w:r w:rsidRPr="000C71A9">
              <w:rPr>
                <w:rFonts w:ascii="Calibri" w:hAnsi="Calibri"/>
                <w:color w:val="000000"/>
                <w:sz w:val="22"/>
                <w:szCs w:val="22"/>
              </w:rPr>
              <w:t xml:space="preserve">Video:   MPEG-2,   MPEG-4 ASP  (DivX),  H.263  (MPEG-4 short-video header variant),  MPEG-4  AVI  (H.264), HVEC (H.265), Windows Media Video 9 (WMV3), </w:t>
            </w:r>
            <w:r>
              <w:rPr>
                <w:rFonts w:ascii="Calibri" w:hAnsi="Calibri"/>
                <w:color w:val="000000"/>
                <w:sz w:val="22"/>
                <w:szCs w:val="22"/>
              </w:rPr>
              <w:t xml:space="preserve">Windows Media Video 9 Advanced </w:t>
            </w:r>
            <w:r w:rsidRPr="000C71A9">
              <w:rPr>
                <w:rFonts w:ascii="Calibri" w:hAnsi="Calibri"/>
                <w:color w:val="000000"/>
                <w:sz w:val="22"/>
                <w:szCs w:val="22"/>
              </w:rPr>
              <w:t xml:space="preserve">(VC-1 Advanced profile) </w:t>
            </w:r>
          </w:p>
          <w:p w14:paraId="23CAD301" w14:textId="77777777" w:rsidR="003D5A67" w:rsidRPr="00BE7373" w:rsidRDefault="003D5A67" w:rsidP="001658BD">
            <w:pPr>
              <w:pStyle w:val="Odstavecseseznamem"/>
              <w:numPr>
                <w:ilvl w:val="0"/>
                <w:numId w:val="4"/>
              </w:numPr>
              <w:jc w:val="both"/>
              <w:rPr>
                <w:rFonts w:ascii="Calibri" w:hAnsi="Calibri"/>
                <w:color w:val="000000"/>
                <w:sz w:val="22"/>
                <w:szCs w:val="22"/>
              </w:rPr>
            </w:pPr>
            <w:r w:rsidRPr="00BE7373">
              <w:rPr>
                <w:rFonts w:ascii="Calibri" w:hAnsi="Calibri"/>
                <w:color w:val="000000"/>
                <w:sz w:val="22"/>
                <w:szCs w:val="22"/>
              </w:rPr>
              <w:t>Obrázky: jpg, bmp, jpeg, wbmp, png, gif</w:t>
            </w:r>
          </w:p>
        </w:tc>
      </w:tr>
      <w:tr w:rsidR="003D5A67" w14:paraId="0245BB1F" w14:textId="77777777" w:rsidTr="00C871AE">
        <w:tc>
          <w:tcPr>
            <w:tcW w:w="1480" w:type="dxa"/>
          </w:tcPr>
          <w:p w14:paraId="1FCEDED8"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7582" w:type="dxa"/>
          </w:tcPr>
          <w:p w14:paraId="5E47C462"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48284DBB" w14:textId="77777777" w:rsidR="003D5A67" w:rsidRDefault="003D5A67" w:rsidP="003D5A67">
      <w:pPr>
        <w:rPr>
          <w:rFonts w:ascii="Calibri" w:hAnsi="Calibri"/>
          <w:b/>
          <w:sz w:val="24"/>
        </w:rPr>
      </w:pPr>
    </w:p>
    <w:p w14:paraId="30F5F9E1" w14:textId="77777777" w:rsidR="00691CA0" w:rsidRDefault="00691CA0" w:rsidP="003D5A67">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3D5A67" w14:paraId="3F14D2CF" w14:textId="77777777" w:rsidTr="00B91BB9">
        <w:tc>
          <w:tcPr>
            <w:tcW w:w="1495" w:type="dxa"/>
          </w:tcPr>
          <w:p w14:paraId="4D3AE4FD" w14:textId="77777777" w:rsidR="003D5A67" w:rsidRDefault="00ED51D9" w:rsidP="00A3739E">
            <w:pPr>
              <w:rPr>
                <w:rFonts w:asciiTheme="minorHAnsi" w:hAnsiTheme="minorHAnsi"/>
                <w:sz w:val="22"/>
                <w:szCs w:val="22"/>
              </w:rPr>
            </w:pPr>
            <w:r>
              <w:rPr>
                <w:rFonts w:asciiTheme="minorHAnsi" w:hAnsiTheme="minorHAnsi"/>
                <w:sz w:val="22"/>
                <w:szCs w:val="22"/>
              </w:rPr>
              <w:lastRenderedPageBreak/>
              <w:t>2.</w:t>
            </w:r>
            <w:r w:rsidR="00A3739E">
              <w:rPr>
                <w:rFonts w:asciiTheme="minorHAnsi" w:hAnsiTheme="minorHAnsi"/>
                <w:sz w:val="22"/>
                <w:szCs w:val="22"/>
              </w:rPr>
              <w:t>8</w:t>
            </w:r>
            <w:r w:rsidR="003D5A67">
              <w:rPr>
                <w:rFonts w:asciiTheme="minorHAnsi" w:hAnsiTheme="minorHAnsi"/>
                <w:sz w:val="22"/>
                <w:szCs w:val="22"/>
              </w:rPr>
              <w:t>.3.6.</w:t>
            </w:r>
          </w:p>
        </w:tc>
        <w:tc>
          <w:tcPr>
            <w:tcW w:w="7793" w:type="dxa"/>
          </w:tcPr>
          <w:p w14:paraId="676F9786" w14:textId="77777777" w:rsidR="003D5A67" w:rsidRDefault="00C44B7F" w:rsidP="005B41C1">
            <w:pPr>
              <w:rPr>
                <w:rFonts w:asciiTheme="minorHAnsi" w:hAnsiTheme="minorHAnsi"/>
                <w:sz w:val="22"/>
                <w:szCs w:val="22"/>
              </w:rPr>
            </w:pPr>
            <w:r>
              <w:rPr>
                <w:rFonts w:asciiTheme="minorHAnsi" w:hAnsiTheme="minorHAnsi"/>
                <w:sz w:val="22"/>
                <w:szCs w:val="22"/>
              </w:rPr>
              <w:t>Zobrazení na monitoru</w:t>
            </w:r>
            <w:r w:rsidR="003D5A67" w:rsidRPr="00352524">
              <w:rPr>
                <w:rFonts w:asciiTheme="minorHAnsi" w:hAnsiTheme="minorHAnsi"/>
                <w:sz w:val="22"/>
                <w:szCs w:val="22"/>
              </w:rPr>
              <w:t xml:space="preserve"> </w:t>
            </w:r>
          </w:p>
        </w:tc>
      </w:tr>
      <w:tr w:rsidR="003D5A67" w:rsidRPr="00C62997" w14:paraId="56869988" w14:textId="77777777" w:rsidTr="00B91BB9">
        <w:tc>
          <w:tcPr>
            <w:tcW w:w="9288" w:type="dxa"/>
            <w:gridSpan w:val="2"/>
          </w:tcPr>
          <w:p w14:paraId="1CE834F4" w14:textId="77777777" w:rsidR="00C44B7F" w:rsidRPr="00C44B7F" w:rsidRDefault="00C44B7F" w:rsidP="00C44B7F">
            <w:pPr>
              <w:jc w:val="both"/>
              <w:rPr>
                <w:rFonts w:asciiTheme="minorHAnsi" w:hAnsiTheme="minorHAnsi"/>
                <w:color w:val="000000"/>
                <w:sz w:val="22"/>
                <w:szCs w:val="22"/>
              </w:rPr>
            </w:pPr>
            <w:r w:rsidRPr="00C44B7F">
              <w:rPr>
                <w:rFonts w:asciiTheme="minorHAnsi" w:hAnsiTheme="minorHAnsi"/>
                <w:color w:val="000000"/>
                <w:sz w:val="22"/>
                <w:szCs w:val="22"/>
              </w:rPr>
              <w:t>Displej LCD monitoru bude softwarově rozdělen na dvě poloviny o velikosti přibližně 15</w:t>
            </w:r>
            <w:r w:rsidRPr="00C44B7F">
              <w:rPr>
                <w:rFonts w:asciiTheme="minorHAnsi" w:hAnsiTheme="minorHAnsi"/>
                <w:sz w:val="22"/>
                <w:szCs w:val="22"/>
              </w:rPr>
              <w:t>“,</w:t>
            </w:r>
            <w:r w:rsidRPr="00C44B7F">
              <w:rPr>
                <w:rFonts w:asciiTheme="minorHAnsi" w:hAnsiTheme="minorHAnsi"/>
                <w:color w:val="000000"/>
                <w:sz w:val="22"/>
                <w:szCs w:val="22"/>
              </w:rPr>
              <w:t xml:space="preserve"> </w:t>
            </w:r>
          </w:p>
          <w:p w14:paraId="134441BF" w14:textId="0DD2A88F" w:rsidR="00C44B7F" w:rsidRPr="00C44B7F" w:rsidRDefault="00C44B7F" w:rsidP="00C44B7F">
            <w:pPr>
              <w:jc w:val="both"/>
              <w:rPr>
                <w:rFonts w:asciiTheme="minorHAnsi" w:hAnsiTheme="minorHAnsi"/>
                <w:color w:val="000000"/>
                <w:sz w:val="22"/>
                <w:szCs w:val="22"/>
              </w:rPr>
            </w:pPr>
            <w:r w:rsidRPr="00C44B7F">
              <w:rPr>
                <w:rFonts w:asciiTheme="minorHAnsi" w:hAnsiTheme="minorHAnsi"/>
                <w:color w:val="000000"/>
                <w:sz w:val="22"/>
                <w:szCs w:val="22"/>
              </w:rPr>
              <w:t xml:space="preserve">Jedna část displeje bude prezentovat dynamické dopravní informace DPMB, včetně přestupních </w:t>
            </w:r>
            <w:r w:rsidRPr="00F740DC">
              <w:rPr>
                <w:rFonts w:asciiTheme="minorHAnsi" w:hAnsiTheme="minorHAnsi"/>
                <w:color w:val="000000"/>
                <w:sz w:val="22"/>
                <w:szCs w:val="22"/>
              </w:rPr>
              <w:t>návazností dle nadřazeného scénáře</w:t>
            </w:r>
            <w:r w:rsidR="002A5DF0" w:rsidRPr="00F740DC">
              <w:rPr>
                <w:rFonts w:asciiTheme="minorHAnsi" w:hAnsiTheme="minorHAnsi"/>
                <w:color w:val="000000"/>
                <w:sz w:val="22"/>
                <w:szCs w:val="22"/>
              </w:rPr>
              <w:t xml:space="preserve"> uvedeného v „Grafickém manuálu pro ovládání LCD“</w:t>
            </w:r>
            <w:r w:rsidRPr="00F740DC">
              <w:rPr>
                <w:rFonts w:asciiTheme="minorHAnsi" w:hAnsiTheme="minorHAnsi"/>
                <w:color w:val="000000"/>
                <w:sz w:val="22"/>
                <w:szCs w:val="22"/>
              </w:rPr>
              <w:t>. Dopravní</w:t>
            </w:r>
            <w:r w:rsidRPr="00C44B7F">
              <w:rPr>
                <w:rFonts w:asciiTheme="minorHAnsi" w:hAnsiTheme="minorHAnsi"/>
                <w:color w:val="000000"/>
                <w:sz w:val="22"/>
                <w:szCs w:val="22"/>
              </w:rPr>
              <w:t xml:space="preserve"> informace budou mj. obsahovat číslo aktuální linky, cíl, čas, zónu, následující zastávky, časy odjezdů a zpoždění navazujících spojů, textové a obrazové informace zaslané Dynamického dispečinku.</w:t>
            </w:r>
          </w:p>
          <w:p w14:paraId="3C9AEC57" w14:textId="77777777" w:rsidR="00C44B7F" w:rsidRPr="00C44B7F" w:rsidRDefault="00C44B7F" w:rsidP="00C44B7F">
            <w:pPr>
              <w:jc w:val="both"/>
              <w:rPr>
                <w:rFonts w:asciiTheme="minorHAnsi" w:hAnsiTheme="minorHAnsi"/>
                <w:color w:val="000000"/>
                <w:sz w:val="22"/>
                <w:szCs w:val="22"/>
              </w:rPr>
            </w:pPr>
            <w:r w:rsidRPr="00C44B7F">
              <w:rPr>
                <w:rFonts w:asciiTheme="minorHAnsi" w:hAnsiTheme="minorHAnsi"/>
                <w:color w:val="000000"/>
                <w:sz w:val="22"/>
                <w:szCs w:val="22"/>
              </w:rPr>
              <w:t xml:space="preserve">Druhá část LCD monitoru bude přehrávat reklamu nebo jiná zobrazení dle scénáře připraveného v DPMB. </w:t>
            </w:r>
          </w:p>
          <w:p w14:paraId="1E69A90A" w14:textId="369928B1" w:rsidR="003D5A67" w:rsidRPr="00C44B7F" w:rsidRDefault="00C44B7F" w:rsidP="005B41C1">
            <w:pPr>
              <w:jc w:val="both"/>
              <w:rPr>
                <w:color w:val="000000"/>
                <w:sz w:val="22"/>
                <w:szCs w:val="22"/>
              </w:rPr>
            </w:pPr>
            <w:r w:rsidRPr="00C44B7F">
              <w:rPr>
                <w:rFonts w:asciiTheme="minorHAnsi" w:hAnsiTheme="minorHAnsi"/>
                <w:color w:val="000000"/>
                <w:sz w:val="22"/>
                <w:szCs w:val="22"/>
              </w:rPr>
              <w:t xml:space="preserve">Na základě informací z palubního počítače (souřadnice) musí být monitoru umět na zvolené ploše zobrazovat mapu s aktuální polohou vozidla. Mapový podklad musí pokrýt minimálně obsluhované </w:t>
            </w:r>
            <w:r w:rsidRPr="00F740DC">
              <w:rPr>
                <w:rFonts w:asciiTheme="minorHAnsi" w:hAnsiTheme="minorHAnsi"/>
                <w:color w:val="000000"/>
                <w:sz w:val="22"/>
                <w:szCs w:val="22"/>
              </w:rPr>
              <w:t xml:space="preserve">území. </w:t>
            </w:r>
            <w:r w:rsidR="00AA426A" w:rsidRPr="00F740DC">
              <w:rPr>
                <w:rFonts w:asciiTheme="minorHAnsi" w:hAnsiTheme="minorHAnsi"/>
                <w:color w:val="000000"/>
                <w:sz w:val="22"/>
                <w:szCs w:val="22"/>
              </w:rPr>
              <w:t>Pro mapový podklad j</w:t>
            </w:r>
            <w:r w:rsidR="00F740DC" w:rsidRPr="00F740DC">
              <w:rPr>
                <w:rFonts w:asciiTheme="minorHAnsi" w:hAnsiTheme="minorHAnsi"/>
                <w:color w:val="000000"/>
                <w:sz w:val="22"/>
                <w:szCs w:val="22"/>
              </w:rPr>
              <w:t>sou</w:t>
            </w:r>
            <w:r w:rsidR="00AA426A" w:rsidRPr="00F740DC">
              <w:rPr>
                <w:rFonts w:asciiTheme="minorHAnsi" w:hAnsiTheme="minorHAnsi"/>
                <w:color w:val="000000"/>
                <w:sz w:val="22"/>
                <w:szCs w:val="22"/>
              </w:rPr>
              <w:t xml:space="preserve"> využita </w:t>
            </w:r>
            <w:r w:rsidR="00F740DC" w:rsidRPr="00F740DC">
              <w:rPr>
                <w:rFonts w:asciiTheme="minorHAnsi" w:hAnsiTheme="minorHAnsi"/>
                <w:color w:val="000000"/>
                <w:sz w:val="22"/>
                <w:szCs w:val="22"/>
              </w:rPr>
              <w:t>data</w:t>
            </w:r>
            <w:r w:rsidR="00AA426A" w:rsidRPr="00F740DC">
              <w:rPr>
                <w:rFonts w:asciiTheme="minorHAnsi" w:hAnsiTheme="minorHAnsi"/>
                <w:color w:val="000000"/>
                <w:sz w:val="22"/>
                <w:szCs w:val="22"/>
              </w:rPr>
              <w:t xml:space="preserve"> OpenStreetView</w:t>
            </w:r>
            <w:r w:rsidR="00AA426A" w:rsidRPr="00AA426A">
              <w:rPr>
                <w:rFonts w:asciiTheme="minorHAnsi" w:hAnsiTheme="minorHAnsi"/>
                <w:color w:val="000000"/>
                <w:sz w:val="22"/>
                <w:szCs w:val="22"/>
              </w:rPr>
              <w:t> </w:t>
            </w:r>
          </w:p>
        </w:tc>
      </w:tr>
      <w:tr w:rsidR="003D5A67" w14:paraId="1B620801" w14:textId="77777777" w:rsidTr="00B91BB9">
        <w:tc>
          <w:tcPr>
            <w:tcW w:w="1495" w:type="dxa"/>
          </w:tcPr>
          <w:p w14:paraId="04BCD964" w14:textId="77777777" w:rsidR="003D5A67" w:rsidRDefault="003D5A67" w:rsidP="003D5A67">
            <w:pPr>
              <w:rPr>
                <w:rFonts w:asciiTheme="minorHAnsi" w:hAnsiTheme="minorHAnsi"/>
                <w:sz w:val="22"/>
                <w:szCs w:val="22"/>
              </w:rPr>
            </w:pPr>
            <w:r>
              <w:rPr>
                <w:rFonts w:asciiTheme="minorHAnsi" w:hAnsiTheme="minorHAnsi"/>
                <w:sz w:val="22"/>
                <w:szCs w:val="22"/>
              </w:rPr>
              <w:t>Odpověď</w:t>
            </w:r>
          </w:p>
        </w:tc>
        <w:tc>
          <w:tcPr>
            <w:tcW w:w="7793" w:type="dxa"/>
          </w:tcPr>
          <w:p w14:paraId="5BEC82C8" w14:textId="77777777" w:rsidR="003D5A67" w:rsidRDefault="003D5A67" w:rsidP="003D5A67">
            <w:pPr>
              <w:rPr>
                <w:rFonts w:asciiTheme="minorHAnsi" w:hAnsiTheme="minorHAnsi"/>
                <w:sz w:val="22"/>
                <w:szCs w:val="22"/>
              </w:rPr>
            </w:pPr>
            <w:r>
              <w:rPr>
                <w:rFonts w:asciiTheme="minorHAnsi" w:hAnsiTheme="minorHAnsi"/>
                <w:sz w:val="22"/>
                <w:szCs w:val="22"/>
              </w:rPr>
              <w:t>NE</w:t>
            </w:r>
          </w:p>
        </w:tc>
      </w:tr>
    </w:tbl>
    <w:p w14:paraId="1AD9BD92" w14:textId="77777777" w:rsidR="00C871AE" w:rsidRDefault="00C871AE" w:rsidP="00C871AE">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C871AE" w14:paraId="1815213F" w14:textId="77777777" w:rsidTr="00CB2186">
        <w:tc>
          <w:tcPr>
            <w:tcW w:w="1495" w:type="dxa"/>
          </w:tcPr>
          <w:p w14:paraId="2E4A4E26" w14:textId="77777777" w:rsidR="00C871AE" w:rsidRDefault="00ED51D9" w:rsidP="005B41C1">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sidR="00C871AE">
              <w:rPr>
                <w:rFonts w:asciiTheme="minorHAnsi" w:hAnsiTheme="minorHAnsi"/>
                <w:sz w:val="22"/>
                <w:szCs w:val="22"/>
              </w:rPr>
              <w:t>.3.</w:t>
            </w:r>
            <w:r w:rsidR="005B41C1">
              <w:rPr>
                <w:rFonts w:asciiTheme="minorHAnsi" w:hAnsiTheme="minorHAnsi"/>
                <w:sz w:val="22"/>
                <w:szCs w:val="22"/>
              </w:rPr>
              <w:t>7</w:t>
            </w:r>
            <w:r w:rsidR="00C871AE">
              <w:rPr>
                <w:rFonts w:asciiTheme="minorHAnsi" w:hAnsiTheme="minorHAnsi"/>
                <w:sz w:val="22"/>
                <w:szCs w:val="22"/>
              </w:rPr>
              <w:t>.</w:t>
            </w:r>
          </w:p>
        </w:tc>
        <w:tc>
          <w:tcPr>
            <w:tcW w:w="7793" w:type="dxa"/>
          </w:tcPr>
          <w:p w14:paraId="73A4E5E9" w14:textId="77777777" w:rsidR="00C871AE" w:rsidRDefault="00C871AE" w:rsidP="00CB2186">
            <w:pPr>
              <w:rPr>
                <w:rFonts w:asciiTheme="minorHAnsi" w:hAnsiTheme="minorHAnsi"/>
                <w:sz w:val="22"/>
                <w:szCs w:val="22"/>
              </w:rPr>
            </w:pPr>
            <w:r>
              <w:rPr>
                <w:rFonts w:asciiTheme="minorHAnsi" w:hAnsiTheme="minorHAnsi"/>
                <w:sz w:val="22"/>
                <w:szCs w:val="22"/>
              </w:rPr>
              <w:t>Vnitřní jednořádkové tablo</w:t>
            </w:r>
          </w:p>
        </w:tc>
      </w:tr>
      <w:tr w:rsidR="00C871AE" w:rsidRPr="00C62997" w14:paraId="67F2FC5E" w14:textId="77777777" w:rsidTr="00CB2186">
        <w:tc>
          <w:tcPr>
            <w:tcW w:w="9288" w:type="dxa"/>
            <w:gridSpan w:val="2"/>
          </w:tcPr>
          <w:p w14:paraId="0B611FED" w14:textId="77777777" w:rsidR="00DB0EE6" w:rsidRDefault="00C871AE" w:rsidP="00622BE2">
            <w:pPr>
              <w:jc w:val="both"/>
              <w:rPr>
                <w:rFonts w:asciiTheme="minorHAnsi" w:hAnsiTheme="minorHAnsi"/>
                <w:color w:val="000000"/>
                <w:sz w:val="22"/>
                <w:szCs w:val="22"/>
              </w:rPr>
            </w:pPr>
            <w:r w:rsidRPr="00C871AE">
              <w:rPr>
                <w:rFonts w:asciiTheme="minorHAnsi" w:hAnsiTheme="minorHAnsi"/>
                <w:color w:val="000000"/>
                <w:sz w:val="22"/>
                <w:szCs w:val="22"/>
              </w:rPr>
              <w:t xml:space="preserve">Vozidlo je vybaveno dvěma jednořádkovými LED tably. Jedno je umístěno v přední části vozidla </w:t>
            </w:r>
          </w:p>
          <w:p w14:paraId="7DA91C44" w14:textId="435E153A" w:rsidR="00C871AE" w:rsidRPr="00C871AE" w:rsidRDefault="00C871AE" w:rsidP="00622BE2">
            <w:pPr>
              <w:jc w:val="both"/>
              <w:rPr>
                <w:rFonts w:asciiTheme="minorHAnsi" w:hAnsiTheme="minorHAnsi"/>
                <w:sz w:val="22"/>
                <w:szCs w:val="22"/>
              </w:rPr>
            </w:pPr>
            <w:r w:rsidRPr="00C871AE">
              <w:rPr>
                <w:rFonts w:asciiTheme="minorHAnsi" w:hAnsiTheme="minorHAnsi"/>
                <w:color w:val="000000"/>
                <w:sz w:val="22"/>
                <w:szCs w:val="22"/>
              </w:rPr>
              <w:t>u stropu za kabin</w:t>
            </w:r>
            <w:r>
              <w:rPr>
                <w:rFonts w:asciiTheme="minorHAnsi" w:hAnsiTheme="minorHAnsi"/>
                <w:color w:val="000000"/>
                <w:sz w:val="22"/>
                <w:szCs w:val="22"/>
              </w:rPr>
              <w:t xml:space="preserve">ou řidiče, druhé pak za kloubem. Tablo bude řízeno z palubního počítače. </w:t>
            </w:r>
            <w:r w:rsidRPr="00C871AE">
              <w:rPr>
                <w:rFonts w:asciiTheme="minorHAnsi" w:hAnsiTheme="minorHAnsi"/>
                <w:sz w:val="22"/>
                <w:szCs w:val="22"/>
              </w:rPr>
              <w:t xml:space="preserve">Tablo musí být libovolně programovatelné a musí být řízeno informačním palubním počítačem po </w:t>
            </w:r>
          </w:p>
          <w:p w14:paraId="5BAE4740" w14:textId="77777777" w:rsidR="00622BE2" w:rsidRDefault="00C871AE" w:rsidP="00622BE2">
            <w:pPr>
              <w:pStyle w:val="Zkladntext"/>
              <w:rPr>
                <w:rFonts w:asciiTheme="minorHAnsi" w:hAnsiTheme="minorHAnsi"/>
                <w:sz w:val="22"/>
                <w:szCs w:val="22"/>
              </w:rPr>
            </w:pPr>
            <w:r w:rsidRPr="00C871AE">
              <w:rPr>
                <w:rFonts w:asciiTheme="minorHAnsi" w:hAnsiTheme="minorHAnsi"/>
                <w:sz w:val="22"/>
                <w:szCs w:val="22"/>
              </w:rPr>
              <w:t>sběrnici IBIS. Intenzita svitu LED se musí automaticky regulovat podle úrovně osvětlení.</w:t>
            </w:r>
          </w:p>
          <w:p w14:paraId="47F0477A" w14:textId="37D34327" w:rsidR="00C871AE" w:rsidRPr="00C871AE" w:rsidRDefault="00C871AE" w:rsidP="00947CFA">
            <w:pPr>
              <w:pStyle w:val="Zkladntext"/>
              <w:rPr>
                <w:rFonts w:asciiTheme="minorHAnsi" w:hAnsiTheme="minorHAnsi"/>
                <w:color w:val="000000"/>
                <w:sz w:val="22"/>
                <w:szCs w:val="22"/>
              </w:rPr>
            </w:pPr>
            <w:r w:rsidRPr="00C871AE">
              <w:rPr>
                <w:rFonts w:asciiTheme="minorHAnsi" w:hAnsiTheme="minorHAnsi"/>
                <w:sz w:val="22"/>
                <w:szCs w:val="22"/>
              </w:rPr>
              <w:t>Tabl</w:t>
            </w:r>
            <w:r w:rsidR="00622BE2">
              <w:rPr>
                <w:rFonts w:asciiTheme="minorHAnsi" w:hAnsiTheme="minorHAnsi"/>
                <w:sz w:val="22"/>
                <w:szCs w:val="22"/>
              </w:rPr>
              <w:t>o</w:t>
            </w:r>
            <w:r w:rsidRPr="00C871AE">
              <w:rPr>
                <w:rFonts w:asciiTheme="minorHAnsi" w:hAnsiTheme="minorHAnsi"/>
                <w:sz w:val="22"/>
                <w:szCs w:val="22"/>
              </w:rPr>
              <w:t xml:space="preserve"> </w:t>
            </w:r>
            <w:r w:rsidRPr="00F740DC">
              <w:rPr>
                <w:rFonts w:asciiTheme="minorHAnsi" w:hAnsiTheme="minorHAnsi"/>
                <w:sz w:val="22"/>
                <w:szCs w:val="22"/>
              </w:rPr>
              <w:t>bud</w:t>
            </w:r>
            <w:r w:rsidR="00622BE2" w:rsidRPr="00F740DC">
              <w:rPr>
                <w:rFonts w:asciiTheme="minorHAnsi" w:hAnsiTheme="minorHAnsi"/>
                <w:sz w:val="22"/>
                <w:szCs w:val="22"/>
              </w:rPr>
              <w:t>e</w:t>
            </w:r>
            <w:r w:rsidRPr="00F740DC">
              <w:rPr>
                <w:rFonts w:asciiTheme="minorHAnsi" w:hAnsiTheme="minorHAnsi"/>
                <w:sz w:val="22"/>
                <w:szCs w:val="22"/>
              </w:rPr>
              <w:t xml:space="preserve"> složeno </w:t>
            </w:r>
            <w:r w:rsidR="009949DB" w:rsidRPr="00F740DC">
              <w:rPr>
                <w:rFonts w:asciiTheme="minorHAnsi" w:hAnsiTheme="minorHAnsi"/>
                <w:sz w:val="22"/>
                <w:szCs w:val="22"/>
              </w:rPr>
              <w:t xml:space="preserve">z </w:t>
            </w:r>
            <w:r w:rsidR="00947CFA" w:rsidRPr="00F740DC">
              <w:rPr>
                <w:rFonts w:asciiTheme="minorHAnsi" w:hAnsiTheme="minorHAnsi"/>
                <w:sz w:val="22"/>
                <w:szCs w:val="22"/>
              </w:rPr>
              <w:t>LED diod o min</w:t>
            </w:r>
            <w:r w:rsidR="00947CFA">
              <w:rPr>
                <w:rFonts w:asciiTheme="minorHAnsi" w:hAnsiTheme="minorHAnsi"/>
                <w:sz w:val="22"/>
                <w:szCs w:val="22"/>
              </w:rPr>
              <w:t>. počtu 128 x 8</w:t>
            </w:r>
            <w:r w:rsidRPr="00C871AE">
              <w:rPr>
                <w:rFonts w:asciiTheme="minorHAnsi" w:hAnsiTheme="minorHAnsi"/>
                <w:sz w:val="22"/>
                <w:szCs w:val="22"/>
              </w:rPr>
              <w:t xml:space="preserve"> </w:t>
            </w:r>
            <w:r w:rsidR="00947CFA">
              <w:rPr>
                <w:rFonts w:asciiTheme="minorHAnsi" w:hAnsiTheme="minorHAnsi"/>
                <w:sz w:val="22"/>
                <w:szCs w:val="22"/>
              </w:rPr>
              <w:t xml:space="preserve">a </w:t>
            </w:r>
            <w:r w:rsidRPr="00C871AE">
              <w:rPr>
                <w:rFonts w:asciiTheme="minorHAnsi" w:hAnsiTheme="minorHAnsi"/>
                <w:sz w:val="22"/>
                <w:szCs w:val="22"/>
              </w:rPr>
              <w:t xml:space="preserve">jeho maximální rozměry </w:t>
            </w:r>
            <w:r w:rsidR="00947CFA">
              <w:rPr>
                <w:rFonts w:asciiTheme="minorHAnsi" w:hAnsiTheme="minorHAnsi"/>
                <w:sz w:val="22"/>
                <w:szCs w:val="22"/>
              </w:rPr>
              <w:t xml:space="preserve">budou </w:t>
            </w:r>
            <w:r w:rsidRPr="00C871AE">
              <w:rPr>
                <w:rFonts w:asciiTheme="minorHAnsi" w:hAnsiTheme="minorHAnsi"/>
                <w:sz w:val="22"/>
                <w:szCs w:val="22"/>
              </w:rPr>
              <w:t>800 x 100 mm.</w:t>
            </w:r>
            <w:r w:rsidR="00947CFA">
              <w:rPr>
                <w:rFonts w:asciiTheme="minorHAnsi" w:hAnsiTheme="minorHAnsi"/>
                <w:sz w:val="22"/>
                <w:szCs w:val="22"/>
              </w:rPr>
              <w:t xml:space="preserve"> Barva LED diod bude č</w:t>
            </w:r>
            <w:r w:rsidR="005B41C1">
              <w:rPr>
                <w:rFonts w:asciiTheme="minorHAnsi" w:hAnsiTheme="minorHAnsi"/>
                <w:sz w:val="22"/>
                <w:szCs w:val="22"/>
              </w:rPr>
              <w:t>ervená.</w:t>
            </w:r>
          </w:p>
        </w:tc>
      </w:tr>
      <w:tr w:rsidR="00C871AE" w14:paraId="29827E90" w14:textId="77777777" w:rsidTr="00CB2186">
        <w:tc>
          <w:tcPr>
            <w:tcW w:w="1495" w:type="dxa"/>
          </w:tcPr>
          <w:p w14:paraId="6FC89550" w14:textId="77777777" w:rsidR="00C871AE" w:rsidRDefault="00C871AE" w:rsidP="00CB2186">
            <w:pPr>
              <w:rPr>
                <w:rFonts w:asciiTheme="minorHAnsi" w:hAnsiTheme="minorHAnsi"/>
                <w:sz w:val="22"/>
                <w:szCs w:val="22"/>
              </w:rPr>
            </w:pPr>
            <w:r>
              <w:rPr>
                <w:rFonts w:asciiTheme="minorHAnsi" w:hAnsiTheme="minorHAnsi"/>
                <w:sz w:val="22"/>
                <w:szCs w:val="22"/>
              </w:rPr>
              <w:t>Odpověď</w:t>
            </w:r>
          </w:p>
        </w:tc>
        <w:tc>
          <w:tcPr>
            <w:tcW w:w="7793" w:type="dxa"/>
          </w:tcPr>
          <w:p w14:paraId="7D14FEDE" w14:textId="77777777" w:rsidR="00C871AE" w:rsidRDefault="00C871AE" w:rsidP="00CB2186">
            <w:pPr>
              <w:rPr>
                <w:rFonts w:asciiTheme="minorHAnsi" w:hAnsiTheme="minorHAnsi"/>
                <w:sz w:val="22"/>
                <w:szCs w:val="22"/>
              </w:rPr>
            </w:pPr>
            <w:r>
              <w:rPr>
                <w:rFonts w:asciiTheme="minorHAnsi" w:hAnsiTheme="minorHAnsi"/>
                <w:sz w:val="22"/>
                <w:szCs w:val="22"/>
              </w:rPr>
              <w:t>NE</w:t>
            </w:r>
          </w:p>
        </w:tc>
      </w:tr>
    </w:tbl>
    <w:p w14:paraId="0E3E3428" w14:textId="77777777" w:rsidR="00C871AE" w:rsidRDefault="00C871AE" w:rsidP="00C871AE">
      <w:pPr>
        <w:rPr>
          <w:rFonts w:ascii="Calibri" w:hAnsi="Calibri"/>
          <w:b/>
          <w:sz w:val="24"/>
        </w:rPr>
      </w:pPr>
    </w:p>
    <w:p w14:paraId="30D7A37F" w14:textId="77777777" w:rsidR="00691CA0" w:rsidRDefault="00691CA0" w:rsidP="00C871AE">
      <w:pPr>
        <w:rPr>
          <w:rFonts w:ascii="Calibri" w:hAnsi="Calibri"/>
          <w:b/>
          <w:sz w:val="24"/>
        </w:rPr>
      </w:pPr>
    </w:p>
    <w:p w14:paraId="03638DD8" w14:textId="77777777" w:rsidR="00B91BB9" w:rsidRDefault="00B91BB9" w:rsidP="00B91BB9">
      <w:pPr>
        <w:jc w:val="center"/>
        <w:rPr>
          <w:rFonts w:ascii="Calibri" w:hAnsi="Calibri"/>
          <w:b/>
          <w:sz w:val="24"/>
        </w:rPr>
      </w:pPr>
      <w:r>
        <w:rPr>
          <w:rFonts w:ascii="Calibri" w:hAnsi="Calibri"/>
          <w:b/>
          <w:sz w:val="24"/>
        </w:rPr>
        <w:t>2.</w:t>
      </w:r>
      <w:r w:rsidR="00A3739E">
        <w:rPr>
          <w:rFonts w:ascii="Calibri" w:hAnsi="Calibri"/>
          <w:b/>
          <w:sz w:val="24"/>
        </w:rPr>
        <w:t>8</w:t>
      </w:r>
      <w:r>
        <w:rPr>
          <w:rFonts w:ascii="Calibri" w:hAnsi="Calibri"/>
          <w:b/>
          <w:sz w:val="24"/>
        </w:rPr>
        <w:t xml:space="preserve">.4. </w:t>
      </w:r>
      <w:r w:rsidRPr="00352524">
        <w:rPr>
          <w:rFonts w:ascii="Calibri" w:hAnsi="Calibri"/>
          <w:b/>
          <w:sz w:val="24"/>
        </w:rPr>
        <w:t>Systém samoobslužného otvírání dveří (SOD)</w:t>
      </w:r>
    </w:p>
    <w:p w14:paraId="1D454A7F" w14:textId="77777777" w:rsidR="00B91BB9" w:rsidRDefault="00B91BB9" w:rsidP="00B91BB9">
      <w:pPr>
        <w:rPr>
          <w:rFonts w:ascii="Calibri" w:hAnsi="Calibri"/>
          <w:b/>
          <w:sz w:val="24"/>
        </w:rPr>
      </w:pPr>
    </w:p>
    <w:tbl>
      <w:tblPr>
        <w:tblStyle w:val="Mkatabulky"/>
        <w:tblW w:w="0" w:type="auto"/>
        <w:tblLook w:val="04A0" w:firstRow="1" w:lastRow="0" w:firstColumn="1" w:lastColumn="0" w:noHBand="0" w:noVBand="1"/>
      </w:tblPr>
      <w:tblGrid>
        <w:gridCol w:w="1490"/>
        <w:gridCol w:w="7572"/>
      </w:tblGrid>
      <w:tr w:rsidR="00B91BB9" w14:paraId="14C0E11D" w14:textId="77777777" w:rsidTr="00B91BB9">
        <w:tc>
          <w:tcPr>
            <w:tcW w:w="1526" w:type="dxa"/>
          </w:tcPr>
          <w:p w14:paraId="0647B85E" w14:textId="77777777" w:rsidR="00B91BB9" w:rsidRDefault="00B91BB9"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.4.1.</w:t>
            </w:r>
          </w:p>
        </w:tc>
        <w:tc>
          <w:tcPr>
            <w:tcW w:w="8252" w:type="dxa"/>
          </w:tcPr>
          <w:p w14:paraId="0878938B" w14:textId="77777777" w:rsidR="00B91BB9" w:rsidRDefault="00B91BB9" w:rsidP="00B91BB9">
            <w:pPr>
              <w:rPr>
                <w:rFonts w:asciiTheme="minorHAnsi" w:hAnsiTheme="minorHAnsi"/>
                <w:sz w:val="22"/>
                <w:szCs w:val="22"/>
              </w:rPr>
            </w:pPr>
            <w:r w:rsidRPr="00352524">
              <w:rPr>
                <w:rFonts w:asciiTheme="minorHAnsi" w:hAnsiTheme="minorHAnsi"/>
                <w:sz w:val="22"/>
                <w:szCs w:val="22"/>
              </w:rPr>
              <w:t>Umístění vnějších tlačítek SOD</w:t>
            </w:r>
          </w:p>
        </w:tc>
      </w:tr>
      <w:tr w:rsidR="00B91BB9" w:rsidRPr="00C62997" w14:paraId="09A27D9C" w14:textId="77777777" w:rsidTr="00B91BB9">
        <w:tc>
          <w:tcPr>
            <w:tcW w:w="9778" w:type="dxa"/>
            <w:gridSpan w:val="2"/>
          </w:tcPr>
          <w:p w14:paraId="4688D00E" w14:textId="77777777" w:rsidR="00B91BB9" w:rsidRPr="00BE7373" w:rsidRDefault="00B91BB9" w:rsidP="001658BD">
            <w:pPr>
              <w:pStyle w:val="Odstavecseseznamem"/>
              <w:numPr>
                <w:ilvl w:val="1"/>
                <w:numId w:val="5"/>
              </w:numPr>
              <w:jc w:val="both"/>
              <w:rPr>
                <w:rFonts w:ascii="Calibri" w:hAnsi="Calibri"/>
                <w:color w:val="000000"/>
                <w:sz w:val="22"/>
                <w:szCs w:val="22"/>
              </w:rPr>
            </w:pPr>
            <w:r w:rsidRPr="001F1289">
              <w:rPr>
                <w:rFonts w:asciiTheme="minorHAnsi" w:hAnsiTheme="minorHAnsi"/>
                <w:sz w:val="22"/>
                <w:szCs w:val="22"/>
              </w:rPr>
              <w:t>Umístění vnějších tlačítek SOD na křídle dveří</w:t>
            </w:r>
          </w:p>
        </w:tc>
      </w:tr>
      <w:tr w:rsidR="00B91BB9" w14:paraId="17CFB3D6" w14:textId="77777777" w:rsidTr="00B91BB9">
        <w:tc>
          <w:tcPr>
            <w:tcW w:w="1526" w:type="dxa"/>
          </w:tcPr>
          <w:p w14:paraId="39B978F4" w14:textId="77777777" w:rsidR="00B91BB9" w:rsidRDefault="00B91BB9" w:rsidP="00B91BB9">
            <w:pPr>
              <w:rPr>
                <w:rFonts w:asciiTheme="minorHAnsi" w:hAnsiTheme="minorHAnsi"/>
                <w:sz w:val="22"/>
                <w:szCs w:val="22"/>
              </w:rPr>
            </w:pPr>
            <w:r>
              <w:rPr>
                <w:rFonts w:asciiTheme="minorHAnsi" w:hAnsiTheme="minorHAnsi"/>
                <w:sz w:val="22"/>
                <w:szCs w:val="22"/>
              </w:rPr>
              <w:t>Odpověď</w:t>
            </w:r>
          </w:p>
        </w:tc>
        <w:tc>
          <w:tcPr>
            <w:tcW w:w="8252" w:type="dxa"/>
          </w:tcPr>
          <w:p w14:paraId="1B61F3B9" w14:textId="77777777" w:rsidR="00B91BB9" w:rsidRDefault="00B91BB9" w:rsidP="00B91BB9">
            <w:pPr>
              <w:rPr>
                <w:rFonts w:asciiTheme="minorHAnsi" w:hAnsiTheme="minorHAnsi"/>
                <w:sz w:val="22"/>
                <w:szCs w:val="22"/>
              </w:rPr>
            </w:pPr>
            <w:r>
              <w:rPr>
                <w:rFonts w:asciiTheme="minorHAnsi" w:hAnsiTheme="minorHAnsi"/>
                <w:sz w:val="22"/>
                <w:szCs w:val="22"/>
              </w:rPr>
              <w:t>NE</w:t>
            </w:r>
          </w:p>
        </w:tc>
      </w:tr>
    </w:tbl>
    <w:p w14:paraId="1632D1FE" w14:textId="77777777" w:rsidR="00B91BB9" w:rsidRDefault="00B91BB9" w:rsidP="00B91BB9">
      <w:pPr>
        <w:rPr>
          <w:rFonts w:ascii="Calibri" w:hAnsi="Calibri"/>
          <w:b/>
          <w:sz w:val="24"/>
        </w:rPr>
      </w:pPr>
    </w:p>
    <w:tbl>
      <w:tblPr>
        <w:tblStyle w:val="Mkatabulky"/>
        <w:tblW w:w="0" w:type="auto"/>
        <w:tblLook w:val="04A0" w:firstRow="1" w:lastRow="0" w:firstColumn="1" w:lastColumn="0" w:noHBand="0" w:noVBand="1"/>
      </w:tblPr>
      <w:tblGrid>
        <w:gridCol w:w="1506"/>
        <w:gridCol w:w="7556"/>
      </w:tblGrid>
      <w:tr w:rsidR="00B91BB9" w14:paraId="64D3184E" w14:textId="77777777" w:rsidTr="00B91BB9">
        <w:tc>
          <w:tcPr>
            <w:tcW w:w="1526" w:type="dxa"/>
          </w:tcPr>
          <w:p w14:paraId="36AEA80F" w14:textId="77777777" w:rsidR="00B91BB9" w:rsidRDefault="00A3739E" w:rsidP="00B91BB9">
            <w:pPr>
              <w:rPr>
                <w:rFonts w:asciiTheme="minorHAnsi" w:hAnsiTheme="minorHAnsi"/>
                <w:sz w:val="22"/>
                <w:szCs w:val="22"/>
              </w:rPr>
            </w:pPr>
            <w:r>
              <w:rPr>
                <w:rFonts w:asciiTheme="minorHAnsi" w:hAnsiTheme="minorHAnsi"/>
                <w:sz w:val="22"/>
                <w:szCs w:val="22"/>
              </w:rPr>
              <w:t>2.8</w:t>
            </w:r>
            <w:r w:rsidR="00B91BB9">
              <w:rPr>
                <w:rFonts w:asciiTheme="minorHAnsi" w:hAnsiTheme="minorHAnsi"/>
                <w:sz w:val="22"/>
                <w:szCs w:val="22"/>
              </w:rPr>
              <w:t>.4.2.</w:t>
            </w:r>
          </w:p>
        </w:tc>
        <w:tc>
          <w:tcPr>
            <w:tcW w:w="8252" w:type="dxa"/>
          </w:tcPr>
          <w:p w14:paraId="6572166C" w14:textId="77777777" w:rsidR="00B91BB9" w:rsidRDefault="00B91BB9" w:rsidP="00B91BB9">
            <w:pPr>
              <w:rPr>
                <w:rFonts w:asciiTheme="minorHAnsi" w:hAnsiTheme="minorHAnsi"/>
                <w:sz w:val="22"/>
                <w:szCs w:val="22"/>
              </w:rPr>
            </w:pPr>
            <w:r w:rsidRPr="00352524">
              <w:rPr>
                <w:rFonts w:asciiTheme="minorHAnsi" w:hAnsiTheme="minorHAnsi"/>
                <w:sz w:val="22"/>
                <w:szCs w:val="22"/>
              </w:rPr>
              <w:t>Vzhled a funkce vnějších tlačítek SOD</w:t>
            </w:r>
          </w:p>
        </w:tc>
      </w:tr>
      <w:tr w:rsidR="00B91BB9" w:rsidRPr="00C62997" w14:paraId="5FB1CCA0" w14:textId="77777777" w:rsidTr="00B91BB9">
        <w:tc>
          <w:tcPr>
            <w:tcW w:w="9778" w:type="dxa"/>
            <w:gridSpan w:val="2"/>
          </w:tcPr>
          <w:p w14:paraId="115857D5" w14:textId="77777777" w:rsidR="00B91BB9" w:rsidRPr="006C7275" w:rsidRDefault="00B91BB9" w:rsidP="00B91BB9">
            <w:pPr>
              <w:spacing w:before="120" w:line="276" w:lineRule="auto"/>
              <w:rPr>
                <w:rFonts w:asciiTheme="minorHAnsi" w:hAnsiTheme="minorHAnsi"/>
              </w:rPr>
            </w:pPr>
            <w:r w:rsidRPr="006C7275">
              <w:rPr>
                <w:rFonts w:asciiTheme="minorHAnsi" w:hAnsiTheme="minorHAnsi"/>
                <w:sz w:val="22"/>
                <w:szCs w:val="22"/>
              </w:rPr>
              <w:t xml:space="preserve">Vzhled a funkce vnějších tlačítek SOD </w:t>
            </w:r>
          </w:p>
          <w:p w14:paraId="052E44A6" w14:textId="77777777" w:rsidR="00B91BB9" w:rsidRPr="00366E09" w:rsidRDefault="006A4A75" w:rsidP="001658BD">
            <w:pPr>
              <w:numPr>
                <w:ilvl w:val="0"/>
                <w:numId w:val="10"/>
              </w:numPr>
              <w:tabs>
                <w:tab w:val="num" w:pos="1620"/>
              </w:tabs>
              <w:spacing w:line="240" w:lineRule="auto"/>
              <w:ind w:left="1620" w:hanging="180"/>
              <w:jc w:val="both"/>
              <w:rPr>
                <w:rFonts w:asciiTheme="minorHAnsi" w:hAnsiTheme="minorHAnsi"/>
              </w:rPr>
            </w:pPr>
            <w:r>
              <w:rPr>
                <w:rFonts w:asciiTheme="minorHAnsi" w:hAnsiTheme="minorHAnsi"/>
                <w:sz w:val="22"/>
                <w:szCs w:val="22"/>
              </w:rPr>
              <w:t xml:space="preserve">Žluté </w:t>
            </w:r>
            <w:r w:rsidR="00B91BB9" w:rsidRPr="006C7275">
              <w:rPr>
                <w:rFonts w:asciiTheme="minorHAnsi" w:hAnsiTheme="minorHAnsi"/>
                <w:sz w:val="22"/>
                <w:szCs w:val="22"/>
              </w:rPr>
              <w:t>tlačítko se symbolem otevírání dveří (piktogram „dva trojúhelníky se svislým předělem”) a se zeleným osvětlením okolo (nevylučuje se dodatečné červené osvětlení při stisku tlačítka)</w:t>
            </w:r>
          </w:p>
          <w:p w14:paraId="5B0C459B" w14:textId="77777777" w:rsidR="00B91BB9" w:rsidRPr="00366E09" w:rsidRDefault="00B91BB9" w:rsidP="001658BD">
            <w:pPr>
              <w:numPr>
                <w:ilvl w:val="0"/>
                <w:numId w:val="10"/>
              </w:numPr>
              <w:tabs>
                <w:tab w:val="num" w:pos="1620"/>
              </w:tabs>
              <w:spacing w:line="240" w:lineRule="auto"/>
              <w:ind w:left="1620" w:hanging="180"/>
              <w:jc w:val="both"/>
              <w:rPr>
                <w:rFonts w:asciiTheme="minorHAnsi" w:hAnsiTheme="minorHAnsi"/>
              </w:rPr>
            </w:pPr>
            <w:r w:rsidRPr="006C7275">
              <w:rPr>
                <w:rFonts w:asciiTheme="minorHAnsi" w:hAnsiTheme="minorHAnsi"/>
                <w:sz w:val="22"/>
                <w:szCs w:val="22"/>
              </w:rPr>
              <w:t>žlutá krytka</w:t>
            </w:r>
          </w:p>
          <w:p w14:paraId="00D73915" w14:textId="7BAE72A0" w:rsidR="00B91BB9" w:rsidRPr="00F740DC" w:rsidRDefault="00B91BB9" w:rsidP="001658BD">
            <w:pPr>
              <w:numPr>
                <w:ilvl w:val="0"/>
                <w:numId w:val="10"/>
              </w:numPr>
              <w:tabs>
                <w:tab w:val="num" w:pos="1620"/>
              </w:tabs>
              <w:spacing w:line="240" w:lineRule="auto"/>
              <w:ind w:left="1620" w:hanging="180"/>
              <w:jc w:val="both"/>
              <w:rPr>
                <w:rFonts w:asciiTheme="minorHAnsi" w:hAnsiTheme="minorHAnsi"/>
              </w:rPr>
            </w:pPr>
            <w:r w:rsidRPr="006C7275">
              <w:rPr>
                <w:rFonts w:asciiTheme="minorHAnsi" w:hAnsiTheme="minorHAnsi"/>
                <w:sz w:val="22"/>
                <w:szCs w:val="22"/>
              </w:rPr>
              <w:t>tlačítko se rozsvítí vždy až po odblokování dveří řidičem</w:t>
            </w:r>
            <w:r w:rsidR="009949DB">
              <w:rPr>
                <w:rFonts w:asciiTheme="minorHAnsi" w:hAnsiTheme="minorHAnsi"/>
                <w:sz w:val="22"/>
                <w:szCs w:val="22"/>
              </w:rPr>
              <w:t xml:space="preserve"> </w:t>
            </w:r>
            <w:r w:rsidR="009949DB" w:rsidRPr="00F740DC">
              <w:rPr>
                <w:rFonts w:asciiTheme="minorHAnsi" w:hAnsiTheme="minorHAnsi"/>
                <w:sz w:val="22"/>
                <w:szCs w:val="22"/>
              </w:rPr>
              <w:t>( při stání vozidla v zastávce )</w:t>
            </w:r>
          </w:p>
          <w:p w14:paraId="5BB59213" w14:textId="1B24C04D" w:rsidR="00B91BB9" w:rsidRPr="003B1D65" w:rsidRDefault="00B91BB9" w:rsidP="001658BD">
            <w:pPr>
              <w:numPr>
                <w:ilvl w:val="0"/>
                <w:numId w:val="10"/>
              </w:numPr>
              <w:tabs>
                <w:tab w:val="num" w:pos="1620"/>
              </w:tabs>
              <w:spacing w:line="240" w:lineRule="auto"/>
              <w:ind w:left="1620" w:hanging="180"/>
              <w:jc w:val="both"/>
              <w:rPr>
                <w:rFonts w:ascii="Calibri" w:hAnsi="Calibri"/>
                <w:color w:val="000000"/>
                <w:sz w:val="22"/>
                <w:szCs w:val="22"/>
              </w:rPr>
            </w:pPr>
            <w:r w:rsidRPr="00F740DC">
              <w:rPr>
                <w:rFonts w:asciiTheme="minorHAnsi" w:hAnsiTheme="minorHAnsi"/>
                <w:sz w:val="22"/>
                <w:szCs w:val="22"/>
              </w:rPr>
              <w:t>tlačítka plní funkce již při jeho stlačení</w:t>
            </w:r>
            <w:r w:rsidR="009949DB" w:rsidRPr="00F740DC">
              <w:rPr>
                <w:rFonts w:asciiTheme="minorHAnsi" w:hAnsiTheme="minorHAnsi"/>
                <w:sz w:val="22"/>
                <w:szCs w:val="22"/>
              </w:rPr>
              <w:t xml:space="preserve">, </w:t>
            </w:r>
            <w:r w:rsidRPr="00F740DC">
              <w:rPr>
                <w:rFonts w:asciiTheme="minorHAnsi" w:hAnsiTheme="minorHAnsi"/>
                <w:sz w:val="22"/>
                <w:szCs w:val="22"/>
              </w:rPr>
              <w:t>nikoli až po jeho uvolnění</w:t>
            </w:r>
          </w:p>
        </w:tc>
      </w:tr>
      <w:tr w:rsidR="00B91BB9" w14:paraId="2BFC0F92" w14:textId="77777777" w:rsidTr="00B91BB9">
        <w:tc>
          <w:tcPr>
            <w:tcW w:w="1526" w:type="dxa"/>
          </w:tcPr>
          <w:p w14:paraId="430406BE" w14:textId="77777777" w:rsidR="00B91BB9" w:rsidRDefault="00B91BB9" w:rsidP="00B91BB9">
            <w:pPr>
              <w:rPr>
                <w:rFonts w:asciiTheme="minorHAnsi" w:hAnsiTheme="minorHAnsi"/>
                <w:sz w:val="22"/>
                <w:szCs w:val="22"/>
              </w:rPr>
            </w:pPr>
            <w:r>
              <w:rPr>
                <w:rFonts w:asciiTheme="minorHAnsi" w:hAnsiTheme="minorHAnsi"/>
                <w:sz w:val="22"/>
                <w:szCs w:val="22"/>
              </w:rPr>
              <w:t>Odpověď</w:t>
            </w:r>
          </w:p>
        </w:tc>
        <w:tc>
          <w:tcPr>
            <w:tcW w:w="8252" w:type="dxa"/>
          </w:tcPr>
          <w:p w14:paraId="0C838117" w14:textId="77777777" w:rsidR="00B91BB9" w:rsidRDefault="00B91BB9" w:rsidP="00B91BB9">
            <w:pPr>
              <w:rPr>
                <w:rFonts w:asciiTheme="minorHAnsi" w:hAnsiTheme="minorHAnsi"/>
                <w:sz w:val="22"/>
                <w:szCs w:val="22"/>
              </w:rPr>
            </w:pPr>
            <w:r>
              <w:rPr>
                <w:rFonts w:asciiTheme="minorHAnsi" w:hAnsiTheme="minorHAnsi"/>
                <w:sz w:val="22"/>
                <w:szCs w:val="22"/>
              </w:rPr>
              <w:t>NE</w:t>
            </w:r>
          </w:p>
        </w:tc>
      </w:tr>
    </w:tbl>
    <w:p w14:paraId="7FEE2110" w14:textId="77777777" w:rsidR="00B91BB9" w:rsidRDefault="00B91BB9" w:rsidP="00B91BB9">
      <w:pPr>
        <w:rPr>
          <w:rFonts w:ascii="Calibri" w:hAnsi="Calibri"/>
          <w:b/>
          <w:sz w:val="24"/>
        </w:rPr>
      </w:pPr>
    </w:p>
    <w:tbl>
      <w:tblPr>
        <w:tblStyle w:val="Mkatabulky"/>
        <w:tblW w:w="0" w:type="auto"/>
        <w:tblLook w:val="04A0" w:firstRow="1" w:lastRow="0" w:firstColumn="1" w:lastColumn="0" w:noHBand="0" w:noVBand="1"/>
      </w:tblPr>
      <w:tblGrid>
        <w:gridCol w:w="1498"/>
        <w:gridCol w:w="7564"/>
      </w:tblGrid>
      <w:tr w:rsidR="00B91BB9" w14:paraId="12283645" w14:textId="77777777" w:rsidTr="00B91BB9">
        <w:tc>
          <w:tcPr>
            <w:tcW w:w="1526" w:type="dxa"/>
          </w:tcPr>
          <w:p w14:paraId="6D775886" w14:textId="77777777" w:rsidR="00B91BB9" w:rsidRDefault="00B91BB9" w:rsidP="00A3739E">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.4.3.</w:t>
            </w:r>
          </w:p>
        </w:tc>
        <w:tc>
          <w:tcPr>
            <w:tcW w:w="8252" w:type="dxa"/>
          </w:tcPr>
          <w:p w14:paraId="168BF44F" w14:textId="77777777" w:rsidR="00B91BB9" w:rsidRDefault="00B91BB9" w:rsidP="00B91BB9">
            <w:pPr>
              <w:rPr>
                <w:rFonts w:asciiTheme="minorHAnsi" w:hAnsiTheme="minorHAnsi"/>
                <w:sz w:val="22"/>
                <w:szCs w:val="22"/>
              </w:rPr>
            </w:pPr>
            <w:r w:rsidRPr="00352524">
              <w:rPr>
                <w:rFonts w:asciiTheme="minorHAnsi" w:hAnsiTheme="minorHAnsi"/>
                <w:sz w:val="22"/>
                <w:szCs w:val="22"/>
              </w:rPr>
              <w:t>Umístění vnitřních tlačítek SOD</w:t>
            </w:r>
          </w:p>
        </w:tc>
      </w:tr>
      <w:tr w:rsidR="00B91BB9" w:rsidRPr="00C62997" w14:paraId="5D662B78" w14:textId="77777777" w:rsidTr="00B91BB9">
        <w:tc>
          <w:tcPr>
            <w:tcW w:w="9778" w:type="dxa"/>
            <w:gridSpan w:val="2"/>
          </w:tcPr>
          <w:p w14:paraId="2BB6B80E" w14:textId="77777777" w:rsidR="00B91BB9" w:rsidRPr="006C7275" w:rsidRDefault="00B91BB9" w:rsidP="00B91BB9">
            <w:pPr>
              <w:jc w:val="both"/>
              <w:rPr>
                <w:rFonts w:asciiTheme="minorHAnsi" w:hAnsiTheme="minorHAnsi"/>
              </w:rPr>
            </w:pPr>
            <w:r w:rsidRPr="006C7275">
              <w:rPr>
                <w:rFonts w:asciiTheme="minorHAnsi" w:hAnsiTheme="minorHAnsi"/>
                <w:sz w:val="22"/>
                <w:szCs w:val="22"/>
              </w:rPr>
              <w:t>Umístění vnitřních tlačítek SOD</w:t>
            </w:r>
          </w:p>
          <w:p w14:paraId="1BBFB366" w14:textId="77777777" w:rsidR="00B91BB9" w:rsidRPr="00E471AB" w:rsidRDefault="00B91BB9" w:rsidP="001658BD">
            <w:pPr>
              <w:numPr>
                <w:ilvl w:val="0"/>
                <w:numId w:val="10"/>
              </w:numPr>
              <w:tabs>
                <w:tab w:val="num" w:pos="1620"/>
              </w:tabs>
              <w:spacing w:line="240" w:lineRule="auto"/>
              <w:ind w:left="1620" w:hanging="180"/>
              <w:jc w:val="both"/>
              <w:rPr>
                <w:rFonts w:asciiTheme="minorHAnsi" w:hAnsiTheme="minorHAnsi"/>
              </w:rPr>
            </w:pPr>
            <w:r w:rsidRPr="001F1289">
              <w:rPr>
                <w:rFonts w:asciiTheme="minorHAnsi" w:hAnsiTheme="minorHAnsi"/>
                <w:sz w:val="22"/>
                <w:szCs w:val="22"/>
              </w:rPr>
              <w:t>1 tlačítko na křídle dveří</w:t>
            </w:r>
          </w:p>
          <w:p w14:paraId="24522061" w14:textId="77777777" w:rsidR="00B91BB9" w:rsidRPr="00E471AB" w:rsidRDefault="00B91BB9" w:rsidP="001658BD">
            <w:pPr>
              <w:numPr>
                <w:ilvl w:val="0"/>
                <w:numId w:val="10"/>
              </w:numPr>
              <w:tabs>
                <w:tab w:val="num" w:pos="1620"/>
              </w:tabs>
              <w:spacing w:line="240" w:lineRule="auto"/>
              <w:ind w:left="1620" w:hanging="180"/>
              <w:jc w:val="both"/>
              <w:rPr>
                <w:rFonts w:asciiTheme="minorHAnsi" w:hAnsiTheme="minorHAnsi"/>
              </w:rPr>
            </w:pPr>
            <w:r w:rsidRPr="001F1289">
              <w:rPr>
                <w:rFonts w:asciiTheme="minorHAnsi" w:hAnsiTheme="minorHAnsi"/>
                <w:sz w:val="22"/>
                <w:szCs w:val="22"/>
              </w:rPr>
              <w:t>na tyčích vždy po obou stranách dveří (u předních dveří u kabiny řidiče může být jen na pravé straně)</w:t>
            </w:r>
          </w:p>
          <w:p w14:paraId="7DB0F849" w14:textId="77777777" w:rsidR="00B91BB9" w:rsidRPr="003B1D65" w:rsidRDefault="00B91BB9" w:rsidP="001658BD">
            <w:pPr>
              <w:numPr>
                <w:ilvl w:val="0"/>
                <w:numId w:val="10"/>
              </w:numPr>
              <w:tabs>
                <w:tab w:val="num" w:pos="1620"/>
              </w:tabs>
              <w:spacing w:line="240" w:lineRule="auto"/>
              <w:ind w:left="1620" w:hanging="180"/>
              <w:jc w:val="both"/>
              <w:rPr>
                <w:rFonts w:asciiTheme="minorHAnsi" w:hAnsiTheme="minorHAnsi"/>
              </w:rPr>
            </w:pPr>
            <w:r w:rsidRPr="001F1289">
              <w:rPr>
                <w:rFonts w:asciiTheme="minorHAnsi" w:hAnsiTheme="minorHAnsi"/>
                <w:sz w:val="22"/>
                <w:szCs w:val="22"/>
              </w:rPr>
              <w:lastRenderedPageBreak/>
              <w:t>maximální výška umístění tlačítka: 150 cm nad podlahou</w:t>
            </w:r>
          </w:p>
          <w:p w14:paraId="0931FA90" w14:textId="77777777" w:rsidR="00B91BB9" w:rsidRPr="003B1D65" w:rsidRDefault="00B91BB9" w:rsidP="001658BD">
            <w:pPr>
              <w:numPr>
                <w:ilvl w:val="0"/>
                <w:numId w:val="10"/>
              </w:numPr>
              <w:tabs>
                <w:tab w:val="num" w:pos="1620"/>
              </w:tabs>
              <w:spacing w:line="240" w:lineRule="auto"/>
              <w:ind w:left="1620" w:hanging="180"/>
              <w:jc w:val="both"/>
              <w:rPr>
                <w:rFonts w:ascii="Calibri" w:hAnsi="Calibri"/>
                <w:color w:val="000000"/>
                <w:sz w:val="22"/>
                <w:szCs w:val="22"/>
              </w:rPr>
            </w:pPr>
            <w:r w:rsidRPr="003B1D65">
              <w:rPr>
                <w:rFonts w:asciiTheme="minorHAnsi" w:hAnsiTheme="minorHAnsi"/>
                <w:sz w:val="22"/>
                <w:szCs w:val="22"/>
              </w:rPr>
              <w:t>minimální výška umístění tlačítka: 120 cm nad podlahou</w:t>
            </w:r>
          </w:p>
        </w:tc>
      </w:tr>
      <w:tr w:rsidR="00B91BB9" w14:paraId="31297C66" w14:textId="77777777" w:rsidTr="00B91BB9">
        <w:tc>
          <w:tcPr>
            <w:tcW w:w="1526" w:type="dxa"/>
          </w:tcPr>
          <w:p w14:paraId="339E8D89" w14:textId="77777777" w:rsidR="00B91BB9" w:rsidRDefault="00B91BB9" w:rsidP="00B91BB9">
            <w:pPr>
              <w:rPr>
                <w:rFonts w:asciiTheme="minorHAnsi" w:hAnsiTheme="minorHAnsi"/>
                <w:sz w:val="22"/>
                <w:szCs w:val="22"/>
              </w:rPr>
            </w:pPr>
            <w:r>
              <w:rPr>
                <w:rFonts w:asciiTheme="minorHAnsi" w:hAnsiTheme="minorHAnsi"/>
                <w:sz w:val="22"/>
                <w:szCs w:val="22"/>
              </w:rPr>
              <w:lastRenderedPageBreak/>
              <w:t>Odpověď</w:t>
            </w:r>
          </w:p>
        </w:tc>
        <w:tc>
          <w:tcPr>
            <w:tcW w:w="8252" w:type="dxa"/>
          </w:tcPr>
          <w:p w14:paraId="64A88CAC" w14:textId="77777777" w:rsidR="00B91BB9" w:rsidRDefault="00B91BB9" w:rsidP="00B91BB9">
            <w:pPr>
              <w:rPr>
                <w:rFonts w:asciiTheme="minorHAnsi" w:hAnsiTheme="minorHAnsi"/>
                <w:sz w:val="22"/>
                <w:szCs w:val="22"/>
              </w:rPr>
            </w:pPr>
            <w:r>
              <w:rPr>
                <w:rFonts w:asciiTheme="minorHAnsi" w:hAnsiTheme="minorHAnsi"/>
                <w:sz w:val="22"/>
                <w:szCs w:val="22"/>
              </w:rPr>
              <w:t>NE</w:t>
            </w:r>
          </w:p>
        </w:tc>
      </w:tr>
    </w:tbl>
    <w:p w14:paraId="1F962DB2" w14:textId="77777777" w:rsidR="00B91BB9" w:rsidRDefault="00B91BB9" w:rsidP="00B91BB9">
      <w:pPr>
        <w:rPr>
          <w:rFonts w:ascii="Calibri" w:hAnsi="Calibri"/>
          <w:b/>
          <w:sz w:val="24"/>
        </w:rPr>
      </w:pPr>
    </w:p>
    <w:tbl>
      <w:tblPr>
        <w:tblStyle w:val="Mkatabulky"/>
        <w:tblW w:w="0" w:type="auto"/>
        <w:tblLook w:val="04A0" w:firstRow="1" w:lastRow="0" w:firstColumn="1" w:lastColumn="0" w:noHBand="0" w:noVBand="1"/>
      </w:tblPr>
      <w:tblGrid>
        <w:gridCol w:w="1511"/>
        <w:gridCol w:w="7551"/>
      </w:tblGrid>
      <w:tr w:rsidR="00B91BB9" w14:paraId="76B90AD3" w14:textId="77777777" w:rsidTr="003F241F">
        <w:tc>
          <w:tcPr>
            <w:tcW w:w="1511" w:type="dxa"/>
          </w:tcPr>
          <w:p w14:paraId="5F63DAEE" w14:textId="77777777" w:rsidR="00B91BB9" w:rsidRDefault="00B91BB9" w:rsidP="00ED51D9">
            <w:pPr>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.4.4.</w:t>
            </w:r>
          </w:p>
        </w:tc>
        <w:tc>
          <w:tcPr>
            <w:tcW w:w="7551" w:type="dxa"/>
          </w:tcPr>
          <w:p w14:paraId="14D2D16D" w14:textId="77777777" w:rsidR="00B91BB9" w:rsidRDefault="00B91BB9" w:rsidP="00B91BB9">
            <w:pPr>
              <w:rPr>
                <w:rFonts w:asciiTheme="minorHAnsi" w:hAnsiTheme="minorHAnsi"/>
                <w:sz w:val="22"/>
                <w:szCs w:val="22"/>
              </w:rPr>
            </w:pPr>
            <w:r w:rsidRPr="008D2394">
              <w:rPr>
                <w:rFonts w:asciiTheme="minorHAnsi" w:hAnsiTheme="minorHAnsi"/>
                <w:sz w:val="22"/>
                <w:szCs w:val="22"/>
              </w:rPr>
              <w:t>Vzhled a funkce vnitřních tlačítek SOD</w:t>
            </w:r>
          </w:p>
        </w:tc>
      </w:tr>
      <w:tr w:rsidR="00B91BB9" w:rsidRPr="00C62997" w14:paraId="3BC92220" w14:textId="77777777" w:rsidTr="003F241F">
        <w:tc>
          <w:tcPr>
            <w:tcW w:w="9062" w:type="dxa"/>
            <w:gridSpan w:val="2"/>
          </w:tcPr>
          <w:p w14:paraId="33E144C1" w14:textId="77777777" w:rsidR="003B1D65" w:rsidRPr="006C7275" w:rsidRDefault="003B1D65" w:rsidP="003B1D65">
            <w:pPr>
              <w:spacing w:before="120" w:line="276" w:lineRule="auto"/>
              <w:rPr>
                <w:rFonts w:asciiTheme="minorHAnsi" w:hAnsiTheme="minorHAnsi"/>
              </w:rPr>
            </w:pPr>
            <w:r w:rsidRPr="006C7275">
              <w:rPr>
                <w:rFonts w:asciiTheme="minorHAnsi" w:hAnsiTheme="minorHAnsi"/>
                <w:sz w:val="22"/>
                <w:szCs w:val="22"/>
              </w:rPr>
              <w:t xml:space="preserve">Vzhled a funkce vnitřních tlačítek SOD </w:t>
            </w:r>
          </w:p>
          <w:p w14:paraId="64175C94" w14:textId="77777777" w:rsidR="003B1D65" w:rsidRPr="001F1289" w:rsidRDefault="003B1D65" w:rsidP="001658BD">
            <w:pPr>
              <w:numPr>
                <w:ilvl w:val="0"/>
                <w:numId w:val="10"/>
              </w:numPr>
              <w:tabs>
                <w:tab w:val="num" w:pos="1620"/>
              </w:tabs>
              <w:spacing w:line="240" w:lineRule="auto"/>
              <w:ind w:left="1620" w:hanging="180"/>
              <w:jc w:val="both"/>
              <w:rPr>
                <w:rFonts w:asciiTheme="minorHAnsi" w:hAnsiTheme="minorHAnsi"/>
              </w:rPr>
            </w:pPr>
            <w:r w:rsidRPr="001F1289">
              <w:rPr>
                <w:rFonts w:asciiTheme="minorHAnsi" w:hAnsiTheme="minorHAnsi"/>
                <w:sz w:val="22"/>
                <w:szCs w:val="22"/>
              </w:rPr>
              <w:t xml:space="preserve">zelené průsvitné tlačítko s podsvětlením a symbolem otevírání dveří </w:t>
            </w:r>
          </w:p>
          <w:p w14:paraId="6F478A01" w14:textId="77777777" w:rsidR="003B1D65" w:rsidRPr="001F1289" w:rsidRDefault="00CB2186" w:rsidP="001658BD">
            <w:pPr>
              <w:numPr>
                <w:ilvl w:val="0"/>
                <w:numId w:val="10"/>
              </w:numPr>
              <w:tabs>
                <w:tab w:val="num" w:pos="1620"/>
              </w:tabs>
              <w:spacing w:line="240" w:lineRule="auto"/>
              <w:ind w:left="1620" w:hanging="180"/>
              <w:jc w:val="both"/>
              <w:rPr>
                <w:rFonts w:asciiTheme="minorHAnsi" w:hAnsiTheme="minorHAnsi"/>
              </w:rPr>
            </w:pPr>
            <w:r>
              <w:rPr>
                <w:rFonts w:asciiTheme="minorHAnsi" w:hAnsiTheme="minorHAnsi"/>
                <w:sz w:val="22"/>
                <w:szCs w:val="22"/>
              </w:rPr>
              <w:t xml:space="preserve">šedá nebo černá </w:t>
            </w:r>
            <w:r w:rsidR="003B1D65" w:rsidRPr="001F1289">
              <w:rPr>
                <w:rFonts w:asciiTheme="minorHAnsi" w:hAnsiTheme="minorHAnsi"/>
                <w:sz w:val="22"/>
                <w:szCs w:val="22"/>
              </w:rPr>
              <w:t xml:space="preserve">krytka </w:t>
            </w:r>
          </w:p>
          <w:p w14:paraId="26864C50" w14:textId="77777777" w:rsidR="003B1D65" w:rsidRPr="003B1D65" w:rsidRDefault="003B1D65" w:rsidP="001658BD">
            <w:pPr>
              <w:numPr>
                <w:ilvl w:val="0"/>
                <w:numId w:val="10"/>
              </w:numPr>
              <w:tabs>
                <w:tab w:val="num" w:pos="1620"/>
              </w:tabs>
              <w:spacing w:line="240" w:lineRule="auto"/>
              <w:ind w:left="1620" w:hanging="180"/>
              <w:jc w:val="both"/>
              <w:rPr>
                <w:rFonts w:asciiTheme="minorHAnsi" w:hAnsiTheme="minorHAnsi"/>
              </w:rPr>
            </w:pPr>
            <w:r w:rsidRPr="001F1289">
              <w:rPr>
                <w:rFonts w:asciiTheme="minorHAnsi" w:hAnsiTheme="minorHAnsi"/>
                <w:sz w:val="22"/>
                <w:szCs w:val="22"/>
              </w:rPr>
              <w:t>tlačítko se rozsvítí vždy po stisknutí SOD příslušných dveří (vyjma otevřených dveří)</w:t>
            </w:r>
          </w:p>
          <w:p w14:paraId="0EE8104F" w14:textId="77777777" w:rsidR="00B91BB9" w:rsidRPr="00F42D0B" w:rsidRDefault="003B1D65" w:rsidP="001658BD">
            <w:pPr>
              <w:numPr>
                <w:ilvl w:val="0"/>
                <w:numId w:val="10"/>
              </w:numPr>
              <w:tabs>
                <w:tab w:val="num" w:pos="1620"/>
              </w:tabs>
              <w:spacing w:line="240" w:lineRule="auto"/>
              <w:ind w:left="1620" w:hanging="180"/>
              <w:jc w:val="both"/>
              <w:rPr>
                <w:rFonts w:ascii="Calibri" w:hAnsi="Calibri"/>
                <w:color w:val="000000"/>
                <w:sz w:val="22"/>
                <w:szCs w:val="22"/>
              </w:rPr>
            </w:pPr>
            <w:r w:rsidRPr="003B1D65">
              <w:rPr>
                <w:rFonts w:asciiTheme="minorHAnsi" w:hAnsiTheme="minorHAnsi"/>
                <w:sz w:val="22"/>
                <w:szCs w:val="22"/>
              </w:rPr>
              <w:t>tlačítka plní funkce již při jeho stlačení (nikoli až po jeho uvolnění)</w:t>
            </w:r>
          </w:p>
          <w:p w14:paraId="092A6DF6" w14:textId="2C277F97" w:rsidR="00F42D0B" w:rsidRPr="003B1D65" w:rsidRDefault="00F42D0B" w:rsidP="001658BD">
            <w:pPr>
              <w:numPr>
                <w:ilvl w:val="0"/>
                <w:numId w:val="10"/>
              </w:numPr>
              <w:tabs>
                <w:tab w:val="num" w:pos="1620"/>
              </w:tabs>
              <w:spacing w:line="240" w:lineRule="auto"/>
              <w:ind w:left="1620" w:hanging="180"/>
              <w:jc w:val="both"/>
              <w:rPr>
                <w:rFonts w:ascii="Calibri" w:hAnsi="Calibri"/>
                <w:color w:val="000000"/>
                <w:sz w:val="22"/>
                <w:szCs w:val="22"/>
              </w:rPr>
            </w:pPr>
            <w:r w:rsidRPr="002F58DC">
              <w:rPr>
                <w:rFonts w:asciiTheme="minorHAnsi" w:hAnsiTheme="minorHAnsi"/>
                <w:sz w:val="22"/>
                <w:szCs w:val="22"/>
              </w:rPr>
              <w:t>při stisku tlačítka je řidiči vizuálně signalizováno rozsvícením kontrolky na panelu řidiče nebo piktogramem na displeji nadřazeného řízení znamenajícím požadavek na zastavení v zastávce. Za kabinou řidiče a za přechodovým měchem v zadním článku se rozsvítí signalizace s nápisem „STOP“. Tyto signalizace jsou umístěny v horní části u stropu. Nápis „STOP“ zhasne až při otevření nebo uvolnění dveří.</w:t>
            </w:r>
          </w:p>
        </w:tc>
      </w:tr>
      <w:tr w:rsidR="00B91BB9" w14:paraId="731F87EE" w14:textId="77777777" w:rsidTr="003F241F">
        <w:tc>
          <w:tcPr>
            <w:tcW w:w="1511" w:type="dxa"/>
          </w:tcPr>
          <w:p w14:paraId="2E2F0276" w14:textId="77777777" w:rsidR="00B91BB9" w:rsidRDefault="00B91BB9" w:rsidP="00B91BB9">
            <w:pPr>
              <w:rPr>
                <w:rFonts w:asciiTheme="minorHAnsi" w:hAnsiTheme="minorHAnsi"/>
                <w:sz w:val="22"/>
                <w:szCs w:val="22"/>
              </w:rPr>
            </w:pPr>
            <w:r>
              <w:rPr>
                <w:rFonts w:asciiTheme="minorHAnsi" w:hAnsiTheme="minorHAnsi"/>
                <w:sz w:val="22"/>
                <w:szCs w:val="22"/>
              </w:rPr>
              <w:t>Odpověď</w:t>
            </w:r>
          </w:p>
        </w:tc>
        <w:tc>
          <w:tcPr>
            <w:tcW w:w="7551" w:type="dxa"/>
          </w:tcPr>
          <w:p w14:paraId="5C7E44BA" w14:textId="77777777" w:rsidR="00B91BB9" w:rsidRDefault="00B91BB9" w:rsidP="00B91BB9">
            <w:pPr>
              <w:rPr>
                <w:rFonts w:asciiTheme="minorHAnsi" w:hAnsiTheme="minorHAnsi"/>
                <w:sz w:val="22"/>
                <w:szCs w:val="22"/>
              </w:rPr>
            </w:pPr>
            <w:r>
              <w:rPr>
                <w:rFonts w:asciiTheme="minorHAnsi" w:hAnsiTheme="minorHAnsi"/>
                <w:sz w:val="22"/>
                <w:szCs w:val="22"/>
              </w:rPr>
              <w:t>NE</w:t>
            </w:r>
          </w:p>
        </w:tc>
      </w:tr>
    </w:tbl>
    <w:p w14:paraId="1BAEB90A" w14:textId="77777777" w:rsidR="00B91BB9" w:rsidRDefault="00B91BB9" w:rsidP="00B91BB9">
      <w:pPr>
        <w:rPr>
          <w:rFonts w:ascii="Calibri" w:hAnsi="Calibri"/>
          <w:b/>
          <w:sz w:val="24"/>
        </w:rPr>
      </w:pPr>
    </w:p>
    <w:tbl>
      <w:tblPr>
        <w:tblStyle w:val="Mkatabulky"/>
        <w:tblW w:w="0" w:type="auto"/>
        <w:tblLook w:val="04A0" w:firstRow="1" w:lastRow="0" w:firstColumn="1" w:lastColumn="0" w:noHBand="0" w:noVBand="1"/>
      </w:tblPr>
      <w:tblGrid>
        <w:gridCol w:w="1479"/>
        <w:gridCol w:w="7583"/>
      </w:tblGrid>
      <w:tr w:rsidR="00B91BB9" w14:paraId="260BB10C" w14:textId="77777777" w:rsidTr="00B91BB9">
        <w:tc>
          <w:tcPr>
            <w:tcW w:w="1526" w:type="dxa"/>
          </w:tcPr>
          <w:p w14:paraId="18FD669D" w14:textId="77777777" w:rsidR="00B91BB9" w:rsidRDefault="00A3739E" w:rsidP="00B91BB9">
            <w:pPr>
              <w:rPr>
                <w:rFonts w:asciiTheme="minorHAnsi" w:hAnsiTheme="minorHAnsi"/>
                <w:sz w:val="22"/>
                <w:szCs w:val="22"/>
              </w:rPr>
            </w:pPr>
            <w:r>
              <w:rPr>
                <w:rFonts w:asciiTheme="minorHAnsi" w:hAnsiTheme="minorHAnsi"/>
                <w:sz w:val="22"/>
                <w:szCs w:val="22"/>
              </w:rPr>
              <w:t>2.8</w:t>
            </w:r>
            <w:r w:rsidR="00B91BB9">
              <w:rPr>
                <w:rFonts w:asciiTheme="minorHAnsi" w:hAnsiTheme="minorHAnsi"/>
                <w:sz w:val="22"/>
                <w:szCs w:val="22"/>
              </w:rPr>
              <w:t>.4.5.</w:t>
            </w:r>
          </w:p>
        </w:tc>
        <w:tc>
          <w:tcPr>
            <w:tcW w:w="8252" w:type="dxa"/>
          </w:tcPr>
          <w:p w14:paraId="4C564E6E" w14:textId="77777777" w:rsidR="00B91BB9" w:rsidRDefault="00B91BB9" w:rsidP="00B91BB9">
            <w:pPr>
              <w:rPr>
                <w:rFonts w:asciiTheme="minorHAnsi" w:hAnsiTheme="minorHAnsi"/>
                <w:sz w:val="22"/>
                <w:szCs w:val="22"/>
              </w:rPr>
            </w:pPr>
            <w:r w:rsidRPr="008D2394">
              <w:rPr>
                <w:rFonts w:asciiTheme="minorHAnsi" w:hAnsiTheme="minorHAnsi"/>
                <w:sz w:val="22"/>
                <w:szCs w:val="22"/>
              </w:rPr>
              <w:t>Funkcionalita SOD</w:t>
            </w:r>
          </w:p>
        </w:tc>
      </w:tr>
      <w:tr w:rsidR="00B91BB9" w:rsidRPr="00C62997" w14:paraId="2908BE2E" w14:textId="77777777" w:rsidTr="00B91BB9">
        <w:tc>
          <w:tcPr>
            <w:tcW w:w="9778" w:type="dxa"/>
            <w:gridSpan w:val="2"/>
          </w:tcPr>
          <w:p w14:paraId="2993E018" w14:textId="77777777" w:rsidR="00707D7D" w:rsidRPr="00ED51D9" w:rsidRDefault="003B1D65" w:rsidP="00ED51D9">
            <w:pPr>
              <w:spacing w:before="120" w:line="276" w:lineRule="auto"/>
              <w:rPr>
                <w:rFonts w:asciiTheme="minorHAnsi" w:hAnsiTheme="minorHAnsi"/>
              </w:rPr>
            </w:pPr>
            <w:r w:rsidRPr="006C7275">
              <w:rPr>
                <w:rFonts w:asciiTheme="minorHAnsi" w:hAnsiTheme="minorHAnsi"/>
                <w:sz w:val="22"/>
                <w:szCs w:val="22"/>
              </w:rPr>
              <w:t xml:space="preserve">Funkcionalita SOD </w:t>
            </w:r>
            <w:r w:rsidR="00ED51D9">
              <w:rPr>
                <w:rFonts w:asciiTheme="minorHAnsi" w:hAnsiTheme="minorHAnsi"/>
                <w:sz w:val="22"/>
                <w:szCs w:val="22"/>
              </w:rPr>
              <w:t>se řídí vnitropodnikovou směrnicí DPMB – viz příloha</w:t>
            </w:r>
          </w:p>
        </w:tc>
      </w:tr>
      <w:tr w:rsidR="00B91BB9" w14:paraId="46A0D93E" w14:textId="77777777" w:rsidTr="00B91BB9">
        <w:tc>
          <w:tcPr>
            <w:tcW w:w="1526" w:type="dxa"/>
          </w:tcPr>
          <w:p w14:paraId="4F74ACCC" w14:textId="77777777" w:rsidR="00B91BB9" w:rsidRDefault="00B91BB9" w:rsidP="00B91BB9">
            <w:pPr>
              <w:rPr>
                <w:rFonts w:asciiTheme="minorHAnsi" w:hAnsiTheme="minorHAnsi"/>
                <w:sz w:val="22"/>
                <w:szCs w:val="22"/>
              </w:rPr>
            </w:pPr>
            <w:r>
              <w:rPr>
                <w:rFonts w:asciiTheme="minorHAnsi" w:hAnsiTheme="minorHAnsi"/>
                <w:sz w:val="22"/>
                <w:szCs w:val="22"/>
              </w:rPr>
              <w:t>Odpověď</w:t>
            </w:r>
          </w:p>
        </w:tc>
        <w:tc>
          <w:tcPr>
            <w:tcW w:w="8252" w:type="dxa"/>
          </w:tcPr>
          <w:p w14:paraId="4A15EFE4" w14:textId="77777777" w:rsidR="00B91BB9" w:rsidRDefault="00B91BB9" w:rsidP="00B91BB9">
            <w:pPr>
              <w:rPr>
                <w:rFonts w:asciiTheme="minorHAnsi" w:hAnsiTheme="minorHAnsi"/>
                <w:sz w:val="22"/>
                <w:szCs w:val="22"/>
              </w:rPr>
            </w:pPr>
            <w:r>
              <w:rPr>
                <w:rFonts w:asciiTheme="minorHAnsi" w:hAnsiTheme="minorHAnsi"/>
                <w:sz w:val="22"/>
                <w:szCs w:val="22"/>
              </w:rPr>
              <w:t>NE</w:t>
            </w:r>
          </w:p>
        </w:tc>
      </w:tr>
    </w:tbl>
    <w:p w14:paraId="23BAEA14" w14:textId="77777777" w:rsidR="00CE3334" w:rsidRDefault="00CE3334" w:rsidP="00DC226A"/>
    <w:p w14:paraId="54B2D0D7" w14:textId="77777777" w:rsidR="00CE3334" w:rsidRDefault="00CE3334" w:rsidP="00CE3334">
      <w:pPr>
        <w:jc w:val="center"/>
        <w:rPr>
          <w:sz w:val="24"/>
        </w:rPr>
      </w:pPr>
    </w:p>
    <w:p w14:paraId="6B029E32" w14:textId="77777777" w:rsidR="00CE3334" w:rsidRPr="00CE3334" w:rsidRDefault="00CE3334" w:rsidP="00CE3334">
      <w:pPr>
        <w:jc w:val="center"/>
        <w:rPr>
          <w:rFonts w:ascii="Calibri" w:hAnsi="Calibri"/>
          <w:b/>
          <w:sz w:val="24"/>
        </w:rPr>
      </w:pPr>
      <w:r w:rsidRPr="00CE3334">
        <w:rPr>
          <w:rFonts w:ascii="Calibri" w:hAnsi="Calibri"/>
          <w:b/>
          <w:sz w:val="24"/>
        </w:rPr>
        <w:t>2.</w:t>
      </w:r>
      <w:r w:rsidR="00A3739E">
        <w:rPr>
          <w:rFonts w:ascii="Calibri" w:hAnsi="Calibri"/>
          <w:b/>
          <w:sz w:val="24"/>
        </w:rPr>
        <w:t>8</w:t>
      </w:r>
      <w:r w:rsidRPr="00CE3334">
        <w:rPr>
          <w:rFonts w:ascii="Calibri" w:hAnsi="Calibri"/>
          <w:b/>
          <w:sz w:val="24"/>
        </w:rPr>
        <w:t>.5. Ostatní tlačítka pro cestující</w:t>
      </w:r>
    </w:p>
    <w:p w14:paraId="5042AF59" w14:textId="77777777" w:rsidR="00CE3334" w:rsidRDefault="00CE3334" w:rsidP="00CE3334">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E3334" w14:paraId="3E3C88B9" w14:textId="77777777" w:rsidTr="00CE3334">
        <w:tc>
          <w:tcPr>
            <w:tcW w:w="1476" w:type="dxa"/>
          </w:tcPr>
          <w:p w14:paraId="294DCB31" w14:textId="77777777" w:rsidR="00CE3334" w:rsidRDefault="00182504" w:rsidP="00CB2186">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.5.</w:t>
            </w:r>
            <w:r w:rsidR="00CB2186">
              <w:rPr>
                <w:rFonts w:asciiTheme="minorHAnsi" w:hAnsiTheme="minorHAnsi"/>
                <w:sz w:val="22"/>
                <w:szCs w:val="22"/>
              </w:rPr>
              <w:t>1</w:t>
            </w:r>
            <w:r>
              <w:rPr>
                <w:rFonts w:asciiTheme="minorHAnsi" w:hAnsiTheme="minorHAnsi"/>
                <w:sz w:val="22"/>
                <w:szCs w:val="22"/>
              </w:rPr>
              <w:t>.</w:t>
            </w:r>
          </w:p>
        </w:tc>
        <w:tc>
          <w:tcPr>
            <w:tcW w:w="7812" w:type="dxa"/>
            <w:gridSpan w:val="2"/>
          </w:tcPr>
          <w:p w14:paraId="2878D2D2" w14:textId="77777777" w:rsidR="00CE3334" w:rsidRDefault="00CE3334" w:rsidP="00CE3334">
            <w:pPr>
              <w:jc w:val="both"/>
              <w:rPr>
                <w:rFonts w:asciiTheme="minorHAnsi" w:hAnsiTheme="minorHAnsi"/>
                <w:sz w:val="22"/>
                <w:szCs w:val="22"/>
              </w:rPr>
            </w:pPr>
            <w:r>
              <w:rPr>
                <w:rFonts w:ascii="Calibri" w:hAnsi="Calibri"/>
                <w:color w:val="000000"/>
                <w:sz w:val="22"/>
                <w:szCs w:val="22"/>
              </w:rPr>
              <w:t>V</w:t>
            </w:r>
            <w:r w:rsidRPr="00DD0A35">
              <w:rPr>
                <w:rFonts w:ascii="Calibri" w:hAnsi="Calibri"/>
                <w:color w:val="000000"/>
                <w:sz w:val="22"/>
                <w:szCs w:val="22"/>
              </w:rPr>
              <w:t>ýstup s</w:t>
            </w:r>
            <w:r w:rsidR="00CB2186">
              <w:rPr>
                <w:rFonts w:ascii="Calibri" w:hAnsi="Calibri"/>
                <w:color w:val="000000"/>
                <w:sz w:val="22"/>
                <w:szCs w:val="22"/>
              </w:rPr>
              <w:t> </w:t>
            </w:r>
            <w:r w:rsidRPr="00DD0A35">
              <w:rPr>
                <w:rFonts w:ascii="Calibri" w:hAnsi="Calibri"/>
                <w:color w:val="000000"/>
                <w:sz w:val="22"/>
                <w:szCs w:val="22"/>
              </w:rPr>
              <w:t>vozíkem</w:t>
            </w:r>
          </w:p>
        </w:tc>
      </w:tr>
      <w:tr w:rsidR="00CE3334" w:rsidRPr="00C62997" w14:paraId="03115E1B" w14:textId="77777777" w:rsidTr="00CE3334">
        <w:tc>
          <w:tcPr>
            <w:tcW w:w="9288" w:type="dxa"/>
            <w:gridSpan w:val="3"/>
          </w:tcPr>
          <w:p w14:paraId="3355F128" w14:textId="77777777" w:rsidR="00CE3334" w:rsidRPr="00C62997" w:rsidRDefault="00182504" w:rsidP="00CE3334">
            <w:pPr>
              <w:jc w:val="both"/>
              <w:rPr>
                <w:rFonts w:ascii="Calibri" w:hAnsi="Calibri"/>
                <w:color w:val="000000"/>
                <w:sz w:val="22"/>
                <w:szCs w:val="22"/>
              </w:rPr>
            </w:pPr>
            <w:r>
              <w:rPr>
                <w:rFonts w:asciiTheme="minorHAnsi" w:hAnsiTheme="minorHAnsi"/>
                <w:sz w:val="22"/>
                <w:szCs w:val="22"/>
              </w:rPr>
              <w:t>T</w:t>
            </w:r>
            <w:r w:rsidRPr="006C7275">
              <w:rPr>
                <w:rFonts w:asciiTheme="minorHAnsi" w:hAnsiTheme="minorHAnsi"/>
                <w:sz w:val="22"/>
                <w:szCs w:val="22"/>
              </w:rPr>
              <w:t xml:space="preserve">lačítko vozík uvnitř vozu (výstup s vozíkem) – umístěno v místech plošin vyhrazených pro vozík tak, aby bylo při řádně zaparkovaném vozíku z vozíku dosažitelné; </w:t>
            </w:r>
            <w:r w:rsidR="00CB2186">
              <w:rPr>
                <w:rFonts w:asciiTheme="minorHAnsi" w:hAnsiTheme="minorHAnsi"/>
                <w:sz w:val="22"/>
                <w:szCs w:val="22"/>
              </w:rPr>
              <w:t xml:space="preserve">po stisku se </w:t>
            </w:r>
            <w:r w:rsidRPr="006C7275">
              <w:rPr>
                <w:rFonts w:asciiTheme="minorHAnsi" w:hAnsiTheme="minorHAnsi"/>
                <w:sz w:val="22"/>
                <w:szCs w:val="22"/>
              </w:rPr>
              <w:t>ro</w:t>
            </w:r>
            <w:r>
              <w:rPr>
                <w:rFonts w:asciiTheme="minorHAnsi" w:hAnsiTheme="minorHAnsi"/>
                <w:sz w:val="22"/>
                <w:szCs w:val="22"/>
              </w:rPr>
              <w:t xml:space="preserve">zsvítí symbol vozíku na palubní </w:t>
            </w:r>
            <w:r w:rsidRPr="006C7275">
              <w:rPr>
                <w:rFonts w:asciiTheme="minorHAnsi" w:hAnsiTheme="minorHAnsi"/>
                <w:sz w:val="22"/>
                <w:szCs w:val="22"/>
              </w:rPr>
              <w:t>desce u řidiče a při prvním stisknutí vydá zvukový signál odlišný od ostatních akustických signálů, přičemž může být shodný se signálem tlačítka kočárku; toto tlačítko má pro příslušné dveře shodnou funkcionalitu jako tlačítko SOD</w:t>
            </w:r>
          </w:p>
        </w:tc>
      </w:tr>
      <w:tr w:rsidR="00CE3334" w14:paraId="3E1921CA" w14:textId="77777777" w:rsidTr="00CE3334">
        <w:tc>
          <w:tcPr>
            <w:tcW w:w="1495" w:type="dxa"/>
            <w:gridSpan w:val="2"/>
          </w:tcPr>
          <w:p w14:paraId="4C53EBBA" w14:textId="77777777" w:rsidR="00CE3334" w:rsidRDefault="00CE3334" w:rsidP="00CE3334">
            <w:pPr>
              <w:rPr>
                <w:rFonts w:asciiTheme="minorHAnsi" w:hAnsiTheme="minorHAnsi"/>
                <w:sz w:val="22"/>
                <w:szCs w:val="22"/>
              </w:rPr>
            </w:pPr>
            <w:r>
              <w:rPr>
                <w:rFonts w:asciiTheme="minorHAnsi" w:hAnsiTheme="minorHAnsi"/>
                <w:sz w:val="22"/>
                <w:szCs w:val="22"/>
              </w:rPr>
              <w:t>Odpověď</w:t>
            </w:r>
          </w:p>
        </w:tc>
        <w:tc>
          <w:tcPr>
            <w:tcW w:w="7793" w:type="dxa"/>
          </w:tcPr>
          <w:p w14:paraId="4A872812" w14:textId="77777777" w:rsidR="00CE3334" w:rsidRDefault="00CE3334" w:rsidP="00CE3334">
            <w:pPr>
              <w:rPr>
                <w:rFonts w:asciiTheme="minorHAnsi" w:hAnsiTheme="minorHAnsi"/>
                <w:sz w:val="22"/>
                <w:szCs w:val="22"/>
              </w:rPr>
            </w:pPr>
            <w:r>
              <w:rPr>
                <w:rFonts w:asciiTheme="minorHAnsi" w:hAnsiTheme="minorHAnsi"/>
                <w:sz w:val="22"/>
                <w:szCs w:val="22"/>
              </w:rPr>
              <w:t>NE</w:t>
            </w:r>
          </w:p>
        </w:tc>
      </w:tr>
    </w:tbl>
    <w:p w14:paraId="653227C2" w14:textId="77777777" w:rsidR="00CE3334" w:rsidRDefault="00CE3334" w:rsidP="00CE3334">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E3334" w14:paraId="61178FF0" w14:textId="77777777" w:rsidTr="00CE3334">
        <w:tc>
          <w:tcPr>
            <w:tcW w:w="1476" w:type="dxa"/>
          </w:tcPr>
          <w:p w14:paraId="502C3476" w14:textId="58812D15" w:rsidR="00CE3334" w:rsidRDefault="00182504" w:rsidP="00ED51D9">
            <w:pPr>
              <w:jc w:val="both"/>
              <w:rPr>
                <w:rFonts w:asciiTheme="minorHAnsi" w:hAnsiTheme="minorHAnsi"/>
                <w:sz w:val="22"/>
                <w:szCs w:val="22"/>
              </w:rPr>
            </w:pPr>
            <w:r>
              <w:rPr>
                <w:rFonts w:asciiTheme="minorHAnsi" w:hAnsiTheme="minorHAnsi"/>
                <w:sz w:val="22"/>
                <w:szCs w:val="22"/>
              </w:rPr>
              <w:t>2.</w:t>
            </w:r>
            <w:r w:rsidR="00584561">
              <w:rPr>
                <w:rFonts w:asciiTheme="minorHAnsi" w:hAnsiTheme="minorHAnsi"/>
                <w:sz w:val="22"/>
                <w:szCs w:val="22"/>
              </w:rPr>
              <w:t>8</w:t>
            </w:r>
            <w:r w:rsidR="00CB2186">
              <w:rPr>
                <w:rFonts w:asciiTheme="minorHAnsi" w:hAnsiTheme="minorHAnsi"/>
                <w:sz w:val="22"/>
                <w:szCs w:val="22"/>
              </w:rPr>
              <w:t>.5.2</w:t>
            </w:r>
            <w:r>
              <w:rPr>
                <w:rFonts w:asciiTheme="minorHAnsi" w:hAnsiTheme="minorHAnsi"/>
                <w:sz w:val="22"/>
                <w:szCs w:val="22"/>
              </w:rPr>
              <w:t>.</w:t>
            </w:r>
          </w:p>
        </w:tc>
        <w:tc>
          <w:tcPr>
            <w:tcW w:w="7812" w:type="dxa"/>
            <w:gridSpan w:val="2"/>
          </w:tcPr>
          <w:p w14:paraId="4AE57DCA" w14:textId="77777777" w:rsidR="00CE3334" w:rsidRDefault="00CE3334" w:rsidP="00CE3334">
            <w:pPr>
              <w:jc w:val="both"/>
              <w:rPr>
                <w:rFonts w:asciiTheme="minorHAnsi" w:hAnsiTheme="minorHAnsi"/>
                <w:sz w:val="22"/>
                <w:szCs w:val="22"/>
              </w:rPr>
            </w:pPr>
            <w:r>
              <w:rPr>
                <w:rFonts w:ascii="Calibri" w:hAnsi="Calibri"/>
                <w:color w:val="000000"/>
                <w:sz w:val="22"/>
                <w:szCs w:val="22"/>
              </w:rPr>
              <w:t>V</w:t>
            </w:r>
            <w:r w:rsidRPr="00DD0A35">
              <w:rPr>
                <w:rFonts w:ascii="Calibri" w:hAnsi="Calibri"/>
                <w:color w:val="000000"/>
                <w:sz w:val="22"/>
                <w:szCs w:val="22"/>
              </w:rPr>
              <w:t>ýstup s kočárkem</w:t>
            </w:r>
          </w:p>
        </w:tc>
      </w:tr>
      <w:tr w:rsidR="00CE3334" w:rsidRPr="00C62997" w14:paraId="0EBC315F" w14:textId="77777777" w:rsidTr="00CE3334">
        <w:tc>
          <w:tcPr>
            <w:tcW w:w="9288" w:type="dxa"/>
            <w:gridSpan w:val="3"/>
          </w:tcPr>
          <w:p w14:paraId="5FF9D70F" w14:textId="77777777" w:rsidR="00CE3334" w:rsidRPr="00C62997" w:rsidRDefault="00182504" w:rsidP="00CE3334">
            <w:pPr>
              <w:jc w:val="both"/>
              <w:rPr>
                <w:rFonts w:ascii="Calibri" w:hAnsi="Calibri"/>
                <w:color w:val="000000"/>
                <w:sz w:val="22"/>
                <w:szCs w:val="22"/>
              </w:rPr>
            </w:pPr>
            <w:r>
              <w:rPr>
                <w:rFonts w:asciiTheme="minorHAnsi" w:hAnsiTheme="minorHAnsi"/>
                <w:sz w:val="22"/>
                <w:szCs w:val="22"/>
              </w:rPr>
              <w:t>T</w:t>
            </w:r>
            <w:r w:rsidRPr="006C7275">
              <w:rPr>
                <w:rFonts w:asciiTheme="minorHAnsi" w:hAnsiTheme="minorHAnsi"/>
                <w:sz w:val="22"/>
                <w:szCs w:val="22"/>
              </w:rPr>
              <w:t>lačítko kočárek (výstup s kočárkem) – uvnitř vozu umístěno v místech plošin vyhrazených pro kočárek; rozsvítí symbol kočárku na palubní desce u řidiče a při prvním stisknutí vydá zvukový signál odlišný od ostatních akustických signálů (vyjma signálů uvedených níže); toto tlačítko má pro příslušné dveře shodnou funkcionalitu jako tlačítko SOD</w:t>
            </w:r>
            <w:r>
              <w:rPr>
                <w:rFonts w:asciiTheme="minorHAnsi" w:hAnsiTheme="minorHAnsi"/>
                <w:sz w:val="22"/>
                <w:szCs w:val="22"/>
              </w:rPr>
              <w:t>.</w:t>
            </w:r>
          </w:p>
        </w:tc>
      </w:tr>
      <w:tr w:rsidR="00CE3334" w14:paraId="3911D923" w14:textId="77777777" w:rsidTr="00CE3334">
        <w:tc>
          <w:tcPr>
            <w:tcW w:w="1495" w:type="dxa"/>
            <w:gridSpan w:val="2"/>
          </w:tcPr>
          <w:p w14:paraId="64BEB199" w14:textId="77777777" w:rsidR="00CE3334" w:rsidRDefault="00CE3334" w:rsidP="00CE3334">
            <w:pPr>
              <w:rPr>
                <w:rFonts w:asciiTheme="minorHAnsi" w:hAnsiTheme="minorHAnsi"/>
                <w:sz w:val="22"/>
                <w:szCs w:val="22"/>
              </w:rPr>
            </w:pPr>
            <w:r>
              <w:rPr>
                <w:rFonts w:asciiTheme="minorHAnsi" w:hAnsiTheme="minorHAnsi"/>
                <w:sz w:val="22"/>
                <w:szCs w:val="22"/>
              </w:rPr>
              <w:t>Odpověď</w:t>
            </w:r>
          </w:p>
        </w:tc>
        <w:tc>
          <w:tcPr>
            <w:tcW w:w="7793" w:type="dxa"/>
          </w:tcPr>
          <w:p w14:paraId="02B01B3E" w14:textId="77777777" w:rsidR="00CE3334" w:rsidRDefault="00CE3334" w:rsidP="00CE3334">
            <w:pPr>
              <w:rPr>
                <w:rFonts w:asciiTheme="minorHAnsi" w:hAnsiTheme="minorHAnsi"/>
                <w:sz w:val="22"/>
                <w:szCs w:val="22"/>
              </w:rPr>
            </w:pPr>
            <w:r>
              <w:rPr>
                <w:rFonts w:asciiTheme="minorHAnsi" w:hAnsiTheme="minorHAnsi"/>
                <w:sz w:val="22"/>
                <w:szCs w:val="22"/>
              </w:rPr>
              <w:t>NE</w:t>
            </w:r>
          </w:p>
        </w:tc>
      </w:tr>
    </w:tbl>
    <w:p w14:paraId="7CC3F5B8" w14:textId="77777777" w:rsidR="00CE3334" w:rsidRDefault="00CE3334" w:rsidP="00CE3334">
      <w:pPr>
        <w:rPr>
          <w:rFonts w:ascii="Calibri" w:hAnsi="Calibri"/>
          <w:b/>
          <w:sz w:val="24"/>
        </w:rPr>
      </w:pPr>
    </w:p>
    <w:tbl>
      <w:tblPr>
        <w:tblStyle w:val="Mkatabulky"/>
        <w:tblW w:w="0" w:type="auto"/>
        <w:tblLook w:val="04A0" w:firstRow="1" w:lastRow="0" w:firstColumn="1" w:lastColumn="0" w:noHBand="0" w:noVBand="1"/>
      </w:tblPr>
      <w:tblGrid>
        <w:gridCol w:w="1462"/>
        <w:gridCol w:w="19"/>
        <w:gridCol w:w="7581"/>
      </w:tblGrid>
      <w:tr w:rsidR="00CE3334" w14:paraId="7196B1A6" w14:textId="77777777" w:rsidTr="00CE3334">
        <w:tc>
          <w:tcPr>
            <w:tcW w:w="1476" w:type="dxa"/>
          </w:tcPr>
          <w:p w14:paraId="04B69B2B" w14:textId="77777777" w:rsidR="00CE3334" w:rsidRDefault="00182504" w:rsidP="00ED51D9">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sidR="00CB2186">
              <w:rPr>
                <w:rFonts w:asciiTheme="minorHAnsi" w:hAnsiTheme="minorHAnsi"/>
                <w:sz w:val="22"/>
                <w:szCs w:val="22"/>
              </w:rPr>
              <w:t>.5.3</w:t>
            </w:r>
            <w:r>
              <w:rPr>
                <w:rFonts w:asciiTheme="minorHAnsi" w:hAnsiTheme="minorHAnsi"/>
                <w:sz w:val="22"/>
                <w:szCs w:val="22"/>
              </w:rPr>
              <w:t>.</w:t>
            </w:r>
          </w:p>
        </w:tc>
        <w:tc>
          <w:tcPr>
            <w:tcW w:w="7812" w:type="dxa"/>
            <w:gridSpan w:val="2"/>
          </w:tcPr>
          <w:p w14:paraId="6C6B75E5" w14:textId="77777777" w:rsidR="00CE3334" w:rsidRDefault="00CE3334" w:rsidP="00CE3334">
            <w:pPr>
              <w:jc w:val="both"/>
              <w:rPr>
                <w:rFonts w:asciiTheme="minorHAnsi" w:hAnsiTheme="minorHAnsi"/>
                <w:sz w:val="22"/>
                <w:szCs w:val="22"/>
              </w:rPr>
            </w:pPr>
            <w:r>
              <w:rPr>
                <w:rFonts w:ascii="Calibri" w:hAnsi="Calibri"/>
                <w:color w:val="000000"/>
                <w:sz w:val="22"/>
                <w:szCs w:val="22"/>
              </w:rPr>
              <w:t>N</w:t>
            </w:r>
            <w:r w:rsidRPr="00DD0A35">
              <w:rPr>
                <w:rFonts w:ascii="Calibri" w:hAnsi="Calibri"/>
                <w:color w:val="000000"/>
                <w:sz w:val="22"/>
                <w:szCs w:val="22"/>
              </w:rPr>
              <w:t>ástup s vozíkem</w:t>
            </w:r>
          </w:p>
        </w:tc>
      </w:tr>
      <w:tr w:rsidR="00CE3334" w:rsidRPr="00C62997" w14:paraId="12C24CC6" w14:textId="77777777" w:rsidTr="00CE3334">
        <w:tc>
          <w:tcPr>
            <w:tcW w:w="9288" w:type="dxa"/>
            <w:gridSpan w:val="3"/>
          </w:tcPr>
          <w:p w14:paraId="3D2A1707" w14:textId="77777777" w:rsidR="00CE3334" w:rsidRPr="00C62997" w:rsidRDefault="00182504" w:rsidP="00CB2186">
            <w:pPr>
              <w:jc w:val="both"/>
              <w:rPr>
                <w:rFonts w:ascii="Calibri" w:hAnsi="Calibri"/>
                <w:color w:val="000000"/>
                <w:sz w:val="22"/>
                <w:szCs w:val="22"/>
              </w:rPr>
            </w:pPr>
            <w:r>
              <w:rPr>
                <w:rFonts w:asciiTheme="minorHAnsi" w:hAnsiTheme="minorHAnsi"/>
                <w:sz w:val="22"/>
                <w:szCs w:val="22"/>
              </w:rPr>
              <w:t>T</w:t>
            </w:r>
            <w:r w:rsidRPr="006C7275">
              <w:rPr>
                <w:rFonts w:asciiTheme="minorHAnsi" w:hAnsiTheme="minorHAnsi"/>
                <w:sz w:val="22"/>
                <w:szCs w:val="22"/>
              </w:rPr>
              <w:t xml:space="preserve">lačítko vozík vně vozu (nástup s vozíkem) – umístěno vpravo vedle dveří vyhrazených pro nástup </w:t>
            </w:r>
            <w:r>
              <w:rPr>
                <w:rFonts w:asciiTheme="minorHAnsi" w:hAnsiTheme="minorHAnsi"/>
                <w:sz w:val="22"/>
                <w:szCs w:val="22"/>
              </w:rPr>
              <w:br/>
            </w:r>
            <w:r w:rsidRPr="006C7275">
              <w:rPr>
                <w:rFonts w:asciiTheme="minorHAnsi" w:hAnsiTheme="minorHAnsi"/>
                <w:sz w:val="22"/>
                <w:szCs w:val="22"/>
              </w:rPr>
              <w:t>s vozíkem, nej</w:t>
            </w:r>
            <w:r>
              <w:rPr>
                <w:rFonts w:asciiTheme="minorHAnsi" w:hAnsiTheme="minorHAnsi"/>
                <w:sz w:val="22"/>
                <w:szCs w:val="22"/>
              </w:rPr>
              <w:t>výše 1</w:t>
            </w:r>
            <w:r w:rsidR="00CB2186">
              <w:rPr>
                <w:rFonts w:asciiTheme="minorHAnsi" w:hAnsiTheme="minorHAnsi"/>
                <w:sz w:val="22"/>
                <w:szCs w:val="22"/>
              </w:rPr>
              <w:t>2</w:t>
            </w:r>
            <w:r>
              <w:rPr>
                <w:rFonts w:asciiTheme="minorHAnsi" w:hAnsiTheme="minorHAnsi"/>
                <w:sz w:val="22"/>
                <w:szCs w:val="22"/>
              </w:rPr>
              <w:t xml:space="preserve">0 cm od země, přednostně </w:t>
            </w:r>
            <w:r w:rsidRPr="006C7275">
              <w:rPr>
                <w:rFonts w:asciiTheme="minorHAnsi" w:hAnsiTheme="minorHAnsi"/>
                <w:sz w:val="22"/>
                <w:szCs w:val="22"/>
              </w:rPr>
              <w:t>pod tlačítkem SOD;</w:t>
            </w:r>
            <w:r w:rsidR="00CB2186">
              <w:rPr>
                <w:rFonts w:asciiTheme="minorHAnsi" w:hAnsiTheme="minorHAnsi"/>
                <w:sz w:val="22"/>
                <w:szCs w:val="22"/>
              </w:rPr>
              <w:t xml:space="preserve"> musí být přístupné i při otevřených dveřích</w:t>
            </w:r>
            <w:r w:rsidR="00CB2186">
              <w:rPr>
                <w:rFonts w:asciiTheme="minorHAnsi" w:hAnsiTheme="minorHAnsi"/>
                <w:sz w:val="22"/>
                <w:szCs w:val="22"/>
                <w:lang w:val="en-US"/>
              </w:rPr>
              <w:t>;</w:t>
            </w:r>
            <w:r w:rsidRPr="006C7275">
              <w:rPr>
                <w:rFonts w:asciiTheme="minorHAnsi" w:hAnsiTheme="minorHAnsi"/>
                <w:sz w:val="22"/>
                <w:szCs w:val="22"/>
              </w:rPr>
              <w:t xml:space="preserve"> </w:t>
            </w:r>
            <w:r w:rsidR="00CB2186">
              <w:rPr>
                <w:rFonts w:asciiTheme="minorHAnsi" w:hAnsiTheme="minorHAnsi"/>
                <w:sz w:val="22"/>
                <w:szCs w:val="22"/>
              </w:rPr>
              <w:t xml:space="preserve">po stisku se </w:t>
            </w:r>
            <w:r w:rsidRPr="006C7275">
              <w:rPr>
                <w:rFonts w:asciiTheme="minorHAnsi" w:hAnsiTheme="minorHAnsi"/>
                <w:sz w:val="22"/>
                <w:szCs w:val="22"/>
              </w:rPr>
              <w:t xml:space="preserve">rozsvítí symbol vozíku na palubní desce u řidiče a při prvním stisknutí vydá zvukový signál odlišný od ostatních akustických signálů, přičemž může být shodný se </w:t>
            </w:r>
            <w:r w:rsidRPr="006C7275">
              <w:rPr>
                <w:rFonts w:asciiTheme="minorHAnsi" w:hAnsiTheme="minorHAnsi"/>
                <w:sz w:val="22"/>
                <w:szCs w:val="22"/>
              </w:rPr>
              <w:lastRenderedPageBreak/>
              <w:t>signálem tlačítka kočárku; toto tlačítko má pro příslušné dveře shodnou funkcionalitu jako tlačítko SOD</w:t>
            </w:r>
          </w:p>
        </w:tc>
      </w:tr>
      <w:tr w:rsidR="00CE3334" w14:paraId="6822B155" w14:textId="77777777" w:rsidTr="00CE3334">
        <w:tc>
          <w:tcPr>
            <w:tcW w:w="1495" w:type="dxa"/>
            <w:gridSpan w:val="2"/>
          </w:tcPr>
          <w:p w14:paraId="43080A9E" w14:textId="77777777" w:rsidR="00CE3334" w:rsidRDefault="00CE3334" w:rsidP="00CE3334">
            <w:pPr>
              <w:rPr>
                <w:rFonts w:asciiTheme="minorHAnsi" w:hAnsiTheme="minorHAnsi"/>
                <w:sz w:val="22"/>
                <w:szCs w:val="22"/>
              </w:rPr>
            </w:pPr>
            <w:r>
              <w:rPr>
                <w:rFonts w:asciiTheme="minorHAnsi" w:hAnsiTheme="minorHAnsi"/>
                <w:sz w:val="22"/>
                <w:szCs w:val="22"/>
              </w:rPr>
              <w:lastRenderedPageBreak/>
              <w:t>Odpověď</w:t>
            </w:r>
          </w:p>
        </w:tc>
        <w:tc>
          <w:tcPr>
            <w:tcW w:w="7793" w:type="dxa"/>
          </w:tcPr>
          <w:p w14:paraId="268C1C34" w14:textId="77777777" w:rsidR="00CE3334" w:rsidRDefault="00CE3334" w:rsidP="00CE3334">
            <w:pPr>
              <w:rPr>
                <w:rFonts w:asciiTheme="minorHAnsi" w:hAnsiTheme="minorHAnsi"/>
                <w:sz w:val="22"/>
                <w:szCs w:val="22"/>
              </w:rPr>
            </w:pPr>
            <w:r>
              <w:rPr>
                <w:rFonts w:asciiTheme="minorHAnsi" w:hAnsiTheme="minorHAnsi"/>
                <w:sz w:val="22"/>
                <w:szCs w:val="22"/>
              </w:rPr>
              <w:t>NE</w:t>
            </w:r>
          </w:p>
        </w:tc>
      </w:tr>
    </w:tbl>
    <w:p w14:paraId="15F9FDCC" w14:textId="77777777" w:rsidR="00894855" w:rsidRDefault="00894855" w:rsidP="00DC226A"/>
    <w:tbl>
      <w:tblPr>
        <w:tblStyle w:val="Mkatabulky"/>
        <w:tblW w:w="0" w:type="auto"/>
        <w:tblLook w:val="04A0" w:firstRow="1" w:lastRow="0" w:firstColumn="1" w:lastColumn="0" w:noHBand="0" w:noVBand="1"/>
      </w:tblPr>
      <w:tblGrid>
        <w:gridCol w:w="1461"/>
        <w:gridCol w:w="19"/>
        <w:gridCol w:w="7582"/>
      </w:tblGrid>
      <w:tr w:rsidR="0007432B" w14:paraId="10953087" w14:textId="77777777" w:rsidTr="00572CF5">
        <w:tc>
          <w:tcPr>
            <w:tcW w:w="1476" w:type="dxa"/>
          </w:tcPr>
          <w:p w14:paraId="3F450474" w14:textId="257DA887" w:rsidR="0007432B" w:rsidRDefault="0007432B" w:rsidP="00572CF5">
            <w:pPr>
              <w:jc w:val="both"/>
              <w:rPr>
                <w:rFonts w:asciiTheme="minorHAnsi" w:hAnsiTheme="minorHAnsi"/>
                <w:sz w:val="22"/>
                <w:szCs w:val="22"/>
              </w:rPr>
            </w:pPr>
            <w:r>
              <w:rPr>
                <w:rFonts w:asciiTheme="minorHAnsi" w:hAnsiTheme="minorHAnsi"/>
                <w:sz w:val="22"/>
                <w:szCs w:val="22"/>
              </w:rPr>
              <w:t>2.8.5.4.</w:t>
            </w:r>
          </w:p>
        </w:tc>
        <w:tc>
          <w:tcPr>
            <w:tcW w:w="7812" w:type="dxa"/>
            <w:gridSpan w:val="2"/>
          </w:tcPr>
          <w:p w14:paraId="55C8BA05" w14:textId="2BB79B23" w:rsidR="0007432B" w:rsidRDefault="0007432B" w:rsidP="00572CF5">
            <w:pPr>
              <w:jc w:val="both"/>
              <w:rPr>
                <w:rFonts w:asciiTheme="minorHAnsi" w:hAnsiTheme="minorHAnsi"/>
                <w:sz w:val="22"/>
                <w:szCs w:val="22"/>
              </w:rPr>
            </w:pPr>
            <w:r>
              <w:rPr>
                <w:rFonts w:asciiTheme="minorHAnsi" w:hAnsiTheme="minorHAnsi"/>
                <w:sz w:val="22"/>
                <w:szCs w:val="22"/>
              </w:rPr>
              <w:t>Signalizační – návěstní tlačítko</w:t>
            </w:r>
          </w:p>
        </w:tc>
      </w:tr>
      <w:tr w:rsidR="0007432B" w:rsidRPr="00C62997" w14:paraId="5667BEAC" w14:textId="77777777" w:rsidTr="00572CF5">
        <w:tc>
          <w:tcPr>
            <w:tcW w:w="9288" w:type="dxa"/>
            <w:gridSpan w:val="3"/>
          </w:tcPr>
          <w:p w14:paraId="40F96241" w14:textId="6904040C" w:rsidR="0007432B" w:rsidRPr="002F58DC" w:rsidRDefault="0007432B" w:rsidP="00572CF5">
            <w:pPr>
              <w:jc w:val="both"/>
              <w:rPr>
                <w:rFonts w:asciiTheme="minorHAnsi" w:hAnsiTheme="minorHAnsi"/>
                <w:sz w:val="22"/>
                <w:szCs w:val="22"/>
              </w:rPr>
            </w:pPr>
            <w:r w:rsidRPr="002F58DC">
              <w:rPr>
                <w:rFonts w:asciiTheme="minorHAnsi" w:hAnsiTheme="minorHAnsi"/>
                <w:sz w:val="22"/>
                <w:szCs w:val="22"/>
              </w:rPr>
              <w:t>Slouží k předávání akustického návěstí cestujícího řidiči. Tímto tlačítkem lze předávat návěstí zastavení v zastávce na znamení, zastav a zastav všemi prostředky. Tlačítko při každém stisku je v kabině řidiče signalizováno akusticky a při prvním stisku i vizuálně rozsvícením kontrolky na panelu řidiče nebo piktogramem na displeji nadřazeného řízení</w:t>
            </w:r>
            <w:r w:rsidR="00DB404C" w:rsidRPr="002F58DC">
              <w:rPr>
                <w:rFonts w:asciiTheme="minorHAnsi" w:hAnsiTheme="minorHAnsi"/>
                <w:sz w:val="22"/>
                <w:szCs w:val="22"/>
              </w:rPr>
              <w:t xml:space="preserve"> znamenajícím požadavek na zastavení v zastávce</w:t>
            </w:r>
            <w:r w:rsidRPr="002F58DC">
              <w:rPr>
                <w:rFonts w:asciiTheme="minorHAnsi" w:hAnsiTheme="minorHAnsi"/>
                <w:sz w:val="22"/>
                <w:szCs w:val="22"/>
              </w:rPr>
              <w:t xml:space="preserve">. </w:t>
            </w:r>
            <w:r w:rsidR="00DB404C" w:rsidRPr="002F58DC">
              <w:rPr>
                <w:rFonts w:asciiTheme="minorHAnsi" w:hAnsiTheme="minorHAnsi"/>
                <w:sz w:val="22"/>
                <w:szCs w:val="22"/>
              </w:rPr>
              <w:t xml:space="preserve">Za kabinou řidiče a za přechodovým měchem v zadním článku se rozsvítí signalizace s nápisem „STOP“. Tyto signalizace jsou umístěny v horní části u stropu. Nápis „STOP“ zhasne až při otevření nebo uvolnění </w:t>
            </w:r>
            <w:r w:rsidR="00F42D0B" w:rsidRPr="002F58DC">
              <w:rPr>
                <w:rFonts w:asciiTheme="minorHAnsi" w:hAnsiTheme="minorHAnsi"/>
                <w:sz w:val="22"/>
                <w:szCs w:val="22"/>
              </w:rPr>
              <w:t xml:space="preserve">dveří. </w:t>
            </w:r>
            <w:r w:rsidRPr="002F58DC">
              <w:rPr>
                <w:rFonts w:asciiTheme="minorHAnsi" w:hAnsiTheme="minorHAnsi"/>
                <w:sz w:val="22"/>
                <w:szCs w:val="22"/>
              </w:rPr>
              <w:t>Pro akustickou návěst platí, že tón nesmí být modulovaný a musí znít pouze po dobu stisku tlačítka. Musí přitom znít i při opakovaném stisku tlačítka. Umístění tlačítek:</w:t>
            </w:r>
          </w:p>
          <w:p w14:paraId="4AD82D86" w14:textId="77777777" w:rsidR="0007432B" w:rsidRPr="002F58DC" w:rsidRDefault="0007432B" w:rsidP="001658BD">
            <w:pPr>
              <w:pStyle w:val="Odstavecseseznamem"/>
              <w:numPr>
                <w:ilvl w:val="0"/>
                <w:numId w:val="10"/>
              </w:numPr>
              <w:jc w:val="both"/>
              <w:rPr>
                <w:rFonts w:ascii="Calibri" w:hAnsi="Calibri"/>
                <w:color w:val="000000"/>
                <w:sz w:val="22"/>
                <w:szCs w:val="22"/>
              </w:rPr>
            </w:pPr>
            <w:r w:rsidRPr="002F58DC">
              <w:rPr>
                <w:rFonts w:asciiTheme="minorHAnsi" w:hAnsiTheme="minorHAnsi"/>
                <w:sz w:val="22"/>
                <w:szCs w:val="22"/>
              </w:rPr>
              <w:t xml:space="preserve">minimálně jedno v prostoru určeném pro kočárek a invalidní vozík </w:t>
            </w:r>
          </w:p>
          <w:p w14:paraId="2686FF54" w14:textId="77777777" w:rsidR="0007432B" w:rsidRPr="002F58DC" w:rsidRDefault="0007432B" w:rsidP="001658BD">
            <w:pPr>
              <w:pStyle w:val="Odstavecseseznamem"/>
              <w:numPr>
                <w:ilvl w:val="0"/>
                <w:numId w:val="10"/>
              </w:numPr>
              <w:jc w:val="both"/>
              <w:rPr>
                <w:rFonts w:ascii="Calibri" w:hAnsi="Calibri"/>
                <w:color w:val="000000"/>
                <w:sz w:val="22"/>
                <w:szCs w:val="22"/>
              </w:rPr>
            </w:pPr>
            <w:r w:rsidRPr="002F58DC">
              <w:rPr>
                <w:rFonts w:ascii="Calibri" w:hAnsi="Calibri"/>
                <w:color w:val="000000"/>
                <w:sz w:val="22"/>
                <w:szCs w:val="22"/>
              </w:rPr>
              <w:t xml:space="preserve">dále minimálně na svislých madlech u každých dveří </w:t>
            </w:r>
            <w:r w:rsidR="00DB404C" w:rsidRPr="002F58DC">
              <w:rPr>
                <w:rFonts w:ascii="Calibri" w:hAnsi="Calibri"/>
                <w:color w:val="000000"/>
                <w:sz w:val="22"/>
                <w:szCs w:val="22"/>
              </w:rPr>
              <w:t>ve výšce 120 až 150 cm nad podlahou</w:t>
            </w:r>
          </w:p>
          <w:p w14:paraId="286D4BE2" w14:textId="77777777" w:rsidR="00DB0EE6" w:rsidRDefault="00DB404C" w:rsidP="001658BD">
            <w:pPr>
              <w:pStyle w:val="Odstavecseseznamem"/>
              <w:numPr>
                <w:ilvl w:val="0"/>
                <w:numId w:val="10"/>
              </w:numPr>
              <w:jc w:val="both"/>
              <w:rPr>
                <w:rFonts w:ascii="Calibri" w:hAnsi="Calibri"/>
                <w:color w:val="000000"/>
                <w:sz w:val="22"/>
                <w:szCs w:val="22"/>
              </w:rPr>
            </w:pPr>
            <w:r w:rsidRPr="002F58DC">
              <w:rPr>
                <w:rFonts w:ascii="Calibri" w:hAnsi="Calibri"/>
                <w:color w:val="000000"/>
                <w:sz w:val="22"/>
                <w:szCs w:val="22"/>
              </w:rPr>
              <w:t xml:space="preserve">na svislých madlech v prostoru pro stojící cestující tak, aby bylo dosažitelné pro každého cestujícího i v případě plně obsazeného vozidla. Výška nad podlahou je taktéž </w:t>
            </w:r>
          </w:p>
          <w:p w14:paraId="1AD9713F" w14:textId="1B911444" w:rsidR="00DB404C" w:rsidRPr="00DB0EE6" w:rsidRDefault="00DB404C" w:rsidP="00DB0EE6">
            <w:pPr>
              <w:pStyle w:val="Odstavecseseznamem"/>
              <w:ind w:left="1065"/>
              <w:jc w:val="both"/>
              <w:rPr>
                <w:rFonts w:ascii="Calibri" w:hAnsi="Calibri"/>
                <w:color w:val="000000"/>
                <w:sz w:val="22"/>
                <w:szCs w:val="22"/>
              </w:rPr>
            </w:pPr>
            <w:r w:rsidRPr="002F58DC">
              <w:rPr>
                <w:rFonts w:ascii="Calibri" w:hAnsi="Calibri"/>
                <w:color w:val="000000"/>
                <w:sz w:val="22"/>
                <w:szCs w:val="22"/>
              </w:rPr>
              <w:t xml:space="preserve">120 </w:t>
            </w:r>
            <w:r w:rsidRPr="00DB0EE6">
              <w:rPr>
                <w:rFonts w:ascii="Calibri" w:hAnsi="Calibri"/>
                <w:color w:val="000000"/>
                <w:sz w:val="22"/>
                <w:szCs w:val="22"/>
              </w:rPr>
              <w:t>až 150 cm.</w:t>
            </w:r>
          </w:p>
          <w:p w14:paraId="6810BADA" w14:textId="77777777" w:rsidR="00DB404C" w:rsidRPr="002F58DC" w:rsidRDefault="00DB404C" w:rsidP="001658BD">
            <w:pPr>
              <w:pStyle w:val="Odstavecseseznamem"/>
              <w:numPr>
                <w:ilvl w:val="0"/>
                <w:numId w:val="10"/>
              </w:numPr>
              <w:jc w:val="both"/>
              <w:rPr>
                <w:rFonts w:ascii="Calibri" w:hAnsi="Calibri"/>
                <w:color w:val="000000"/>
                <w:sz w:val="22"/>
                <w:szCs w:val="22"/>
              </w:rPr>
            </w:pPr>
            <w:r w:rsidRPr="002F58DC">
              <w:rPr>
                <w:rFonts w:ascii="Calibri" w:hAnsi="Calibri"/>
                <w:color w:val="000000"/>
                <w:sz w:val="22"/>
                <w:szCs w:val="22"/>
              </w:rPr>
              <w:t xml:space="preserve">u sedadel určených pro cestující se sníženou pohyblivostí </w:t>
            </w:r>
          </w:p>
          <w:p w14:paraId="4673754C" w14:textId="4CB237F9" w:rsidR="00DB404C" w:rsidRPr="00F42D0B" w:rsidRDefault="00DB404C" w:rsidP="00DB404C">
            <w:pPr>
              <w:jc w:val="both"/>
              <w:rPr>
                <w:rFonts w:ascii="Calibri" w:hAnsi="Calibri"/>
                <w:color w:val="000000"/>
                <w:sz w:val="22"/>
                <w:szCs w:val="22"/>
              </w:rPr>
            </w:pPr>
            <w:r w:rsidRPr="002F58DC">
              <w:rPr>
                <w:rFonts w:ascii="Calibri" w:hAnsi="Calibri"/>
                <w:color w:val="000000"/>
                <w:sz w:val="22"/>
                <w:szCs w:val="22"/>
              </w:rPr>
              <w:t>Tlačítka signalizace jsou černé barvy a nemusí být podsvícená</w:t>
            </w:r>
          </w:p>
        </w:tc>
      </w:tr>
      <w:tr w:rsidR="0007432B" w14:paraId="79ABBC74" w14:textId="77777777" w:rsidTr="00572CF5">
        <w:tc>
          <w:tcPr>
            <w:tcW w:w="1495" w:type="dxa"/>
            <w:gridSpan w:val="2"/>
          </w:tcPr>
          <w:p w14:paraId="650AB30F" w14:textId="77777777" w:rsidR="0007432B" w:rsidRDefault="0007432B" w:rsidP="00572CF5">
            <w:pPr>
              <w:rPr>
                <w:rFonts w:asciiTheme="minorHAnsi" w:hAnsiTheme="minorHAnsi"/>
                <w:sz w:val="22"/>
                <w:szCs w:val="22"/>
              </w:rPr>
            </w:pPr>
            <w:r>
              <w:rPr>
                <w:rFonts w:asciiTheme="minorHAnsi" w:hAnsiTheme="minorHAnsi"/>
                <w:sz w:val="22"/>
                <w:szCs w:val="22"/>
              </w:rPr>
              <w:t>Odpověď</w:t>
            </w:r>
          </w:p>
        </w:tc>
        <w:tc>
          <w:tcPr>
            <w:tcW w:w="7793" w:type="dxa"/>
          </w:tcPr>
          <w:p w14:paraId="668439D6" w14:textId="77777777" w:rsidR="0007432B" w:rsidRDefault="0007432B" w:rsidP="00572CF5">
            <w:pPr>
              <w:rPr>
                <w:rFonts w:asciiTheme="minorHAnsi" w:hAnsiTheme="minorHAnsi"/>
                <w:sz w:val="22"/>
                <w:szCs w:val="22"/>
              </w:rPr>
            </w:pPr>
            <w:r>
              <w:rPr>
                <w:rFonts w:asciiTheme="minorHAnsi" w:hAnsiTheme="minorHAnsi"/>
                <w:sz w:val="22"/>
                <w:szCs w:val="22"/>
              </w:rPr>
              <w:t>NE</w:t>
            </w:r>
          </w:p>
        </w:tc>
      </w:tr>
    </w:tbl>
    <w:p w14:paraId="7AF97E61" w14:textId="77777777" w:rsidR="00F42D0B" w:rsidRDefault="00F42D0B" w:rsidP="00DC226A"/>
    <w:tbl>
      <w:tblPr>
        <w:tblStyle w:val="Mkatabulky"/>
        <w:tblW w:w="0" w:type="auto"/>
        <w:tblLook w:val="04A0" w:firstRow="1" w:lastRow="0" w:firstColumn="1" w:lastColumn="0" w:noHBand="0" w:noVBand="1"/>
      </w:tblPr>
      <w:tblGrid>
        <w:gridCol w:w="1461"/>
        <w:gridCol w:w="19"/>
        <w:gridCol w:w="7582"/>
      </w:tblGrid>
      <w:tr w:rsidR="00F42D0B" w14:paraId="72D6CC20" w14:textId="77777777" w:rsidTr="00572CF5">
        <w:tc>
          <w:tcPr>
            <w:tcW w:w="1476" w:type="dxa"/>
          </w:tcPr>
          <w:p w14:paraId="6588750F" w14:textId="4DDFA278" w:rsidR="00F42D0B" w:rsidRDefault="00F42D0B" w:rsidP="00572CF5">
            <w:pPr>
              <w:jc w:val="both"/>
              <w:rPr>
                <w:rFonts w:asciiTheme="minorHAnsi" w:hAnsiTheme="minorHAnsi"/>
                <w:sz w:val="22"/>
                <w:szCs w:val="22"/>
              </w:rPr>
            </w:pPr>
            <w:r>
              <w:rPr>
                <w:rFonts w:asciiTheme="minorHAnsi" w:hAnsiTheme="minorHAnsi"/>
                <w:sz w:val="22"/>
                <w:szCs w:val="22"/>
              </w:rPr>
              <w:t>2.8.5.5.</w:t>
            </w:r>
          </w:p>
        </w:tc>
        <w:tc>
          <w:tcPr>
            <w:tcW w:w="7812" w:type="dxa"/>
            <w:gridSpan w:val="2"/>
          </w:tcPr>
          <w:p w14:paraId="3EFFB530" w14:textId="1BAD2179" w:rsidR="00F42D0B" w:rsidRPr="002F58DC" w:rsidRDefault="00F42D0B" w:rsidP="00572CF5">
            <w:pPr>
              <w:jc w:val="both"/>
              <w:rPr>
                <w:rFonts w:asciiTheme="minorHAnsi" w:hAnsiTheme="minorHAnsi"/>
                <w:sz w:val="22"/>
                <w:szCs w:val="22"/>
              </w:rPr>
            </w:pPr>
            <w:r w:rsidRPr="002F58DC">
              <w:rPr>
                <w:rFonts w:ascii="Calibri" w:hAnsi="Calibri"/>
                <w:color w:val="000000"/>
                <w:sz w:val="22"/>
                <w:szCs w:val="22"/>
              </w:rPr>
              <w:t>Tlačítko signalizace výstupu osoby se sníženou pohyblivosti</w:t>
            </w:r>
          </w:p>
        </w:tc>
      </w:tr>
      <w:tr w:rsidR="00F42D0B" w:rsidRPr="00C62997" w14:paraId="04B787D8" w14:textId="77777777" w:rsidTr="00572CF5">
        <w:tc>
          <w:tcPr>
            <w:tcW w:w="9288" w:type="dxa"/>
            <w:gridSpan w:val="3"/>
          </w:tcPr>
          <w:p w14:paraId="3561D1B9" w14:textId="0A26139A" w:rsidR="00F42D0B" w:rsidRPr="002F58DC" w:rsidRDefault="00F42D0B" w:rsidP="00572CF5">
            <w:pPr>
              <w:jc w:val="both"/>
              <w:rPr>
                <w:rFonts w:ascii="Calibri" w:hAnsi="Calibri"/>
                <w:color w:val="000000"/>
                <w:sz w:val="22"/>
                <w:szCs w:val="22"/>
              </w:rPr>
            </w:pPr>
            <w:r w:rsidRPr="002F58DC">
              <w:rPr>
                <w:rFonts w:asciiTheme="minorHAnsi" w:hAnsiTheme="minorHAnsi"/>
                <w:sz w:val="22"/>
                <w:szCs w:val="22"/>
              </w:rPr>
              <w:t>Je instalováno u sedadel určených pro osoby se sníženou pohyblivostí. Při jeho stisku se předvolí otevření nejbližších dveří a zároveň se dvojím stiskem signalizuje řidiči výstup osoby se sníženou pohyblivostí. Tlačítko je růžové barvy. Předvolba dveří je signalizována jeho rozsvícením.</w:t>
            </w:r>
          </w:p>
        </w:tc>
      </w:tr>
      <w:tr w:rsidR="00F42D0B" w14:paraId="3AB0B0EC" w14:textId="77777777" w:rsidTr="00572CF5">
        <w:tc>
          <w:tcPr>
            <w:tcW w:w="1495" w:type="dxa"/>
            <w:gridSpan w:val="2"/>
          </w:tcPr>
          <w:p w14:paraId="0FE31096" w14:textId="77777777" w:rsidR="00F42D0B" w:rsidRDefault="00F42D0B" w:rsidP="00572CF5">
            <w:pPr>
              <w:rPr>
                <w:rFonts w:asciiTheme="minorHAnsi" w:hAnsiTheme="minorHAnsi"/>
                <w:sz w:val="22"/>
                <w:szCs w:val="22"/>
              </w:rPr>
            </w:pPr>
            <w:r>
              <w:rPr>
                <w:rFonts w:asciiTheme="minorHAnsi" w:hAnsiTheme="minorHAnsi"/>
                <w:sz w:val="22"/>
                <w:szCs w:val="22"/>
              </w:rPr>
              <w:t>Odpověď</w:t>
            </w:r>
          </w:p>
        </w:tc>
        <w:tc>
          <w:tcPr>
            <w:tcW w:w="7793" w:type="dxa"/>
          </w:tcPr>
          <w:p w14:paraId="14FFF6ED" w14:textId="77777777" w:rsidR="00F42D0B" w:rsidRDefault="00F42D0B" w:rsidP="00572CF5">
            <w:pPr>
              <w:rPr>
                <w:rFonts w:asciiTheme="minorHAnsi" w:hAnsiTheme="minorHAnsi"/>
                <w:sz w:val="22"/>
                <w:szCs w:val="22"/>
              </w:rPr>
            </w:pPr>
            <w:r>
              <w:rPr>
                <w:rFonts w:asciiTheme="minorHAnsi" w:hAnsiTheme="minorHAnsi"/>
                <w:sz w:val="22"/>
                <w:szCs w:val="22"/>
              </w:rPr>
              <w:t>NE</w:t>
            </w:r>
          </w:p>
        </w:tc>
      </w:tr>
    </w:tbl>
    <w:p w14:paraId="7D3FCAE6" w14:textId="77777777" w:rsidR="0007432B" w:rsidRDefault="0007432B" w:rsidP="00DC226A"/>
    <w:tbl>
      <w:tblPr>
        <w:tblStyle w:val="Mkatabulky"/>
        <w:tblW w:w="0" w:type="auto"/>
        <w:tblLook w:val="04A0" w:firstRow="1" w:lastRow="0" w:firstColumn="1" w:lastColumn="0" w:noHBand="0" w:noVBand="1"/>
      </w:tblPr>
      <w:tblGrid>
        <w:gridCol w:w="1462"/>
        <w:gridCol w:w="19"/>
        <w:gridCol w:w="7581"/>
      </w:tblGrid>
      <w:tr w:rsidR="00182504" w14:paraId="4A5B74C2" w14:textId="77777777" w:rsidTr="00182504">
        <w:tc>
          <w:tcPr>
            <w:tcW w:w="1476" w:type="dxa"/>
          </w:tcPr>
          <w:p w14:paraId="328A2E83" w14:textId="77777777" w:rsidR="00182504" w:rsidRDefault="00A3739E" w:rsidP="00CB2186">
            <w:pPr>
              <w:jc w:val="both"/>
              <w:rPr>
                <w:rFonts w:asciiTheme="minorHAnsi" w:hAnsiTheme="minorHAnsi"/>
                <w:sz w:val="22"/>
                <w:szCs w:val="22"/>
              </w:rPr>
            </w:pPr>
            <w:r>
              <w:rPr>
                <w:rFonts w:asciiTheme="minorHAnsi" w:hAnsiTheme="minorHAnsi"/>
                <w:sz w:val="22"/>
                <w:szCs w:val="22"/>
              </w:rPr>
              <w:t>2.8</w:t>
            </w:r>
            <w:r w:rsidR="00182504">
              <w:rPr>
                <w:rFonts w:asciiTheme="minorHAnsi" w:hAnsiTheme="minorHAnsi"/>
                <w:sz w:val="22"/>
                <w:szCs w:val="22"/>
              </w:rPr>
              <w:t>.5.</w:t>
            </w:r>
            <w:r w:rsidR="00CB2186">
              <w:rPr>
                <w:rFonts w:asciiTheme="minorHAnsi" w:hAnsiTheme="minorHAnsi"/>
                <w:sz w:val="22"/>
                <w:szCs w:val="22"/>
              </w:rPr>
              <w:t>6</w:t>
            </w:r>
            <w:r w:rsidR="00182504">
              <w:rPr>
                <w:rFonts w:asciiTheme="minorHAnsi" w:hAnsiTheme="minorHAnsi"/>
                <w:sz w:val="22"/>
                <w:szCs w:val="22"/>
              </w:rPr>
              <w:t>.</w:t>
            </w:r>
          </w:p>
        </w:tc>
        <w:tc>
          <w:tcPr>
            <w:tcW w:w="7812" w:type="dxa"/>
            <w:gridSpan w:val="2"/>
          </w:tcPr>
          <w:p w14:paraId="7A27224A" w14:textId="77777777" w:rsidR="00182504" w:rsidRDefault="00182504" w:rsidP="00182504">
            <w:pPr>
              <w:jc w:val="both"/>
              <w:rPr>
                <w:rFonts w:asciiTheme="minorHAnsi" w:hAnsiTheme="minorHAnsi"/>
                <w:sz w:val="22"/>
                <w:szCs w:val="22"/>
              </w:rPr>
            </w:pPr>
            <w:r>
              <w:rPr>
                <w:rFonts w:ascii="Calibri" w:hAnsi="Calibri"/>
                <w:color w:val="000000"/>
                <w:sz w:val="22"/>
                <w:szCs w:val="22"/>
              </w:rPr>
              <w:t>Zapojení všech tlačítek</w:t>
            </w:r>
          </w:p>
        </w:tc>
      </w:tr>
      <w:tr w:rsidR="00182504" w:rsidRPr="00C62997" w14:paraId="2301D9CB" w14:textId="77777777" w:rsidTr="00182504">
        <w:tc>
          <w:tcPr>
            <w:tcW w:w="9288" w:type="dxa"/>
            <w:gridSpan w:val="3"/>
          </w:tcPr>
          <w:p w14:paraId="319B0454" w14:textId="77777777" w:rsidR="00182504" w:rsidRPr="00C62997" w:rsidRDefault="00182504" w:rsidP="00182504">
            <w:pPr>
              <w:jc w:val="both"/>
              <w:rPr>
                <w:rFonts w:ascii="Calibri" w:hAnsi="Calibri"/>
                <w:color w:val="000000"/>
                <w:sz w:val="22"/>
                <w:szCs w:val="22"/>
              </w:rPr>
            </w:pPr>
            <w:r>
              <w:rPr>
                <w:rFonts w:asciiTheme="minorHAnsi" w:hAnsiTheme="minorHAnsi"/>
                <w:sz w:val="22"/>
                <w:szCs w:val="22"/>
              </w:rPr>
              <w:t>S</w:t>
            </w:r>
            <w:r w:rsidRPr="006C7275">
              <w:rPr>
                <w:rFonts w:asciiTheme="minorHAnsi" w:hAnsiTheme="minorHAnsi"/>
                <w:sz w:val="22"/>
                <w:szCs w:val="22"/>
              </w:rPr>
              <w:t>ignály všech tlačítek jsou pro každý typ tlačítek zapojeny do tachografu (SOD, nouze, vozík, kolo, invalida)</w:t>
            </w:r>
          </w:p>
        </w:tc>
      </w:tr>
      <w:tr w:rsidR="00182504" w14:paraId="29969CCA" w14:textId="77777777" w:rsidTr="00182504">
        <w:tc>
          <w:tcPr>
            <w:tcW w:w="1495" w:type="dxa"/>
            <w:gridSpan w:val="2"/>
          </w:tcPr>
          <w:p w14:paraId="190CFAF8" w14:textId="77777777" w:rsidR="00182504" w:rsidRDefault="00182504" w:rsidP="00182504">
            <w:pPr>
              <w:rPr>
                <w:rFonts w:asciiTheme="minorHAnsi" w:hAnsiTheme="minorHAnsi"/>
                <w:sz w:val="22"/>
                <w:szCs w:val="22"/>
              </w:rPr>
            </w:pPr>
            <w:r>
              <w:rPr>
                <w:rFonts w:asciiTheme="minorHAnsi" w:hAnsiTheme="minorHAnsi"/>
                <w:sz w:val="22"/>
                <w:szCs w:val="22"/>
              </w:rPr>
              <w:t>Odpověď</w:t>
            </w:r>
          </w:p>
        </w:tc>
        <w:tc>
          <w:tcPr>
            <w:tcW w:w="7793" w:type="dxa"/>
          </w:tcPr>
          <w:p w14:paraId="2204B4BE" w14:textId="77777777" w:rsidR="00182504" w:rsidRDefault="00182504" w:rsidP="00182504">
            <w:pPr>
              <w:rPr>
                <w:rFonts w:asciiTheme="minorHAnsi" w:hAnsiTheme="minorHAnsi"/>
                <w:sz w:val="22"/>
                <w:szCs w:val="22"/>
              </w:rPr>
            </w:pPr>
            <w:r>
              <w:rPr>
                <w:rFonts w:asciiTheme="minorHAnsi" w:hAnsiTheme="minorHAnsi"/>
                <w:sz w:val="22"/>
                <w:szCs w:val="22"/>
              </w:rPr>
              <w:t>NE</w:t>
            </w:r>
          </w:p>
        </w:tc>
      </w:tr>
    </w:tbl>
    <w:p w14:paraId="1209BAF7" w14:textId="77777777" w:rsidR="004E1DB7" w:rsidRDefault="004E1DB7" w:rsidP="00C13CAF">
      <w:pPr>
        <w:rPr>
          <w:rFonts w:ascii="Calibri" w:hAnsi="Calibri"/>
          <w:b/>
          <w:sz w:val="24"/>
        </w:rPr>
      </w:pPr>
    </w:p>
    <w:p w14:paraId="5A3207BC" w14:textId="77777777" w:rsidR="00691CA0" w:rsidRDefault="00691CA0" w:rsidP="00C13CAF">
      <w:pPr>
        <w:rPr>
          <w:rFonts w:ascii="Calibri" w:hAnsi="Calibri"/>
          <w:b/>
          <w:sz w:val="24"/>
        </w:rPr>
      </w:pPr>
    </w:p>
    <w:p w14:paraId="6F1ECCE2" w14:textId="03937488" w:rsidR="005C5DBC" w:rsidRDefault="005C5DBC" w:rsidP="00F10314">
      <w:pPr>
        <w:jc w:val="center"/>
        <w:rPr>
          <w:rFonts w:ascii="Calibri" w:hAnsi="Calibri"/>
          <w:b/>
          <w:sz w:val="24"/>
        </w:rPr>
      </w:pPr>
      <w:r>
        <w:rPr>
          <w:rFonts w:ascii="Calibri" w:hAnsi="Calibri"/>
          <w:b/>
          <w:sz w:val="24"/>
        </w:rPr>
        <w:t xml:space="preserve">2.8.6 </w:t>
      </w:r>
      <w:r w:rsidRPr="00F10314">
        <w:rPr>
          <w:rFonts w:ascii="Calibri" w:hAnsi="Calibri"/>
          <w:b/>
          <w:sz w:val="24"/>
        </w:rPr>
        <w:t>Automatické počítání cestujících APC</w:t>
      </w:r>
    </w:p>
    <w:p w14:paraId="28883132" w14:textId="77777777" w:rsidR="005C5DBC" w:rsidRDefault="005C5DBC" w:rsidP="00C13CAF">
      <w:pPr>
        <w:rPr>
          <w:rFonts w:ascii="Calibri" w:hAnsi="Calibri"/>
          <w:b/>
          <w:sz w:val="24"/>
        </w:rPr>
      </w:pPr>
    </w:p>
    <w:tbl>
      <w:tblPr>
        <w:tblStyle w:val="Mkatabulky"/>
        <w:tblW w:w="0" w:type="auto"/>
        <w:tblLook w:val="04A0" w:firstRow="1" w:lastRow="0" w:firstColumn="1" w:lastColumn="0" w:noHBand="0" w:noVBand="1"/>
      </w:tblPr>
      <w:tblGrid>
        <w:gridCol w:w="1479"/>
        <w:gridCol w:w="7583"/>
      </w:tblGrid>
      <w:tr w:rsidR="00985F11" w:rsidRPr="00126FF8" w14:paraId="12F4E0D2" w14:textId="77777777" w:rsidTr="00985F11">
        <w:tc>
          <w:tcPr>
            <w:tcW w:w="1494" w:type="dxa"/>
          </w:tcPr>
          <w:p w14:paraId="2DEAD876" w14:textId="443AD94A" w:rsidR="00985F11" w:rsidRPr="00126FF8" w:rsidRDefault="00985F11" w:rsidP="00985F11">
            <w:pPr>
              <w:jc w:val="both"/>
              <w:rPr>
                <w:rFonts w:asciiTheme="minorHAnsi" w:hAnsiTheme="minorHAnsi"/>
                <w:sz w:val="22"/>
                <w:szCs w:val="22"/>
              </w:rPr>
            </w:pPr>
            <w:r w:rsidRPr="00126FF8">
              <w:rPr>
                <w:rFonts w:asciiTheme="minorHAnsi" w:hAnsiTheme="minorHAnsi"/>
                <w:sz w:val="22"/>
                <w:szCs w:val="22"/>
              </w:rPr>
              <w:t>2.8.</w:t>
            </w:r>
            <w:r>
              <w:rPr>
                <w:rFonts w:asciiTheme="minorHAnsi" w:hAnsiTheme="minorHAnsi"/>
                <w:sz w:val="22"/>
                <w:szCs w:val="22"/>
              </w:rPr>
              <w:t>6</w:t>
            </w:r>
            <w:r w:rsidRPr="00126FF8">
              <w:rPr>
                <w:rFonts w:asciiTheme="minorHAnsi" w:hAnsiTheme="minorHAnsi"/>
                <w:sz w:val="22"/>
                <w:szCs w:val="22"/>
              </w:rPr>
              <w:t>.</w:t>
            </w:r>
            <w:r>
              <w:rPr>
                <w:rFonts w:asciiTheme="minorHAnsi" w:hAnsiTheme="minorHAnsi"/>
                <w:sz w:val="22"/>
                <w:szCs w:val="22"/>
              </w:rPr>
              <w:t>1</w:t>
            </w:r>
          </w:p>
        </w:tc>
        <w:tc>
          <w:tcPr>
            <w:tcW w:w="7794" w:type="dxa"/>
          </w:tcPr>
          <w:p w14:paraId="257EF7CB" w14:textId="6A9C6A9F" w:rsidR="00985F11" w:rsidRPr="00126FF8" w:rsidRDefault="00985F11" w:rsidP="00985F11">
            <w:pPr>
              <w:jc w:val="both"/>
              <w:rPr>
                <w:rFonts w:asciiTheme="minorHAnsi" w:hAnsiTheme="minorHAnsi"/>
                <w:sz w:val="22"/>
                <w:szCs w:val="22"/>
              </w:rPr>
            </w:pPr>
            <w:r>
              <w:rPr>
                <w:rFonts w:asciiTheme="minorHAnsi" w:hAnsiTheme="minorHAnsi"/>
                <w:sz w:val="22"/>
                <w:szCs w:val="22"/>
              </w:rPr>
              <w:t>Požadavky na systém automatického počítání cestujících APC</w:t>
            </w:r>
          </w:p>
        </w:tc>
      </w:tr>
      <w:tr w:rsidR="00985F11" w:rsidRPr="000E76B0" w14:paraId="01AF031E" w14:textId="77777777" w:rsidTr="00985F11">
        <w:tc>
          <w:tcPr>
            <w:tcW w:w="9288" w:type="dxa"/>
            <w:gridSpan w:val="2"/>
          </w:tcPr>
          <w:p w14:paraId="642F1EC8" w14:textId="77777777" w:rsidR="00985F11" w:rsidRDefault="00985F11" w:rsidP="00985F11">
            <w:pPr>
              <w:pStyle w:val="Zkladntext"/>
              <w:rPr>
                <w:rFonts w:ascii="Arial" w:hAnsi="Arial" w:cs="Arial"/>
                <w:szCs w:val="24"/>
              </w:rPr>
            </w:pPr>
          </w:p>
          <w:p w14:paraId="74BCAB81" w14:textId="77777777" w:rsidR="00985F11" w:rsidRPr="00AF728A" w:rsidRDefault="00985F11" w:rsidP="00985F11">
            <w:pPr>
              <w:jc w:val="both"/>
              <w:rPr>
                <w:rFonts w:asciiTheme="minorHAnsi" w:hAnsiTheme="minorHAnsi" w:cstheme="minorHAnsi"/>
                <w:sz w:val="22"/>
                <w:szCs w:val="22"/>
              </w:rPr>
            </w:pPr>
            <w:bookmarkStart w:id="1" w:name="_Hlk197676972"/>
            <w:r w:rsidRPr="00AF728A">
              <w:rPr>
                <w:rFonts w:asciiTheme="minorHAnsi" w:hAnsiTheme="minorHAnsi" w:cstheme="minorHAnsi"/>
                <w:sz w:val="22"/>
                <w:szCs w:val="22"/>
              </w:rPr>
              <w:t>Vzhledem k možnosti dalšího využití se požaduje zařízení fungující na technologii kamer. Požadavky kladené na systém:</w:t>
            </w:r>
          </w:p>
          <w:p w14:paraId="050C70FF"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Požadujeme</w:t>
            </w:r>
            <w:r>
              <w:rPr>
                <w:rFonts w:asciiTheme="minorHAnsi" w:hAnsiTheme="minorHAnsi" w:cstheme="minorHAnsi"/>
                <w:sz w:val="22"/>
                <w:szCs w:val="22"/>
              </w:rPr>
              <w:t xml:space="preserve"> se</w:t>
            </w:r>
            <w:r w:rsidRPr="00086E94">
              <w:rPr>
                <w:rFonts w:asciiTheme="minorHAnsi" w:hAnsiTheme="minorHAnsi" w:cstheme="minorHAnsi"/>
                <w:sz w:val="22"/>
                <w:szCs w:val="22"/>
              </w:rPr>
              <w:t xml:space="preserve"> bezúdržbový systém s automatickou kalibrací, tzn. nebude vyžadovat časté pravidelné čištění, seřizování apod. </w:t>
            </w:r>
          </w:p>
          <w:p w14:paraId="4957A74D"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Systém bude mít za úkol sledovat nástupy / výstupy cestujících u každých dveří a aktuální počet lidí ve vozidle po odjezdu ze zastávky. U cestujících je kladen požadavek na </w:t>
            </w:r>
            <w:r>
              <w:rPr>
                <w:rFonts w:asciiTheme="minorHAnsi" w:hAnsiTheme="minorHAnsi" w:cstheme="minorHAnsi"/>
                <w:sz w:val="22"/>
                <w:szCs w:val="22"/>
              </w:rPr>
              <w:t xml:space="preserve">možnost </w:t>
            </w:r>
            <w:r w:rsidRPr="00086E94">
              <w:rPr>
                <w:rFonts w:asciiTheme="minorHAnsi" w:hAnsiTheme="minorHAnsi" w:cstheme="minorHAnsi"/>
                <w:sz w:val="22"/>
                <w:szCs w:val="22"/>
              </w:rPr>
              <w:t xml:space="preserve">rozlišování </w:t>
            </w:r>
            <w:r w:rsidRPr="00086E94">
              <w:rPr>
                <w:rFonts w:asciiTheme="minorHAnsi" w:hAnsiTheme="minorHAnsi" w:cstheme="minorHAnsi"/>
                <w:color w:val="000000" w:themeColor="text1"/>
                <w:sz w:val="22"/>
                <w:szCs w:val="22"/>
              </w:rPr>
              <w:t xml:space="preserve">dospělých/dětí, kolo(koloběžka), invalidních vozíčků a dětských kočárků. Požadujeme </w:t>
            </w:r>
            <w:r w:rsidRPr="00086E94">
              <w:rPr>
                <w:rFonts w:asciiTheme="minorHAnsi" w:hAnsiTheme="minorHAnsi" w:cstheme="minorHAnsi"/>
                <w:color w:val="000000" w:themeColor="text1"/>
                <w:sz w:val="22"/>
                <w:szCs w:val="22"/>
              </w:rPr>
              <w:lastRenderedPageBreak/>
              <w:t xml:space="preserve">parametrizaci výšky cestujících při dělení na dospělý/dítě. </w:t>
            </w:r>
            <w:r w:rsidRPr="00086E94">
              <w:rPr>
                <w:rFonts w:asciiTheme="minorHAnsi" w:hAnsiTheme="minorHAnsi" w:cstheme="minorHAnsi"/>
                <w:sz w:val="22"/>
                <w:szCs w:val="22"/>
              </w:rPr>
              <w:t xml:space="preserve">V případě průjezdu zastávkou bude zaznamenán údaj, že nebyly dveře otevřeny a počet cestujících ve vozidle bude údaj z předchozí zastávky. Při otevření dveří bude systém vyhodnocovat pohyb cestujících. Při zavřených dveřích je nástup a výstup = 0. </w:t>
            </w:r>
          </w:p>
          <w:p w14:paraId="42BA0572" w14:textId="77777777" w:rsidR="00985F11"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Pr>
                <w:rFonts w:asciiTheme="minorHAnsi" w:hAnsiTheme="minorHAnsi" w:cstheme="minorHAnsi"/>
                <w:sz w:val="22"/>
                <w:szCs w:val="22"/>
              </w:rPr>
              <w:t>Systém musí být funkční:</w:t>
            </w:r>
          </w:p>
          <w:p w14:paraId="756FC366" w14:textId="77777777" w:rsidR="00985F11" w:rsidRDefault="00985F11" w:rsidP="00985F11">
            <w:pPr>
              <w:pStyle w:val="Odstavecseseznamem"/>
              <w:spacing w:after="160" w:line="256" w:lineRule="auto"/>
              <w:ind w:left="306"/>
              <w:jc w:val="both"/>
              <w:rPr>
                <w:rFonts w:asciiTheme="minorHAnsi" w:hAnsiTheme="minorHAnsi" w:cstheme="minorHAnsi"/>
                <w:sz w:val="22"/>
                <w:szCs w:val="22"/>
              </w:rPr>
            </w:pPr>
            <w:r>
              <w:rPr>
                <w:rFonts w:asciiTheme="minorHAnsi" w:hAnsiTheme="minorHAnsi" w:cstheme="minorHAnsi"/>
                <w:sz w:val="22"/>
                <w:szCs w:val="22"/>
              </w:rPr>
              <w:t>1) Do 90 sekund od zapnutí vozidla,</w:t>
            </w:r>
          </w:p>
          <w:p w14:paraId="5BA809DA" w14:textId="77777777" w:rsidR="00985F11" w:rsidRDefault="00985F11" w:rsidP="00985F11">
            <w:pPr>
              <w:pStyle w:val="Odstavecseseznamem"/>
              <w:spacing w:after="160" w:line="256" w:lineRule="auto"/>
              <w:ind w:left="306"/>
              <w:jc w:val="both"/>
              <w:rPr>
                <w:rFonts w:asciiTheme="minorHAnsi" w:hAnsiTheme="minorHAnsi" w:cstheme="minorHAnsi"/>
                <w:sz w:val="22"/>
                <w:szCs w:val="22"/>
              </w:rPr>
            </w:pPr>
            <w:r>
              <w:rPr>
                <w:rFonts w:asciiTheme="minorHAnsi" w:hAnsiTheme="minorHAnsi" w:cstheme="minorHAnsi"/>
                <w:sz w:val="22"/>
                <w:szCs w:val="22"/>
              </w:rPr>
              <w:t>2) p</w:t>
            </w:r>
            <w:r w:rsidRPr="0082138F">
              <w:rPr>
                <w:rFonts w:asciiTheme="minorHAnsi" w:hAnsiTheme="minorHAnsi" w:cstheme="minorHAnsi"/>
                <w:sz w:val="22"/>
                <w:szCs w:val="22"/>
              </w:rPr>
              <w:t xml:space="preserve">ři vypnutí vozidla u vozidla přihlášeného na službu) do 30 minut ihned po </w:t>
            </w:r>
            <w:r>
              <w:rPr>
                <w:rFonts w:asciiTheme="minorHAnsi" w:hAnsiTheme="minorHAnsi" w:cstheme="minorHAnsi"/>
                <w:sz w:val="22"/>
                <w:szCs w:val="22"/>
              </w:rPr>
              <w:t xml:space="preserve">opětovném </w:t>
            </w:r>
            <w:r w:rsidRPr="0082138F">
              <w:rPr>
                <w:rFonts w:asciiTheme="minorHAnsi" w:hAnsiTheme="minorHAnsi" w:cstheme="minorHAnsi"/>
                <w:sz w:val="22"/>
                <w:szCs w:val="22"/>
              </w:rPr>
              <w:t>zapnutí vozidla.</w:t>
            </w:r>
          </w:p>
          <w:p w14:paraId="588EDC51" w14:textId="77777777" w:rsidR="00985F11" w:rsidRDefault="00985F11" w:rsidP="00985F11">
            <w:pPr>
              <w:pStyle w:val="Odstavecseseznamem"/>
              <w:spacing w:after="160" w:line="256" w:lineRule="auto"/>
              <w:ind w:left="306"/>
              <w:jc w:val="both"/>
              <w:rPr>
                <w:rFonts w:asciiTheme="minorHAnsi" w:hAnsiTheme="minorHAnsi" w:cstheme="minorHAnsi"/>
                <w:sz w:val="22"/>
                <w:szCs w:val="22"/>
              </w:rPr>
            </w:pPr>
            <w:r>
              <w:rPr>
                <w:rFonts w:asciiTheme="minorHAnsi" w:hAnsiTheme="minorHAnsi" w:cstheme="minorHAnsi"/>
                <w:sz w:val="22"/>
                <w:szCs w:val="22"/>
              </w:rPr>
              <w:t>3) P</w:t>
            </w:r>
            <w:r w:rsidRPr="0082138F">
              <w:rPr>
                <w:rFonts w:asciiTheme="minorHAnsi" w:hAnsiTheme="minorHAnsi" w:cstheme="minorHAnsi"/>
                <w:sz w:val="22"/>
                <w:szCs w:val="22"/>
              </w:rPr>
              <w:t xml:space="preserve">o vypnutí vozidla </w:t>
            </w:r>
            <w:r>
              <w:rPr>
                <w:rFonts w:asciiTheme="minorHAnsi" w:hAnsiTheme="minorHAnsi" w:cstheme="minorHAnsi"/>
                <w:sz w:val="22"/>
                <w:szCs w:val="22"/>
              </w:rPr>
              <w:t xml:space="preserve">po ukončení jeho provozu systém musí být funkční </w:t>
            </w:r>
            <w:r w:rsidRPr="0082138F">
              <w:rPr>
                <w:rFonts w:asciiTheme="minorHAnsi" w:hAnsiTheme="minorHAnsi" w:cstheme="minorHAnsi"/>
                <w:sz w:val="22"/>
                <w:szCs w:val="22"/>
              </w:rPr>
              <w:t>do bezpečného uložení, případně odeslání dat</w:t>
            </w:r>
            <w:r>
              <w:rPr>
                <w:rFonts w:asciiTheme="minorHAnsi" w:hAnsiTheme="minorHAnsi" w:cstheme="minorHAnsi"/>
                <w:sz w:val="22"/>
                <w:szCs w:val="22"/>
              </w:rPr>
              <w:t>.</w:t>
            </w:r>
          </w:p>
          <w:p w14:paraId="7BA6ED62"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Pro zajištění správného fungování a kontrolu, je kladen požadavek na sledování online chybových stavů jednotek u jednotlivých dveří, jednotlivých stavů řídících jednotek a kapacitu paměti v řídící jednotce (úložišti). Pro kontrolu zařízení je požadována jejich automatická detekce, zda fungují správně, či nikoliv. </w:t>
            </w:r>
          </w:p>
          <w:p w14:paraId="4DEDC043"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Pohyb cestujících musí být systémem sledován a vyhodnocován ve všech dveřích vozidla. Záznam dat musí být zapisován v souladu s jízdním řádem, a to na základě posunu zastávek sdělovaném palubním počítačem prostřednictvím komunikačního protokolu</w:t>
            </w:r>
            <w:r>
              <w:rPr>
                <w:rFonts w:asciiTheme="minorHAnsi" w:hAnsiTheme="minorHAnsi" w:cstheme="minorHAnsi"/>
                <w:sz w:val="22"/>
                <w:szCs w:val="22"/>
              </w:rPr>
              <w:t>.</w:t>
            </w:r>
          </w:p>
          <w:p w14:paraId="34F5A754"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Ve vozidle je vyhodnocen a zaznamenán vždy počet cestujících ve vozidle celkem (po odjezdu ze zastávky), počet nastupujících a počet vystupujících; každý tento údaj je vždy opatřen identifikací ke konkrétní zastávce</w:t>
            </w:r>
            <w:r>
              <w:rPr>
                <w:rFonts w:asciiTheme="minorHAnsi" w:hAnsiTheme="minorHAnsi" w:cstheme="minorHAnsi"/>
                <w:sz w:val="22"/>
                <w:szCs w:val="22"/>
              </w:rPr>
              <w:t>/zastávkovému stojanu</w:t>
            </w:r>
            <w:r w:rsidRPr="00086E94">
              <w:rPr>
                <w:rFonts w:asciiTheme="minorHAnsi" w:hAnsiTheme="minorHAnsi" w:cstheme="minorHAnsi"/>
                <w:sz w:val="22"/>
                <w:szCs w:val="22"/>
              </w:rPr>
              <w:t xml:space="preserve"> dle jízdního řádu, číslu linky a kurzu, číslu vozu, cíli v souladu s údaji vyhodnocenými palubním systémem</w:t>
            </w:r>
            <w:r>
              <w:rPr>
                <w:rFonts w:asciiTheme="minorHAnsi" w:hAnsiTheme="minorHAnsi" w:cstheme="minorHAnsi"/>
                <w:sz w:val="22"/>
                <w:szCs w:val="22"/>
              </w:rPr>
              <w:t xml:space="preserve"> RISII</w:t>
            </w:r>
            <w:r w:rsidRPr="00086E94">
              <w:rPr>
                <w:rFonts w:asciiTheme="minorHAnsi" w:hAnsiTheme="minorHAnsi" w:cstheme="minorHAnsi"/>
                <w:sz w:val="22"/>
                <w:szCs w:val="22"/>
              </w:rPr>
              <w:t xml:space="preserve"> v daném místě a čase; dále je vždy ke všem údajům přiřazen datum a čas; neposkytuje-li palubní systém některý z těchto údajů, je tento stav zaznamenán s kódem identifikujícím chybějící informaci.</w:t>
            </w:r>
          </w:p>
          <w:p w14:paraId="4F2104F3"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 Ve vozidle jsou údaje shromažďovány za celý vůz a jednotlivé dny provozu, dokud nejsou úspěšně přeneseny do databáze </w:t>
            </w:r>
            <w:r>
              <w:rPr>
                <w:rFonts w:asciiTheme="minorHAnsi" w:hAnsiTheme="minorHAnsi" w:cstheme="minorHAnsi"/>
                <w:sz w:val="22"/>
                <w:szCs w:val="22"/>
              </w:rPr>
              <w:t>uložené mimo vozidlo</w:t>
            </w:r>
            <w:r w:rsidRPr="00086E94">
              <w:rPr>
                <w:rFonts w:asciiTheme="minorHAnsi" w:hAnsiTheme="minorHAnsi" w:cstheme="minorHAnsi"/>
                <w:sz w:val="22"/>
                <w:szCs w:val="22"/>
              </w:rPr>
              <w:t>. Údaje budou odesílány pro každé dveře zvlášť.</w:t>
            </w:r>
          </w:p>
          <w:p w14:paraId="40C7CA66"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V případě opakovaného zastavení, resp. zavření a znovuotevření dveří v téže zastávce bude údaj o počtu cestujících sloučen v souladu s údaji vyhodnocenými palubním systémem v daném místě a čase.</w:t>
            </w:r>
          </w:p>
          <w:p w14:paraId="4BAC8904"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Jsou registrovány všechny nástupy a výstupy cestujících po celou dobu provozu vozidla v provozu MHD (jízda dle služby, na trasu či cíl).</w:t>
            </w:r>
          </w:p>
          <w:p w14:paraId="35112FC0"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bookmarkStart w:id="2" w:name="_Hlk197677026"/>
            <w:bookmarkEnd w:id="1"/>
            <w:r w:rsidRPr="00086E94">
              <w:rPr>
                <w:rFonts w:asciiTheme="minorHAnsi" w:hAnsiTheme="minorHAnsi" w:cstheme="minorHAnsi"/>
                <w:sz w:val="22"/>
                <w:szCs w:val="22"/>
              </w:rPr>
              <w:t xml:space="preserve"> Jsou identifikovány průjezdy zastávkou bez odbavení (např. zastávka na znamení). V případě linek, které projíždějí konečnou stanicí (cestující zůstávají ve vozidle), musí hodnoty počtu cestujících z konečné stanice navazovat na předchozí jízdu; v případě ostatních standardních konečných (otočení s odstavením), hodnoty počtu cestujících nesmí navazovat na předchozí jízdu a jako výchozí hodnota před započetím spoje (jízdy) se nastavuje počet nula.</w:t>
            </w:r>
          </w:p>
          <w:p w14:paraId="6F61B5A9"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 Systém APC funguje zcela automaticky, bez potřeby jakékoli obsluhy ze strany řidiče vozidla či jiné osoby.</w:t>
            </w:r>
          </w:p>
          <w:p w14:paraId="1282F73A"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 V případě poruchy zařízení či jednoho z jeho komponentů (např. jedné dveřní jednotky) je tento stav diagnostikován a stav je zobrazen v provozním SW. </w:t>
            </w:r>
          </w:p>
          <w:p w14:paraId="078F9FDE" w14:textId="77777777" w:rsidR="00DB0EE6"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Zařízení APC</w:t>
            </w:r>
            <w:r>
              <w:rPr>
                <w:rFonts w:asciiTheme="minorHAnsi" w:hAnsiTheme="minorHAnsi" w:cstheme="minorHAnsi"/>
                <w:sz w:val="22"/>
                <w:szCs w:val="22"/>
              </w:rPr>
              <w:t xml:space="preserve"> musí </w:t>
            </w:r>
            <w:r w:rsidRPr="00086E94">
              <w:rPr>
                <w:rFonts w:asciiTheme="minorHAnsi" w:hAnsiTheme="minorHAnsi" w:cstheme="minorHAnsi"/>
                <w:sz w:val="22"/>
                <w:szCs w:val="22"/>
              </w:rPr>
              <w:t xml:space="preserve"> pra</w:t>
            </w:r>
            <w:r>
              <w:rPr>
                <w:rFonts w:asciiTheme="minorHAnsi" w:hAnsiTheme="minorHAnsi" w:cstheme="minorHAnsi"/>
                <w:sz w:val="22"/>
                <w:szCs w:val="22"/>
              </w:rPr>
              <w:t>covat</w:t>
            </w:r>
            <w:r w:rsidRPr="00086E94">
              <w:rPr>
                <w:rFonts w:asciiTheme="minorHAnsi" w:hAnsiTheme="minorHAnsi" w:cstheme="minorHAnsi"/>
                <w:sz w:val="22"/>
                <w:szCs w:val="22"/>
              </w:rPr>
              <w:t xml:space="preserve"> přesně za všech světelných a povětrnostních podmínek vyskytujících se během provozování MHD na území ČR, včetně obtížných podmínek, kterými jsou např. ostré </w:t>
            </w:r>
            <w:r w:rsidRPr="00086E94">
              <w:rPr>
                <w:rFonts w:asciiTheme="minorHAnsi" w:hAnsiTheme="minorHAnsi" w:cstheme="minorHAnsi"/>
                <w:sz w:val="22"/>
                <w:szCs w:val="22"/>
              </w:rPr>
              <w:lastRenderedPageBreak/>
              <w:t xml:space="preserve">světlo, vnitřní a vnější umělé osvětlení, odrazy slunce a světel (např. od mokré podlahy, nástupiště), šero, vysoká a nízká teplota a jejich rychlá změna např. vlivem otevírání dveří </w:t>
            </w:r>
          </w:p>
          <w:p w14:paraId="45533606" w14:textId="27C339DD" w:rsidR="00985F11" w:rsidRPr="00086E94" w:rsidRDefault="00985F11" w:rsidP="00DB0EE6">
            <w:pPr>
              <w:pStyle w:val="Odstavecseseznamem"/>
              <w:spacing w:after="160" w:line="256" w:lineRule="auto"/>
              <w:ind w:left="306"/>
              <w:jc w:val="both"/>
              <w:rPr>
                <w:rFonts w:asciiTheme="minorHAnsi" w:hAnsiTheme="minorHAnsi" w:cstheme="minorHAnsi"/>
                <w:sz w:val="22"/>
                <w:szCs w:val="22"/>
              </w:rPr>
            </w:pPr>
            <w:r w:rsidRPr="00086E94">
              <w:rPr>
                <w:rFonts w:asciiTheme="minorHAnsi" w:hAnsiTheme="minorHAnsi" w:cstheme="minorHAnsi"/>
                <w:sz w:val="22"/>
                <w:szCs w:val="22"/>
              </w:rPr>
              <w:t xml:space="preserve">a rozdílné teploty exteriéru a interiéru vozidla. </w:t>
            </w:r>
          </w:p>
          <w:p w14:paraId="244C68BC"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color w:val="000000" w:themeColor="text1"/>
                <w:sz w:val="22"/>
                <w:szCs w:val="22"/>
              </w:rPr>
            </w:pPr>
            <w:r w:rsidRPr="00086E94">
              <w:rPr>
                <w:rFonts w:asciiTheme="minorHAnsi" w:hAnsiTheme="minorHAnsi" w:cstheme="minorHAnsi"/>
                <w:color w:val="000000" w:themeColor="text1"/>
                <w:sz w:val="22"/>
                <w:szCs w:val="22"/>
              </w:rPr>
              <w:t xml:space="preserve">Jsou přesně vyhodnoceny nástupy a výstupy chodících osob všeho věku, osob na invalidním vozíku, osob užívající hole, osob se zavazadly či zvířaty. </w:t>
            </w:r>
          </w:p>
          <w:p w14:paraId="225AC4FF"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Jsou přesně vyhodnoceny nástupy jednotlivců i jednotlivců v rámci skupin osob současně, taktéž jejich výstupy a současný nástup i výstup jednotlivců a jednotlivců v rámci skupin osob.</w:t>
            </w:r>
          </w:p>
          <w:p w14:paraId="64A4E459" w14:textId="77777777" w:rsidR="00DB0EE6"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Zařízení APC přesně vyhodnocuje stav stanicování, tj. stav otevřených a zavřených dveří, aktivace poptávkového otevření dveří (např. pomocí vhodného napojení na ovládání nebo čidla dveřních mechanismů) a přesně vyhodnocuje nástup a výstup osob i v těch případech, že cestující stojí nebo se pohybují v prostoru dveří i během jízdy vozidla před či za zastávkou, nebo při stání </w:t>
            </w:r>
          </w:p>
          <w:p w14:paraId="0F44362B" w14:textId="2BF4AD30" w:rsidR="00985F11" w:rsidRPr="00086E94" w:rsidRDefault="00985F11" w:rsidP="00DB0EE6">
            <w:pPr>
              <w:pStyle w:val="Odstavecseseznamem"/>
              <w:spacing w:after="160" w:line="256" w:lineRule="auto"/>
              <w:ind w:left="306"/>
              <w:jc w:val="both"/>
              <w:rPr>
                <w:rFonts w:asciiTheme="minorHAnsi" w:hAnsiTheme="minorHAnsi" w:cstheme="minorHAnsi"/>
                <w:sz w:val="22"/>
                <w:szCs w:val="22"/>
              </w:rPr>
            </w:pPr>
            <w:r w:rsidRPr="00086E94">
              <w:rPr>
                <w:rFonts w:asciiTheme="minorHAnsi" w:hAnsiTheme="minorHAnsi" w:cstheme="minorHAnsi"/>
                <w:sz w:val="22"/>
                <w:szCs w:val="22"/>
              </w:rPr>
              <w:t xml:space="preserve">v zastávce ale v době, kdy jsou zavřené dveře. </w:t>
            </w:r>
          </w:p>
          <w:p w14:paraId="46DEC6B1"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Přesnost zařízení APC nesmí být ovlivněna rozdílnou výškou a šířkou dveří v různých typech vybavovaných vozidel. </w:t>
            </w:r>
          </w:p>
          <w:p w14:paraId="6B79618B"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Zařízení nesmí ohrozit zdraví a bezpečnost řidiče, cestujících, chodců a ostatních účastníků silničního provozu. </w:t>
            </w:r>
          </w:p>
          <w:p w14:paraId="2AA00B42" w14:textId="77777777" w:rsidR="00985F11" w:rsidRPr="00086E94"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Při všech výše uvedených ztížených podmínkách a situacích dosahuje systém APC přesnosti minimálně 9</w:t>
            </w:r>
            <w:r>
              <w:rPr>
                <w:rFonts w:asciiTheme="minorHAnsi" w:hAnsiTheme="minorHAnsi" w:cstheme="minorHAnsi"/>
                <w:sz w:val="22"/>
                <w:szCs w:val="22"/>
              </w:rPr>
              <w:t>0</w:t>
            </w:r>
            <w:r w:rsidRPr="00086E94">
              <w:rPr>
                <w:rFonts w:asciiTheme="minorHAnsi" w:hAnsiTheme="minorHAnsi" w:cstheme="minorHAnsi"/>
                <w:sz w:val="22"/>
                <w:szCs w:val="22"/>
              </w:rPr>
              <w:t xml:space="preserve"> %</w:t>
            </w:r>
            <w:r>
              <w:rPr>
                <w:rFonts w:asciiTheme="minorHAnsi" w:hAnsiTheme="minorHAnsi" w:cstheme="minorHAnsi"/>
                <w:sz w:val="22"/>
                <w:szCs w:val="22"/>
              </w:rPr>
              <w:t>.</w:t>
            </w:r>
          </w:p>
          <w:p w14:paraId="58DC9CE5" w14:textId="77777777" w:rsidR="00985F11" w:rsidRPr="0047067D"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Všechny dodané komponenty musí mít rozsah provozních teplot od -25°C do +50°C při zachování plné funkcionality a musí být nejpozději v</w:t>
            </w:r>
            <w:r>
              <w:rPr>
                <w:rFonts w:asciiTheme="minorHAnsi" w:hAnsiTheme="minorHAnsi" w:cstheme="minorHAnsi"/>
                <w:sz w:val="22"/>
                <w:szCs w:val="22"/>
              </w:rPr>
              <w:t> </w:t>
            </w:r>
            <w:r w:rsidRPr="00086E94">
              <w:rPr>
                <w:rFonts w:asciiTheme="minorHAnsi" w:hAnsiTheme="minorHAnsi" w:cstheme="minorHAnsi"/>
                <w:sz w:val="22"/>
                <w:szCs w:val="22"/>
              </w:rPr>
              <w:t xml:space="preserve">okamžiku předání </w:t>
            </w:r>
            <w:r>
              <w:rPr>
                <w:rFonts w:asciiTheme="minorHAnsi" w:hAnsiTheme="minorHAnsi" w:cstheme="minorHAnsi"/>
                <w:sz w:val="22"/>
                <w:szCs w:val="22"/>
              </w:rPr>
              <w:t xml:space="preserve">vozidla </w:t>
            </w:r>
            <w:r w:rsidRPr="00086E94">
              <w:rPr>
                <w:rFonts w:asciiTheme="minorHAnsi" w:hAnsiTheme="minorHAnsi" w:cstheme="minorHAnsi"/>
                <w:sz w:val="22"/>
                <w:szCs w:val="22"/>
              </w:rPr>
              <w:t>schváleny</w:t>
            </w:r>
            <w:r>
              <w:rPr>
                <w:rFonts w:asciiTheme="minorHAnsi" w:hAnsiTheme="minorHAnsi" w:cstheme="minorHAnsi"/>
                <w:sz w:val="22"/>
                <w:szCs w:val="22"/>
              </w:rPr>
              <w:t xml:space="preserve"> k provozu Drážním úřadem</w:t>
            </w:r>
            <w:r w:rsidRPr="00086E94">
              <w:rPr>
                <w:rFonts w:asciiTheme="minorHAnsi" w:hAnsiTheme="minorHAnsi" w:cstheme="minorHAnsi"/>
                <w:sz w:val="22"/>
                <w:szCs w:val="22"/>
              </w:rPr>
              <w:t xml:space="preserve">. Minimální životnost dodaných zařízení bude 10 let. </w:t>
            </w:r>
          </w:p>
          <w:p w14:paraId="227BE6B1" w14:textId="77777777" w:rsidR="00985F11" w:rsidRDefault="00985F11" w:rsidP="001658BD">
            <w:pPr>
              <w:pStyle w:val="Odstavecseseznamem"/>
              <w:numPr>
                <w:ilvl w:val="0"/>
                <w:numId w:val="22"/>
              </w:numPr>
              <w:spacing w:after="160" w:line="256" w:lineRule="auto"/>
              <w:ind w:left="306" w:hanging="284"/>
              <w:jc w:val="both"/>
              <w:rPr>
                <w:rFonts w:asciiTheme="minorHAnsi" w:hAnsiTheme="minorHAnsi" w:cstheme="minorHAnsi"/>
                <w:sz w:val="22"/>
                <w:szCs w:val="22"/>
              </w:rPr>
            </w:pPr>
            <w:r w:rsidRPr="00086E94">
              <w:rPr>
                <w:rFonts w:asciiTheme="minorHAnsi" w:hAnsiTheme="minorHAnsi" w:cstheme="minorHAnsi"/>
                <w:sz w:val="22"/>
                <w:szCs w:val="22"/>
              </w:rPr>
              <w:t xml:space="preserve">Přenos uložených dat (on-line změny po každém odjezdu ze zastávky a celkový denní záznam) bude prováděn prostřednictvím modulu LTE </w:t>
            </w:r>
            <w:r>
              <w:rPr>
                <w:rFonts w:asciiTheme="minorHAnsi" w:hAnsiTheme="minorHAnsi" w:cstheme="minorHAnsi"/>
                <w:sz w:val="22"/>
                <w:szCs w:val="22"/>
              </w:rPr>
              <w:t>nebo</w:t>
            </w:r>
            <w:r w:rsidRPr="00086E94">
              <w:rPr>
                <w:rFonts w:asciiTheme="minorHAnsi" w:hAnsiTheme="minorHAnsi" w:cstheme="minorHAnsi"/>
                <w:sz w:val="22"/>
                <w:szCs w:val="22"/>
              </w:rPr>
              <w:t xml:space="preserve"> 5G, který bude součástí systému.</w:t>
            </w:r>
          </w:p>
          <w:p w14:paraId="2446AF90" w14:textId="77777777" w:rsidR="00985F11" w:rsidRDefault="00985F11" w:rsidP="00985F11">
            <w:pPr>
              <w:jc w:val="both"/>
              <w:rPr>
                <w:rFonts w:asciiTheme="minorHAnsi" w:hAnsiTheme="minorHAnsi" w:cstheme="minorHAnsi"/>
                <w:sz w:val="22"/>
                <w:szCs w:val="22"/>
              </w:rPr>
            </w:pPr>
            <w:r>
              <w:rPr>
                <w:rFonts w:asciiTheme="minorHAnsi" w:hAnsiTheme="minorHAnsi" w:cstheme="minorHAnsi"/>
                <w:sz w:val="22"/>
                <w:szCs w:val="22"/>
              </w:rPr>
              <w:t>Systém musí umět zaznamenávat obraz ve dveřních prostorech záznam bude uložen na kartě mikroSD, která bude vyjímatelná a bude uložena v řídící jednotce APC. MikroSD karta bude zabezpečena proti neoprávněnému vyjmutí z řídící jednotky systému APC zámkem na jednotný klíč.</w:t>
            </w:r>
            <w:bookmarkEnd w:id="2"/>
          </w:p>
          <w:p w14:paraId="39335775" w14:textId="7545BD4D" w:rsidR="00985F11" w:rsidRPr="000E76B0" w:rsidRDefault="00985F11" w:rsidP="00985F11">
            <w:pPr>
              <w:jc w:val="both"/>
              <w:rPr>
                <w:rFonts w:asciiTheme="minorHAnsi" w:hAnsiTheme="minorHAnsi"/>
                <w:color w:val="FF0000"/>
                <w:sz w:val="22"/>
                <w:szCs w:val="22"/>
              </w:rPr>
            </w:pPr>
          </w:p>
        </w:tc>
      </w:tr>
      <w:tr w:rsidR="00985F11" w:rsidRPr="00126FF8" w14:paraId="020124F0" w14:textId="77777777" w:rsidTr="00F10314">
        <w:tc>
          <w:tcPr>
            <w:tcW w:w="1494" w:type="dxa"/>
            <w:tcBorders>
              <w:bottom w:val="nil"/>
            </w:tcBorders>
          </w:tcPr>
          <w:p w14:paraId="321740AF" w14:textId="2942E86D" w:rsidR="00985F11" w:rsidRPr="00126FF8" w:rsidRDefault="00985F11" w:rsidP="00985F11">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7794" w:type="dxa"/>
            <w:tcBorders>
              <w:bottom w:val="nil"/>
            </w:tcBorders>
          </w:tcPr>
          <w:p w14:paraId="4119488D" w14:textId="3F9C3392" w:rsidR="00985F11" w:rsidRPr="00126FF8" w:rsidRDefault="00000000" w:rsidP="00985F11">
            <w:pPr>
              <w:tabs>
                <w:tab w:val="left" w:pos="391"/>
              </w:tabs>
              <w:jc w:val="both"/>
              <w:rPr>
                <w:rFonts w:asciiTheme="minorHAnsi" w:hAnsiTheme="minorHAnsi"/>
                <w:sz w:val="22"/>
                <w:szCs w:val="22"/>
              </w:rPr>
            </w:pPr>
            <w:sdt>
              <w:sdtPr>
                <w:rPr>
                  <w:rFonts w:asciiTheme="minorHAnsi" w:hAnsiTheme="minorHAnsi"/>
                  <w:sz w:val="22"/>
                  <w:szCs w:val="22"/>
                </w:rPr>
                <w:alias w:val="Odpověď"/>
                <w:tag w:val="Odpověď"/>
                <w:id w:val="942262319"/>
                <w:placeholder>
                  <w:docPart w:val="3B125629E77A45DAA739EB30D1DA389F"/>
                </w:placeholder>
                <w:dropDownList>
                  <w:listItem w:displayText="ANO" w:value="0"/>
                  <w:listItem w:displayText="NE" w:value="1"/>
                </w:dropDownList>
              </w:sdtPr>
              <w:sdtContent>
                <w:r w:rsidR="00985F11" w:rsidRPr="00126FF8">
                  <w:rPr>
                    <w:rFonts w:asciiTheme="minorHAnsi" w:hAnsiTheme="minorHAnsi"/>
                    <w:sz w:val="22"/>
                    <w:szCs w:val="22"/>
                  </w:rPr>
                  <w:t>NE</w:t>
                </w:r>
              </w:sdtContent>
            </w:sdt>
          </w:p>
        </w:tc>
      </w:tr>
      <w:tr w:rsidR="00985F11" w:rsidRPr="00126FF8" w14:paraId="05460021" w14:textId="77777777" w:rsidTr="00F10314">
        <w:tc>
          <w:tcPr>
            <w:tcW w:w="1494" w:type="dxa"/>
            <w:tcBorders>
              <w:top w:val="nil"/>
            </w:tcBorders>
          </w:tcPr>
          <w:p w14:paraId="79B2EF08" w14:textId="77777777" w:rsidR="00985F11" w:rsidRPr="00126FF8" w:rsidRDefault="00985F11" w:rsidP="00985F11">
            <w:pPr>
              <w:jc w:val="both"/>
              <w:rPr>
                <w:rFonts w:asciiTheme="minorHAnsi" w:hAnsiTheme="minorHAnsi"/>
                <w:sz w:val="22"/>
                <w:szCs w:val="22"/>
              </w:rPr>
            </w:pPr>
          </w:p>
        </w:tc>
        <w:tc>
          <w:tcPr>
            <w:tcW w:w="7794" w:type="dxa"/>
            <w:tcBorders>
              <w:top w:val="nil"/>
            </w:tcBorders>
          </w:tcPr>
          <w:p w14:paraId="6089105F" w14:textId="77777777" w:rsidR="00985F11" w:rsidRDefault="00985F11" w:rsidP="00985F11">
            <w:pPr>
              <w:tabs>
                <w:tab w:val="left" w:pos="391"/>
              </w:tabs>
              <w:jc w:val="both"/>
              <w:rPr>
                <w:rFonts w:asciiTheme="minorHAnsi" w:hAnsiTheme="minorHAnsi"/>
                <w:sz w:val="22"/>
                <w:szCs w:val="22"/>
              </w:rPr>
            </w:pPr>
          </w:p>
        </w:tc>
      </w:tr>
    </w:tbl>
    <w:p w14:paraId="732DB6D5" w14:textId="77777777" w:rsidR="007C21F0" w:rsidRDefault="007C21F0" w:rsidP="00DD0A35">
      <w:pPr>
        <w:jc w:val="center"/>
        <w:rPr>
          <w:rFonts w:ascii="Calibri" w:hAnsi="Calibri"/>
          <w:b/>
          <w:sz w:val="24"/>
        </w:rPr>
      </w:pPr>
    </w:p>
    <w:tbl>
      <w:tblPr>
        <w:tblStyle w:val="Mkatabulky"/>
        <w:tblW w:w="0" w:type="auto"/>
        <w:tblLook w:val="04A0" w:firstRow="1" w:lastRow="0" w:firstColumn="1" w:lastColumn="0" w:noHBand="0" w:noVBand="1"/>
      </w:tblPr>
      <w:tblGrid>
        <w:gridCol w:w="1462"/>
        <w:gridCol w:w="18"/>
        <w:gridCol w:w="7582"/>
      </w:tblGrid>
      <w:tr w:rsidR="00985F11" w14:paraId="6BCF275A" w14:textId="77777777" w:rsidTr="00096835">
        <w:tc>
          <w:tcPr>
            <w:tcW w:w="1476" w:type="dxa"/>
          </w:tcPr>
          <w:p w14:paraId="66A212C4" w14:textId="62843DB2" w:rsidR="00985F11" w:rsidRDefault="00985F11" w:rsidP="00985F11">
            <w:pPr>
              <w:jc w:val="both"/>
              <w:rPr>
                <w:rFonts w:asciiTheme="minorHAnsi" w:hAnsiTheme="minorHAnsi"/>
                <w:sz w:val="22"/>
                <w:szCs w:val="22"/>
              </w:rPr>
            </w:pPr>
            <w:r>
              <w:rPr>
                <w:rFonts w:asciiTheme="minorHAnsi" w:hAnsiTheme="minorHAnsi"/>
                <w:sz w:val="22"/>
                <w:szCs w:val="22"/>
              </w:rPr>
              <w:t>2.8.6.2.</w:t>
            </w:r>
          </w:p>
        </w:tc>
        <w:tc>
          <w:tcPr>
            <w:tcW w:w="7812" w:type="dxa"/>
            <w:gridSpan w:val="2"/>
          </w:tcPr>
          <w:p w14:paraId="72B6D9D1" w14:textId="5014D876" w:rsidR="00985F11" w:rsidRDefault="00985F11" w:rsidP="00985F11">
            <w:pPr>
              <w:jc w:val="both"/>
              <w:rPr>
                <w:rFonts w:asciiTheme="minorHAnsi" w:hAnsiTheme="minorHAnsi"/>
                <w:sz w:val="22"/>
                <w:szCs w:val="22"/>
              </w:rPr>
            </w:pPr>
            <w:r>
              <w:rPr>
                <w:rFonts w:ascii="Calibri" w:hAnsi="Calibri"/>
                <w:color w:val="000000"/>
                <w:sz w:val="22"/>
                <w:szCs w:val="22"/>
              </w:rPr>
              <w:t>S</w:t>
            </w:r>
            <w:r w:rsidRPr="00B44B6C">
              <w:rPr>
                <w:rFonts w:ascii="Calibri" w:hAnsi="Calibri"/>
                <w:color w:val="000000"/>
                <w:sz w:val="22"/>
                <w:szCs w:val="22"/>
              </w:rPr>
              <w:t>chéma zapojení</w:t>
            </w:r>
          </w:p>
        </w:tc>
      </w:tr>
      <w:tr w:rsidR="00985F11" w:rsidRPr="00C62997" w14:paraId="0CD5A047" w14:textId="77777777" w:rsidTr="00096835">
        <w:tc>
          <w:tcPr>
            <w:tcW w:w="9288" w:type="dxa"/>
            <w:gridSpan w:val="3"/>
          </w:tcPr>
          <w:p w14:paraId="4D5FA8C2" w14:textId="77777777" w:rsidR="00985F11" w:rsidRDefault="00985F11" w:rsidP="00985F11">
            <w:pPr>
              <w:jc w:val="both"/>
              <w:rPr>
                <w:rFonts w:ascii="Calibri" w:hAnsi="Calibri"/>
                <w:color w:val="000000"/>
                <w:sz w:val="22"/>
                <w:szCs w:val="22"/>
              </w:rPr>
            </w:pPr>
          </w:p>
          <w:p w14:paraId="69DA08FE" w14:textId="77777777" w:rsidR="00985F11" w:rsidRDefault="00985F11" w:rsidP="00985F11">
            <w:pPr>
              <w:jc w:val="both"/>
              <w:rPr>
                <w:rFonts w:ascii="Calibri" w:hAnsi="Calibri"/>
                <w:color w:val="000000"/>
                <w:sz w:val="22"/>
                <w:szCs w:val="22"/>
              </w:rPr>
            </w:pPr>
            <w:bookmarkStart w:id="3" w:name="_Hlk197677205"/>
            <w:r>
              <w:rPr>
                <w:rFonts w:ascii="Calibri" w:hAnsi="Calibri"/>
                <w:color w:val="000000"/>
                <w:sz w:val="22"/>
                <w:szCs w:val="22"/>
              </w:rPr>
              <w:t>Dodavatel vozidla</w:t>
            </w:r>
            <w:r w:rsidRPr="00B44B6C">
              <w:rPr>
                <w:rFonts w:ascii="Calibri" w:hAnsi="Calibri"/>
                <w:color w:val="000000"/>
                <w:sz w:val="22"/>
                <w:szCs w:val="22"/>
              </w:rPr>
              <w:t xml:space="preserve"> je povinen návrh řešení </w:t>
            </w:r>
            <w:r>
              <w:rPr>
                <w:rFonts w:ascii="Calibri" w:hAnsi="Calibri"/>
                <w:color w:val="000000"/>
                <w:sz w:val="22"/>
                <w:szCs w:val="22"/>
              </w:rPr>
              <w:t xml:space="preserve">zapojení a provedení </w:t>
            </w:r>
            <w:r w:rsidRPr="00B44B6C">
              <w:rPr>
                <w:rFonts w:ascii="Calibri" w:hAnsi="Calibri"/>
                <w:color w:val="000000"/>
                <w:sz w:val="22"/>
                <w:szCs w:val="22"/>
              </w:rPr>
              <w:t>předem konzultovat se zadavatelem.</w:t>
            </w:r>
          </w:p>
          <w:bookmarkEnd w:id="3"/>
          <w:p w14:paraId="05258E6D" w14:textId="72554C5E" w:rsidR="00985F11" w:rsidRPr="00C62997" w:rsidRDefault="00985F11" w:rsidP="00985F11">
            <w:pPr>
              <w:jc w:val="both"/>
              <w:rPr>
                <w:rFonts w:ascii="Calibri" w:hAnsi="Calibri"/>
                <w:color w:val="000000"/>
                <w:sz w:val="22"/>
                <w:szCs w:val="22"/>
              </w:rPr>
            </w:pPr>
          </w:p>
        </w:tc>
      </w:tr>
      <w:tr w:rsidR="00985F11" w14:paraId="300E324B" w14:textId="77777777" w:rsidTr="00096835">
        <w:tc>
          <w:tcPr>
            <w:tcW w:w="1494" w:type="dxa"/>
            <w:gridSpan w:val="2"/>
          </w:tcPr>
          <w:p w14:paraId="7A726B80" w14:textId="1CAE574C" w:rsidR="00985F11" w:rsidRDefault="00985F11" w:rsidP="00985F11">
            <w:pPr>
              <w:jc w:val="both"/>
              <w:rPr>
                <w:rFonts w:asciiTheme="minorHAnsi" w:hAnsiTheme="minorHAnsi"/>
                <w:sz w:val="22"/>
                <w:szCs w:val="22"/>
              </w:rPr>
            </w:pPr>
            <w:r>
              <w:rPr>
                <w:rFonts w:asciiTheme="minorHAnsi" w:hAnsiTheme="minorHAnsi"/>
                <w:sz w:val="22"/>
                <w:szCs w:val="22"/>
              </w:rPr>
              <w:t>Odpověď</w:t>
            </w:r>
          </w:p>
        </w:tc>
        <w:tc>
          <w:tcPr>
            <w:tcW w:w="7794" w:type="dxa"/>
          </w:tcPr>
          <w:p w14:paraId="1293180C" w14:textId="2C9C6D8B" w:rsidR="00985F11" w:rsidRDefault="00985F11" w:rsidP="00985F11">
            <w:pPr>
              <w:jc w:val="both"/>
              <w:rPr>
                <w:rFonts w:asciiTheme="minorHAnsi" w:hAnsiTheme="minorHAnsi"/>
                <w:sz w:val="22"/>
                <w:szCs w:val="22"/>
              </w:rPr>
            </w:pPr>
            <w:r>
              <w:rPr>
                <w:rFonts w:asciiTheme="minorHAnsi" w:hAnsiTheme="minorHAnsi"/>
                <w:sz w:val="22"/>
                <w:szCs w:val="22"/>
              </w:rPr>
              <w:t>NE</w:t>
            </w:r>
          </w:p>
        </w:tc>
      </w:tr>
    </w:tbl>
    <w:p w14:paraId="2BAC27FC" w14:textId="77777777" w:rsidR="007C21F0" w:rsidRDefault="007C21F0" w:rsidP="007C21F0">
      <w:pPr>
        <w:rPr>
          <w:rFonts w:ascii="Calibri" w:hAnsi="Calibri"/>
          <w:b/>
          <w:sz w:val="24"/>
        </w:rPr>
      </w:pPr>
    </w:p>
    <w:tbl>
      <w:tblPr>
        <w:tblStyle w:val="Mkatabulky"/>
        <w:tblW w:w="0" w:type="auto"/>
        <w:tblLook w:val="04A0" w:firstRow="1" w:lastRow="0" w:firstColumn="1" w:lastColumn="0" w:noHBand="0" w:noVBand="1"/>
      </w:tblPr>
      <w:tblGrid>
        <w:gridCol w:w="1461"/>
        <w:gridCol w:w="18"/>
        <w:gridCol w:w="7583"/>
      </w:tblGrid>
      <w:tr w:rsidR="00985F11" w14:paraId="1FA8BD1B" w14:textId="77777777" w:rsidTr="00096835">
        <w:tc>
          <w:tcPr>
            <w:tcW w:w="1476" w:type="dxa"/>
          </w:tcPr>
          <w:p w14:paraId="0686C5FE" w14:textId="2C0DB2C0" w:rsidR="00985F11" w:rsidRPr="00985F11" w:rsidRDefault="00985F11" w:rsidP="00985F11">
            <w:pPr>
              <w:jc w:val="both"/>
              <w:rPr>
                <w:rFonts w:asciiTheme="minorHAnsi" w:hAnsiTheme="minorHAnsi" w:cstheme="minorHAnsi"/>
                <w:sz w:val="22"/>
                <w:szCs w:val="22"/>
              </w:rPr>
            </w:pPr>
            <w:r w:rsidRPr="00985F11">
              <w:rPr>
                <w:rFonts w:asciiTheme="minorHAnsi" w:hAnsiTheme="minorHAnsi" w:cstheme="minorHAnsi"/>
                <w:sz w:val="22"/>
                <w:szCs w:val="22"/>
              </w:rPr>
              <w:t>2.8.6.3.</w:t>
            </w:r>
          </w:p>
        </w:tc>
        <w:tc>
          <w:tcPr>
            <w:tcW w:w="7812" w:type="dxa"/>
            <w:gridSpan w:val="2"/>
          </w:tcPr>
          <w:p w14:paraId="7B6653C6" w14:textId="282975FA" w:rsidR="00985F11" w:rsidRPr="00985F11" w:rsidRDefault="00985F11" w:rsidP="00985F11">
            <w:pPr>
              <w:jc w:val="both"/>
              <w:rPr>
                <w:rFonts w:asciiTheme="minorHAnsi" w:hAnsiTheme="minorHAnsi" w:cstheme="minorHAnsi"/>
                <w:sz w:val="22"/>
                <w:szCs w:val="22"/>
              </w:rPr>
            </w:pPr>
            <w:r w:rsidRPr="00F10314">
              <w:rPr>
                <w:rFonts w:asciiTheme="minorHAnsi" w:hAnsiTheme="minorHAnsi" w:cstheme="minorHAnsi"/>
                <w:color w:val="000000"/>
                <w:sz w:val="22"/>
                <w:szCs w:val="22"/>
              </w:rPr>
              <w:t>Technická specifikace komponent</w:t>
            </w:r>
          </w:p>
        </w:tc>
      </w:tr>
      <w:tr w:rsidR="00985F11" w:rsidRPr="00C62997" w14:paraId="60C5B095" w14:textId="77777777" w:rsidTr="00096835">
        <w:tc>
          <w:tcPr>
            <w:tcW w:w="9288" w:type="dxa"/>
            <w:gridSpan w:val="3"/>
          </w:tcPr>
          <w:p w14:paraId="15D53C68" w14:textId="77777777" w:rsidR="00985F11" w:rsidRPr="00F10314" w:rsidRDefault="00985F11" w:rsidP="00985F11">
            <w:pPr>
              <w:jc w:val="both"/>
              <w:rPr>
                <w:rFonts w:asciiTheme="minorHAnsi" w:hAnsiTheme="minorHAnsi" w:cstheme="minorHAnsi"/>
                <w:color w:val="000000"/>
                <w:sz w:val="22"/>
                <w:szCs w:val="22"/>
              </w:rPr>
            </w:pPr>
          </w:p>
          <w:p w14:paraId="307B1CAD" w14:textId="77777777" w:rsidR="00985F11" w:rsidRPr="00F10314" w:rsidRDefault="00985F11" w:rsidP="00985F11">
            <w:pPr>
              <w:jc w:val="both"/>
              <w:rPr>
                <w:rFonts w:asciiTheme="minorHAnsi" w:hAnsiTheme="minorHAnsi" w:cstheme="minorHAnsi"/>
                <w:color w:val="000000"/>
                <w:sz w:val="22"/>
                <w:szCs w:val="22"/>
              </w:rPr>
            </w:pPr>
            <w:bookmarkStart w:id="4" w:name="_Hlk197677345"/>
            <w:r w:rsidRPr="00F10314">
              <w:rPr>
                <w:rFonts w:asciiTheme="minorHAnsi" w:hAnsiTheme="minorHAnsi" w:cstheme="minorHAnsi"/>
                <w:color w:val="000000"/>
                <w:sz w:val="22"/>
                <w:szCs w:val="22"/>
              </w:rPr>
              <w:t>Systém APC se skládá z těchto komponent:</w:t>
            </w:r>
          </w:p>
          <w:p w14:paraId="7E07E9D7" w14:textId="77777777" w:rsidR="00985F11" w:rsidRPr="00F10314" w:rsidRDefault="00985F11" w:rsidP="00985F11">
            <w:pPr>
              <w:jc w:val="both"/>
              <w:rPr>
                <w:rFonts w:asciiTheme="minorHAnsi" w:hAnsiTheme="minorHAnsi" w:cstheme="minorHAnsi"/>
                <w:color w:val="000000"/>
                <w:sz w:val="22"/>
                <w:szCs w:val="22"/>
              </w:rPr>
            </w:pPr>
          </w:p>
          <w:p w14:paraId="10A2EADF"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Kamera ( snímač APC )</w:t>
            </w:r>
          </w:p>
          <w:p w14:paraId="551939F6"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Externí anténa LTE</w:t>
            </w:r>
          </w:p>
          <w:p w14:paraId="43D1811C"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LTE router</w:t>
            </w:r>
          </w:p>
          <w:p w14:paraId="5752FAD8"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Řídící jednotka APC s uzamykatelnou kartou mikroSD</w:t>
            </w:r>
          </w:p>
          <w:p w14:paraId="256E0AFC" w14:textId="315050C2" w:rsidR="00985F11" w:rsidRPr="00341993" w:rsidRDefault="00985F11" w:rsidP="00DD6973">
            <w:pPr>
              <w:pStyle w:val="Odstavecseseznamem"/>
              <w:jc w:val="both"/>
              <w:rPr>
                <w:rFonts w:asciiTheme="minorHAnsi" w:hAnsiTheme="minorHAnsi" w:cstheme="minorHAnsi"/>
                <w:strike/>
                <w:color w:val="EE0000"/>
                <w:sz w:val="22"/>
                <w:szCs w:val="22"/>
              </w:rPr>
            </w:pPr>
          </w:p>
          <w:p w14:paraId="09A82936" w14:textId="77777777" w:rsidR="00985F11" w:rsidRPr="00F10314" w:rsidRDefault="00985F11" w:rsidP="00985F11">
            <w:pPr>
              <w:jc w:val="both"/>
              <w:rPr>
                <w:rFonts w:asciiTheme="minorHAnsi" w:hAnsiTheme="minorHAnsi" w:cstheme="minorHAnsi"/>
                <w:color w:val="000000"/>
                <w:sz w:val="22"/>
                <w:szCs w:val="22"/>
              </w:rPr>
            </w:pPr>
          </w:p>
          <w:p w14:paraId="1341B0EC" w14:textId="77777777" w:rsidR="00985F11" w:rsidRPr="00F10314" w:rsidRDefault="00985F11" w:rsidP="00985F11">
            <w:p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Pro jednotlivé komponenty systému APC požadujeme následující technické požadavky:</w:t>
            </w:r>
          </w:p>
          <w:p w14:paraId="5A2CF8F7" w14:textId="77777777" w:rsidR="00985F11" w:rsidRPr="00F10314" w:rsidRDefault="00985F11" w:rsidP="00985F11">
            <w:pPr>
              <w:jc w:val="both"/>
              <w:rPr>
                <w:rFonts w:asciiTheme="minorHAnsi" w:hAnsiTheme="minorHAnsi" w:cstheme="minorHAnsi"/>
                <w:color w:val="000000"/>
                <w:sz w:val="22"/>
                <w:szCs w:val="22"/>
              </w:rPr>
            </w:pPr>
          </w:p>
          <w:p w14:paraId="0A581485"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Kamera ( snímač APC )</w:t>
            </w:r>
          </w:p>
          <w:p w14:paraId="7017DE4C" w14:textId="77777777" w:rsidR="00985F11" w:rsidRPr="00F10314" w:rsidRDefault="00985F11" w:rsidP="00985F11">
            <w:p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Rozlišení obrazu  1920 x 1080</w:t>
            </w:r>
          </w:p>
          <w:p w14:paraId="5EB7FB59" w14:textId="77777777" w:rsidR="00985F11" w:rsidRPr="00F10314" w:rsidRDefault="00985F11" w:rsidP="00985F11">
            <w:p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Krytí IP65 až IP 68</w:t>
            </w:r>
          </w:p>
          <w:p w14:paraId="53327B58" w14:textId="77777777" w:rsidR="00985F11" w:rsidRPr="00F10314" w:rsidRDefault="00985F11" w:rsidP="00985F11">
            <w:p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Odolnost proti vandalismu IK 10</w:t>
            </w:r>
          </w:p>
          <w:p w14:paraId="52B2BC07" w14:textId="77777777" w:rsidR="00985F11" w:rsidRPr="00F10314" w:rsidRDefault="00985F11" w:rsidP="00985F11">
            <w:pPr>
              <w:jc w:val="both"/>
              <w:rPr>
                <w:rFonts w:asciiTheme="minorHAnsi" w:hAnsiTheme="minorHAnsi" w:cstheme="minorHAnsi"/>
                <w:color w:val="000000"/>
                <w:sz w:val="22"/>
                <w:szCs w:val="22"/>
              </w:rPr>
            </w:pPr>
          </w:p>
          <w:p w14:paraId="2DE44950"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Externí anténa LTE</w:t>
            </w:r>
          </w:p>
          <w:p w14:paraId="29DD43B4"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Musí umožnit montáž v interiéru vozidla i případně na střechu vozidla</w:t>
            </w:r>
          </w:p>
          <w:p w14:paraId="287B085D"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12FCA590"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LTE router</w:t>
            </w:r>
          </w:p>
          <w:p w14:paraId="01684D9F"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Slouží k přenosu dat do centrálního úložiště APC mimo vozidlo</w:t>
            </w:r>
          </w:p>
          <w:p w14:paraId="19768B1B"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73C34314" w14:textId="77777777" w:rsidR="00985F11" w:rsidRPr="00F10314" w:rsidRDefault="00985F11" w:rsidP="001658BD">
            <w:pPr>
              <w:pStyle w:val="Odstavecseseznamem"/>
              <w:numPr>
                <w:ilvl w:val="0"/>
                <w:numId w:val="22"/>
              </w:numPr>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Řídící jednotka APC s uzamykatelnou kartou mikroSD</w:t>
            </w:r>
          </w:p>
          <w:p w14:paraId="24F14B6B"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Slouží k vyhodnocení počtu cestujících ve voze</w:t>
            </w:r>
          </w:p>
          <w:p w14:paraId="57E70E61"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K ukládání dat o počtu cestujících a jejich přenos pomocí sítě GSM na centrální     </w:t>
            </w:r>
          </w:p>
          <w:p w14:paraId="561F7627"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Úložiště.</w:t>
            </w:r>
          </w:p>
          <w:p w14:paraId="1004AAFC"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Slouží k ukládaní obrazu z jednotlivých dveřních prostorů s rozlišením min. HD  </w:t>
            </w:r>
          </w:p>
          <w:p w14:paraId="1E203FD8"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 xml:space="preserve">               720p (1280×720), a min. 3 FPS</w:t>
            </w:r>
          </w:p>
          <w:p w14:paraId="563E0115"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51154D9E"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394F852F" w14:textId="77777777" w:rsidR="00985F11" w:rsidRPr="00985F11" w:rsidRDefault="00985F11" w:rsidP="00985F11">
            <w:pPr>
              <w:pStyle w:val="Odstavecseseznamem"/>
              <w:spacing w:after="160" w:line="256" w:lineRule="auto"/>
              <w:ind w:left="306"/>
              <w:jc w:val="both"/>
              <w:rPr>
                <w:rFonts w:asciiTheme="minorHAnsi" w:hAnsiTheme="minorHAnsi" w:cstheme="minorHAnsi"/>
                <w:sz w:val="22"/>
                <w:szCs w:val="22"/>
              </w:rPr>
            </w:pPr>
            <w:r w:rsidRPr="00985F11">
              <w:rPr>
                <w:rFonts w:asciiTheme="minorHAnsi" w:hAnsiTheme="minorHAnsi" w:cstheme="minorHAnsi"/>
                <w:sz w:val="22"/>
                <w:szCs w:val="22"/>
              </w:rPr>
              <w:t xml:space="preserve">         Komunikační rozhraní pro sytém APC je Ethernet. Napájení systému palubním napětím </w:t>
            </w:r>
          </w:p>
          <w:p w14:paraId="3AB52D4C" w14:textId="77777777" w:rsidR="00985F11" w:rsidRPr="00985F11" w:rsidRDefault="00985F11" w:rsidP="00985F11">
            <w:pPr>
              <w:pStyle w:val="Odstavecseseznamem"/>
              <w:spacing w:after="160" w:line="256" w:lineRule="auto"/>
              <w:ind w:left="306"/>
              <w:jc w:val="both"/>
              <w:rPr>
                <w:rFonts w:asciiTheme="minorHAnsi" w:hAnsiTheme="minorHAnsi" w:cstheme="minorHAnsi"/>
                <w:sz w:val="22"/>
                <w:szCs w:val="22"/>
              </w:rPr>
            </w:pPr>
            <w:r w:rsidRPr="00985F11">
              <w:rPr>
                <w:rFonts w:asciiTheme="minorHAnsi" w:hAnsiTheme="minorHAnsi" w:cstheme="minorHAnsi"/>
                <w:sz w:val="22"/>
                <w:szCs w:val="22"/>
              </w:rPr>
              <w:t xml:space="preserve">         24 V DC. </w:t>
            </w:r>
          </w:p>
          <w:p w14:paraId="5397928D"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78DE122C" w14:textId="77777777" w:rsidR="00985F11" w:rsidRPr="00985F11" w:rsidRDefault="00985F11" w:rsidP="00985F11">
            <w:pPr>
              <w:pStyle w:val="Odstavecseseznamem"/>
              <w:jc w:val="both"/>
              <w:rPr>
                <w:rFonts w:asciiTheme="minorHAnsi" w:hAnsiTheme="minorHAnsi" w:cstheme="minorHAnsi"/>
                <w:sz w:val="22"/>
                <w:szCs w:val="22"/>
              </w:rPr>
            </w:pPr>
            <w:r w:rsidRPr="00985F11">
              <w:rPr>
                <w:rFonts w:asciiTheme="minorHAnsi" w:hAnsiTheme="minorHAnsi" w:cstheme="minorHAnsi"/>
                <w:sz w:val="22"/>
                <w:szCs w:val="22"/>
              </w:rPr>
              <w:t>Kabeláž musí splňovat min. parametry pro Ethernet pro průmyslové prostředí S/FTP cat. 7. Průřez vodičů vyjma datové komunikace vyžadujeme minimálně 1 mm</w:t>
            </w:r>
            <w:r w:rsidRPr="00985F11">
              <w:rPr>
                <w:rFonts w:asciiTheme="minorHAnsi" w:hAnsiTheme="minorHAnsi" w:cstheme="minorHAnsi"/>
                <w:sz w:val="22"/>
                <w:szCs w:val="22"/>
                <w:vertAlign w:val="superscript"/>
              </w:rPr>
              <w:t>2</w:t>
            </w:r>
            <w:r w:rsidRPr="00985F11">
              <w:rPr>
                <w:rFonts w:asciiTheme="minorHAnsi" w:hAnsiTheme="minorHAnsi" w:cstheme="minorHAnsi"/>
                <w:sz w:val="22"/>
                <w:szCs w:val="22"/>
              </w:rPr>
              <w:t xml:space="preserve">. Veškeré vodiče </w:t>
            </w:r>
          </w:p>
          <w:p w14:paraId="7A6C11D9" w14:textId="77777777" w:rsidR="00985F11" w:rsidRPr="00985F11" w:rsidRDefault="00985F11" w:rsidP="00985F11">
            <w:pPr>
              <w:pStyle w:val="Odstavecseseznamem"/>
              <w:jc w:val="both"/>
              <w:rPr>
                <w:rFonts w:asciiTheme="minorHAnsi" w:hAnsiTheme="minorHAnsi" w:cstheme="minorHAnsi"/>
                <w:sz w:val="22"/>
                <w:szCs w:val="22"/>
              </w:rPr>
            </w:pPr>
            <w:r w:rsidRPr="00985F11">
              <w:rPr>
                <w:rFonts w:asciiTheme="minorHAnsi" w:hAnsiTheme="minorHAnsi" w:cstheme="minorHAnsi"/>
                <w:sz w:val="22"/>
                <w:szCs w:val="22"/>
              </w:rPr>
              <w:t xml:space="preserve">a datové kabely budou mít nesmazatelně označeny minimálně konce. Elektrická pevnost </w:t>
            </w:r>
          </w:p>
          <w:p w14:paraId="1EF5B961" w14:textId="77777777" w:rsidR="00985F11" w:rsidRPr="00F10314" w:rsidRDefault="00985F11" w:rsidP="00985F11">
            <w:pPr>
              <w:pStyle w:val="Odstavecseseznamem"/>
              <w:jc w:val="both"/>
              <w:rPr>
                <w:rFonts w:asciiTheme="minorHAnsi" w:hAnsiTheme="minorHAnsi" w:cstheme="minorHAnsi"/>
                <w:sz w:val="22"/>
                <w:szCs w:val="22"/>
              </w:rPr>
            </w:pPr>
            <w:bookmarkStart w:id="5" w:name="_Hlk197677370"/>
            <w:r w:rsidRPr="00985F11">
              <w:rPr>
                <w:rFonts w:asciiTheme="minorHAnsi" w:hAnsiTheme="minorHAnsi" w:cstheme="minorHAnsi"/>
                <w:sz w:val="22"/>
                <w:szCs w:val="22"/>
              </w:rPr>
              <w:t>a</w:t>
            </w:r>
            <w:bookmarkEnd w:id="4"/>
            <w:r w:rsidRPr="00985F11">
              <w:rPr>
                <w:rFonts w:asciiTheme="minorHAnsi" w:hAnsiTheme="minorHAnsi" w:cstheme="minorHAnsi"/>
                <w:sz w:val="22"/>
                <w:szCs w:val="22"/>
              </w:rPr>
              <w:t xml:space="preserve"> nehořlavost materiálu izolací kabelů/vodičů musí splňovat předpisy pro drážní vozidla. Izolace vodičů a kabelů bude bezhalogenová (ČSN EN 50264</w:t>
            </w:r>
            <w:r w:rsidRPr="00F10314">
              <w:rPr>
                <w:rFonts w:asciiTheme="minorHAnsi" w:hAnsiTheme="minorHAnsi" w:cstheme="minorHAnsi"/>
                <w:sz w:val="22"/>
                <w:szCs w:val="22"/>
              </w:rPr>
              <w:t xml:space="preserve"> - 1 ed. 2 bod 3.4). </w:t>
            </w:r>
          </w:p>
          <w:p w14:paraId="53D58857" w14:textId="77777777" w:rsidR="00985F11" w:rsidRPr="00F10314" w:rsidRDefault="00985F11" w:rsidP="00985F11">
            <w:pPr>
              <w:pStyle w:val="Odstavecseseznamem"/>
              <w:jc w:val="both"/>
              <w:rPr>
                <w:rFonts w:asciiTheme="minorHAnsi" w:hAnsiTheme="minorHAnsi" w:cstheme="minorHAnsi"/>
                <w:color w:val="000000"/>
                <w:sz w:val="22"/>
                <w:szCs w:val="22"/>
              </w:rPr>
            </w:pPr>
          </w:p>
          <w:p w14:paraId="41DC6419" w14:textId="77777777" w:rsidR="00985F11" w:rsidRPr="00F10314" w:rsidRDefault="00985F11" w:rsidP="00985F11">
            <w:pPr>
              <w:pStyle w:val="Odstavecseseznamem"/>
              <w:jc w:val="both"/>
              <w:rPr>
                <w:rFonts w:asciiTheme="minorHAnsi" w:hAnsiTheme="minorHAnsi" w:cstheme="minorHAnsi"/>
                <w:color w:val="000000"/>
                <w:sz w:val="22"/>
                <w:szCs w:val="22"/>
              </w:rPr>
            </w:pPr>
            <w:r w:rsidRPr="00F10314">
              <w:rPr>
                <w:rFonts w:asciiTheme="minorHAnsi" w:hAnsiTheme="minorHAnsi" w:cstheme="minorHAnsi"/>
                <w:color w:val="000000"/>
                <w:sz w:val="22"/>
                <w:szCs w:val="22"/>
              </w:rPr>
              <w:t>Systém APC musí být homologován na použití ve vozidlech.</w:t>
            </w:r>
          </w:p>
          <w:bookmarkEnd w:id="5"/>
          <w:p w14:paraId="276B771F" w14:textId="618065FB" w:rsidR="00985F11" w:rsidRPr="00F10314" w:rsidRDefault="00985F11" w:rsidP="00985F11">
            <w:pPr>
              <w:jc w:val="both"/>
              <w:rPr>
                <w:rFonts w:asciiTheme="minorHAnsi" w:hAnsiTheme="minorHAnsi" w:cstheme="minorHAnsi"/>
                <w:color w:val="000000"/>
                <w:sz w:val="22"/>
                <w:szCs w:val="22"/>
              </w:rPr>
            </w:pPr>
          </w:p>
        </w:tc>
      </w:tr>
      <w:tr w:rsidR="00985F11" w14:paraId="2C00645C" w14:textId="77777777" w:rsidTr="00096835">
        <w:tc>
          <w:tcPr>
            <w:tcW w:w="1494" w:type="dxa"/>
            <w:gridSpan w:val="2"/>
          </w:tcPr>
          <w:p w14:paraId="1B14398B" w14:textId="6C0B0968" w:rsidR="00985F11" w:rsidRPr="00985F11" w:rsidRDefault="00985F11" w:rsidP="00985F11">
            <w:pPr>
              <w:jc w:val="both"/>
              <w:rPr>
                <w:rFonts w:asciiTheme="minorHAnsi" w:hAnsiTheme="minorHAnsi" w:cstheme="minorHAnsi"/>
                <w:sz w:val="22"/>
                <w:szCs w:val="22"/>
              </w:rPr>
            </w:pPr>
            <w:r w:rsidRPr="00985F11">
              <w:rPr>
                <w:rFonts w:asciiTheme="minorHAnsi" w:hAnsiTheme="minorHAnsi" w:cstheme="minorHAnsi"/>
                <w:sz w:val="22"/>
                <w:szCs w:val="22"/>
              </w:rPr>
              <w:lastRenderedPageBreak/>
              <w:t>Odpověď</w:t>
            </w:r>
          </w:p>
        </w:tc>
        <w:tc>
          <w:tcPr>
            <w:tcW w:w="7794" w:type="dxa"/>
          </w:tcPr>
          <w:p w14:paraId="71F0552C" w14:textId="637D8D3E" w:rsidR="00985F11" w:rsidRPr="00985F11" w:rsidRDefault="00985F11" w:rsidP="00985F11">
            <w:pPr>
              <w:jc w:val="both"/>
              <w:rPr>
                <w:rFonts w:asciiTheme="minorHAnsi" w:hAnsiTheme="minorHAnsi" w:cstheme="minorHAnsi"/>
                <w:sz w:val="22"/>
                <w:szCs w:val="22"/>
              </w:rPr>
            </w:pPr>
            <w:r w:rsidRPr="00985F11">
              <w:rPr>
                <w:rFonts w:asciiTheme="minorHAnsi" w:hAnsiTheme="minorHAnsi" w:cstheme="minorHAnsi"/>
                <w:sz w:val="22"/>
                <w:szCs w:val="22"/>
              </w:rPr>
              <w:t>NE</w:t>
            </w:r>
          </w:p>
        </w:tc>
      </w:tr>
    </w:tbl>
    <w:p w14:paraId="7F6BC5AC" w14:textId="77777777" w:rsidR="007C21F0" w:rsidRDefault="007C21F0" w:rsidP="00DD0A35">
      <w:pPr>
        <w:jc w:val="center"/>
        <w:rPr>
          <w:rFonts w:ascii="Calibri" w:hAnsi="Calibri"/>
          <w:b/>
          <w:sz w:val="24"/>
        </w:rPr>
      </w:pPr>
    </w:p>
    <w:p w14:paraId="6A5FBFCD" w14:textId="77777777" w:rsidR="007C21F0" w:rsidRDefault="007C21F0" w:rsidP="00DD0A35">
      <w:pPr>
        <w:jc w:val="center"/>
        <w:rPr>
          <w:rFonts w:ascii="Calibri" w:hAnsi="Calibri"/>
          <w:b/>
          <w:sz w:val="24"/>
        </w:rPr>
      </w:pPr>
    </w:p>
    <w:p w14:paraId="1A565772" w14:textId="1555EE2A" w:rsidR="00DD0A35" w:rsidRDefault="00756A6B" w:rsidP="00DD0A35">
      <w:pPr>
        <w:jc w:val="center"/>
        <w:rPr>
          <w:rFonts w:ascii="Calibri" w:hAnsi="Calibri"/>
          <w:b/>
          <w:sz w:val="24"/>
        </w:rPr>
      </w:pPr>
      <w:r>
        <w:rPr>
          <w:rFonts w:ascii="Calibri" w:hAnsi="Calibri"/>
          <w:b/>
          <w:sz w:val="24"/>
        </w:rPr>
        <w:t>2.</w:t>
      </w:r>
      <w:r w:rsidR="00A3739E">
        <w:rPr>
          <w:rFonts w:ascii="Calibri" w:hAnsi="Calibri"/>
          <w:b/>
          <w:sz w:val="24"/>
        </w:rPr>
        <w:t>8</w:t>
      </w:r>
      <w:r>
        <w:rPr>
          <w:rFonts w:ascii="Calibri" w:hAnsi="Calibri"/>
          <w:b/>
          <w:sz w:val="24"/>
        </w:rPr>
        <w:t>.</w:t>
      </w:r>
      <w:r w:rsidR="005C5DBC">
        <w:rPr>
          <w:rFonts w:ascii="Calibri" w:hAnsi="Calibri"/>
          <w:b/>
          <w:sz w:val="24"/>
        </w:rPr>
        <w:t>7</w:t>
      </w:r>
      <w:r>
        <w:rPr>
          <w:rFonts w:ascii="Calibri" w:hAnsi="Calibri"/>
          <w:b/>
          <w:sz w:val="24"/>
        </w:rPr>
        <w:t>.</w:t>
      </w:r>
      <w:r w:rsidR="00DD0A35">
        <w:rPr>
          <w:rFonts w:ascii="Calibri" w:hAnsi="Calibri"/>
          <w:b/>
          <w:sz w:val="24"/>
        </w:rPr>
        <w:t xml:space="preserve"> </w:t>
      </w:r>
      <w:r w:rsidR="00DD0A35" w:rsidRPr="00DD0A35">
        <w:rPr>
          <w:rFonts w:ascii="Calibri" w:hAnsi="Calibri"/>
          <w:b/>
          <w:sz w:val="24"/>
        </w:rPr>
        <w:t>Odbavovací systém</w:t>
      </w:r>
    </w:p>
    <w:p w14:paraId="7D656F5A" w14:textId="77777777" w:rsidR="00B44B6C" w:rsidRDefault="00B44B6C" w:rsidP="00B44B6C">
      <w:pPr>
        <w:rPr>
          <w:rFonts w:ascii="Calibri" w:hAnsi="Calibri"/>
          <w:b/>
          <w:sz w:val="24"/>
        </w:rPr>
      </w:pPr>
    </w:p>
    <w:tbl>
      <w:tblPr>
        <w:tblStyle w:val="Mkatabulky"/>
        <w:tblW w:w="0" w:type="auto"/>
        <w:tblLook w:val="04A0" w:firstRow="1" w:lastRow="0" w:firstColumn="1" w:lastColumn="0" w:noHBand="0" w:noVBand="1"/>
      </w:tblPr>
      <w:tblGrid>
        <w:gridCol w:w="1479"/>
        <w:gridCol w:w="7583"/>
      </w:tblGrid>
      <w:tr w:rsidR="00B44B6C" w14:paraId="7CBD1DF2" w14:textId="77777777" w:rsidTr="005C5DBC">
        <w:tc>
          <w:tcPr>
            <w:tcW w:w="1494" w:type="dxa"/>
          </w:tcPr>
          <w:p w14:paraId="376DBFB7" w14:textId="1C9E87EB" w:rsidR="00B44B6C" w:rsidRDefault="00756A6B" w:rsidP="00ED51D9">
            <w:pPr>
              <w:jc w:val="both"/>
              <w:rPr>
                <w:rFonts w:asciiTheme="minorHAnsi" w:hAnsiTheme="minorHAnsi"/>
                <w:sz w:val="22"/>
                <w:szCs w:val="22"/>
              </w:rPr>
            </w:pPr>
            <w:r>
              <w:rPr>
                <w:rFonts w:asciiTheme="minorHAnsi" w:hAnsiTheme="minorHAnsi"/>
                <w:sz w:val="22"/>
                <w:szCs w:val="22"/>
              </w:rPr>
              <w:t>2.</w:t>
            </w:r>
            <w:r w:rsidR="00ED51D9">
              <w:rPr>
                <w:rFonts w:asciiTheme="minorHAnsi" w:hAnsiTheme="minorHAnsi"/>
                <w:sz w:val="22"/>
                <w:szCs w:val="22"/>
              </w:rPr>
              <w:t>8</w:t>
            </w:r>
            <w:r>
              <w:rPr>
                <w:rFonts w:asciiTheme="minorHAnsi" w:hAnsiTheme="minorHAnsi"/>
                <w:sz w:val="22"/>
                <w:szCs w:val="22"/>
              </w:rPr>
              <w:t>.</w:t>
            </w:r>
            <w:r w:rsidR="005C5DBC">
              <w:rPr>
                <w:rFonts w:asciiTheme="minorHAnsi" w:hAnsiTheme="minorHAnsi"/>
                <w:sz w:val="22"/>
                <w:szCs w:val="22"/>
              </w:rPr>
              <w:t>7</w:t>
            </w:r>
            <w:r>
              <w:rPr>
                <w:rFonts w:asciiTheme="minorHAnsi" w:hAnsiTheme="minorHAnsi"/>
                <w:sz w:val="22"/>
                <w:szCs w:val="22"/>
              </w:rPr>
              <w:t>.1.</w:t>
            </w:r>
          </w:p>
        </w:tc>
        <w:tc>
          <w:tcPr>
            <w:tcW w:w="7794" w:type="dxa"/>
          </w:tcPr>
          <w:p w14:paraId="0860983D" w14:textId="77777777" w:rsidR="00B44B6C" w:rsidRDefault="00B44B6C" w:rsidP="00DE7D94">
            <w:pPr>
              <w:jc w:val="both"/>
              <w:rPr>
                <w:rFonts w:asciiTheme="minorHAnsi" w:hAnsiTheme="minorHAnsi"/>
                <w:sz w:val="22"/>
                <w:szCs w:val="22"/>
              </w:rPr>
            </w:pPr>
            <w:r w:rsidRPr="00B44B6C">
              <w:rPr>
                <w:rFonts w:asciiTheme="minorHAnsi" w:hAnsiTheme="minorHAnsi"/>
                <w:sz w:val="22"/>
                <w:szCs w:val="22"/>
              </w:rPr>
              <w:t>Odbavovací systém</w:t>
            </w:r>
          </w:p>
        </w:tc>
      </w:tr>
      <w:tr w:rsidR="005C5DBC" w:rsidRPr="00C62997" w14:paraId="7AF72C0B" w14:textId="77777777" w:rsidTr="005C5DBC">
        <w:tc>
          <w:tcPr>
            <w:tcW w:w="9288" w:type="dxa"/>
            <w:gridSpan w:val="2"/>
          </w:tcPr>
          <w:p w14:paraId="3A139D83" w14:textId="79779628" w:rsidR="00DB0EE6" w:rsidRDefault="005C5DBC" w:rsidP="005C5DBC">
            <w:pPr>
              <w:pStyle w:val="Zkladntext"/>
              <w:spacing w:after="0"/>
              <w:rPr>
                <w:rFonts w:asciiTheme="minorHAnsi" w:hAnsiTheme="minorHAnsi"/>
                <w:sz w:val="22"/>
                <w:szCs w:val="22"/>
              </w:rPr>
            </w:pPr>
            <w:r w:rsidRPr="000A70B3">
              <w:rPr>
                <w:rFonts w:asciiTheme="minorHAnsi" w:hAnsiTheme="minorHAnsi"/>
                <w:sz w:val="22"/>
                <w:szCs w:val="22"/>
              </w:rPr>
              <w:t>Součástí dodávky vozidla bude dodávka</w:t>
            </w:r>
            <w:r w:rsidR="00666912">
              <w:rPr>
                <w:rFonts w:asciiTheme="minorHAnsi" w:hAnsiTheme="minorHAnsi"/>
                <w:sz w:val="22"/>
                <w:szCs w:val="22"/>
              </w:rPr>
              <w:t xml:space="preserve"> </w:t>
            </w:r>
            <w:ins w:id="6" w:author="Houbal Roman" w:date="2025-08-28T07:21:00Z" w16du:dateUtc="2025-08-28T05:21:00Z">
              <w:r w:rsidR="00666912">
                <w:rPr>
                  <w:rFonts w:asciiTheme="minorHAnsi" w:hAnsiTheme="minorHAnsi"/>
                  <w:sz w:val="22"/>
                  <w:szCs w:val="22"/>
                </w:rPr>
                <w:t>validátorů a</w:t>
              </w:r>
            </w:ins>
            <w:r w:rsidRPr="000A70B3">
              <w:rPr>
                <w:rFonts w:asciiTheme="minorHAnsi" w:hAnsiTheme="minorHAnsi"/>
                <w:sz w:val="22"/>
                <w:szCs w:val="22"/>
              </w:rPr>
              <w:t xml:space="preserve"> kompletní kabeláže</w:t>
            </w:r>
            <w:r>
              <w:rPr>
                <w:rFonts w:asciiTheme="minorHAnsi" w:hAnsiTheme="minorHAnsi"/>
                <w:sz w:val="22"/>
                <w:szCs w:val="22"/>
              </w:rPr>
              <w:t xml:space="preserve"> (Ethernet)</w:t>
            </w:r>
            <w:r w:rsidRPr="000A70B3">
              <w:rPr>
                <w:rFonts w:asciiTheme="minorHAnsi" w:hAnsiTheme="minorHAnsi"/>
                <w:sz w:val="22"/>
                <w:szCs w:val="22"/>
              </w:rPr>
              <w:t xml:space="preserve"> a držáku pro odbavovací systém vozidla včetně prvků (patek, konektorů) pro připojení koncových zařízení v konfiguraci HW </w:t>
            </w:r>
          </w:p>
          <w:p w14:paraId="06C2154C" w14:textId="24D92956" w:rsidR="005C5DBC" w:rsidRPr="000A70B3" w:rsidRDefault="005C5DBC" w:rsidP="005C5DBC">
            <w:pPr>
              <w:pStyle w:val="Zkladntext"/>
              <w:spacing w:after="0"/>
              <w:rPr>
                <w:rFonts w:asciiTheme="minorHAnsi" w:hAnsiTheme="minorHAnsi"/>
                <w:sz w:val="22"/>
                <w:szCs w:val="22"/>
              </w:rPr>
            </w:pPr>
            <w:r w:rsidRPr="000A70B3">
              <w:rPr>
                <w:rFonts w:asciiTheme="minorHAnsi" w:hAnsiTheme="minorHAnsi"/>
                <w:sz w:val="22"/>
                <w:szCs w:val="22"/>
              </w:rPr>
              <w:t>a SW kompatibilní s odbavovacím systémem užívaným EOC</w:t>
            </w:r>
            <w:r>
              <w:rPr>
                <w:rFonts w:asciiTheme="minorHAnsi" w:hAnsiTheme="minorHAnsi"/>
                <w:sz w:val="22"/>
                <w:szCs w:val="22"/>
              </w:rPr>
              <w:t>II</w:t>
            </w:r>
            <w:r w:rsidRPr="000A70B3">
              <w:rPr>
                <w:rFonts w:asciiTheme="minorHAnsi" w:hAnsiTheme="minorHAnsi"/>
                <w:sz w:val="22"/>
                <w:szCs w:val="22"/>
              </w:rPr>
              <w:t xml:space="preserve"> DPMB. Umístění koncových zařízení odbavovacího systému bude předem odsouhlaseno zadavatelem.</w:t>
            </w:r>
          </w:p>
          <w:p w14:paraId="5EB7CB57" w14:textId="77777777" w:rsidR="005C5DBC" w:rsidRPr="00B42C6A" w:rsidRDefault="005C5DBC" w:rsidP="005C5DBC">
            <w:pPr>
              <w:pStyle w:val="Zkladntext"/>
              <w:spacing w:after="0"/>
              <w:rPr>
                <w:rFonts w:asciiTheme="minorHAnsi" w:hAnsiTheme="minorHAnsi"/>
                <w:sz w:val="22"/>
                <w:szCs w:val="22"/>
              </w:rPr>
            </w:pPr>
            <w:r w:rsidRPr="000A70B3">
              <w:rPr>
                <w:rFonts w:asciiTheme="minorHAnsi" w:hAnsiTheme="minorHAnsi"/>
                <w:sz w:val="22"/>
                <w:szCs w:val="22"/>
              </w:rPr>
              <w:t xml:space="preserve">Funkční schéma zapojení si dodavatel zajistí u výrobce/dodavatele odbavovacího systému a je </w:t>
            </w:r>
            <w:r w:rsidRPr="00B42C6A">
              <w:rPr>
                <w:rFonts w:asciiTheme="minorHAnsi" w:hAnsiTheme="minorHAnsi"/>
                <w:sz w:val="22"/>
                <w:szCs w:val="22"/>
              </w:rPr>
              <w:t>povinen návrh řešení předem konzultovat se zadavatelem.</w:t>
            </w:r>
          </w:p>
          <w:p w14:paraId="4C00B46D" w14:textId="03D0C3EC" w:rsidR="005C5DBC" w:rsidRPr="00B42C6A" w:rsidRDefault="005C5DBC" w:rsidP="005C5DBC">
            <w:pPr>
              <w:pStyle w:val="Zkladntext"/>
              <w:spacing w:after="0"/>
              <w:rPr>
                <w:rFonts w:asciiTheme="minorHAnsi" w:hAnsiTheme="minorHAnsi"/>
                <w:sz w:val="22"/>
                <w:szCs w:val="22"/>
              </w:rPr>
            </w:pPr>
            <w:del w:id="7" w:author="Houbal Roman" w:date="2025-08-28T07:22:00Z" w16du:dateUtc="2025-08-28T05:22:00Z">
              <w:r w:rsidRPr="00B42C6A" w:rsidDel="00666912">
                <w:rPr>
                  <w:rFonts w:asciiTheme="minorHAnsi" w:hAnsiTheme="minorHAnsi"/>
                  <w:sz w:val="22"/>
                  <w:szCs w:val="22"/>
                </w:rPr>
                <w:lastRenderedPageBreak/>
                <w:delText xml:space="preserve">Validátory Elektronického odbavování cestujících – nejsou součástí dodávky – dodá zadavatel. </w:delText>
              </w:r>
            </w:del>
            <w:r w:rsidRPr="00B42C6A">
              <w:rPr>
                <w:rFonts w:asciiTheme="minorHAnsi" w:hAnsiTheme="minorHAnsi"/>
                <w:sz w:val="22"/>
                <w:szCs w:val="22"/>
              </w:rPr>
              <w:t>Jedná se o validátory CVT od společnosti Mikroelektronika.</w:t>
            </w:r>
          </w:p>
          <w:p w14:paraId="5216A20C" w14:textId="77777777" w:rsidR="005C5DBC" w:rsidRPr="00B42C6A" w:rsidRDefault="005C5DBC" w:rsidP="005C5DBC">
            <w:pPr>
              <w:pStyle w:val="Zkladntext"/>
              <w:spacing w:after="0"/>
              <w:rPr>
                <w:rFonts w:asciiTheme="minorHAnsi" w:hAnsiTheme="minorHAnsi"/>
                <w:sz w:val="22"/>
                <w:szCs w:val="22"/>
              </w:rPr>
            </w:pPr>
            <w:r w:rsidRPr="00B42C6A">
              <w:rPr>
                <w:rFonts w:asciiTheme="minorHAnsi" w:hAnsiTheme="minorHAnsi"/>
                <w:sz w:val="22"/>
                <w:szCs w:val="22"/>
              </w:rPr>
              <w:t>Rozměry validátoru: šířka 158 mm x výška 373 mm x hloubka 129 mm.</w:t>
            </w:r>
          </w:p>
          <w:p w14:paraId="49538824" w14:textId="77777777" w:rsidR="005C5DBC" w:rsidRPr="000A70B3" w:rsidRDefault="005C5DBC" w:rsidP="005C5DBC">
            <w:pPr>
              <w:pStyle w:val="Zkladntext"/>
              <w:spacing w:after="0"/>
              <w:rPr>
                <w:rFonts w:asciiTheme="minorHAnsi" w:hAnsiTheme="minorHAnsi"/>
                <w:sz w:val="22"/>
                <w:szCs w:val="22"/>
              </w:rPr>
            </w:pPr>
            <w:r w:rsidRPr="00B42C6A">
              <w:rPr>
                <w:rFonts w:asciiTheme="minorHAnsi" w:hAnsiTheme="minorHAnsi"/>
                <w:sz w:val="22"/>
                <w:szCs w:val="22"/>
              </w:rPr>
              <w:t>K validátorům bude přivedeno od switchů nade dveřmi napájení dle provedení validátorů a kabel Ethernet po kterém jsou přenášena data.</w:t>
            </w:r>
          </w:p>
          <w:p w14:paraId="7E32B92F" w14:textId="551AE47E" w:rsidR="005C5DBC" w:rsidRPr="00C62997" w:rsidRDefault="005C5DBC" w:rsidP="005C5DBC">
            <w:pPr>
              <w:jc w:val="both"/>
              <w:rPr>
                <w:rFonts w:ascii="Calibri" w:hAnsi="Calibri"/>
                <w:color w:val="000000"/>
                <w:sz w:val="22"/>
                <w:szCs w:val="22"/>
              </w:rPr>
            </w:pPr>
            <w:r w:rsidRPr="000A70B3">
              <w:rPr>
                <w:rFonts w:asciiTheme="minorHAnsi" w:hAnsiTheme="minorHAnsi"/>
                <w:sz w:val="22"/>
                <w:szCs w:val="22"/>
              </w:rPr>
              <w:t>Validátory se instalují ve vozidle vždy zpravidla na svislé tyči u všech dveří, pokud nebude odsouhlaseno při upřesnění specifikace jinak. Jejich umístění ( výška nad podlahou musí být odsouhlasena zadavatelem.</w:t>
            </w:r>
          </w:p>
        </w:tc>
      </w:tr>
      <w:tr w:rsidR="005C5DBC" w14:paraId="298AA814" w14:textId="77777777" w:rsidTr="005C5DBC">
        <w:tc>
          <w:tcPr>
            <w:tcW w:w="1494" w:type="dxa"/>
          </w:tcPr>
          <w:p w14:paraId="77619874" w14:textId="77777777" w:rsidR="005C5DBC" w:rsidRDefault="005C5DBC" w:rsidP="005C5DBC">
            <w:pPr>
              <w:jc w:val="both"/>
              <w:rPr>
                <w:rFonts w:asciiTheme="minorHAnsi" w:hAnsiTheme="minorHAnsi"/>
                <w:sz w:val="22"/>
                <w:szCs w:val="22"/>
              </w:rPr>
            </w:pPr>
            <w:r>
              <w:rPr>
                <w:rFonts w:asciiTheme="minorHAnsi" w:hAnsiTheme="minorHAnsi"/>
                <w:sz w:val="22"/>
                <w:szCs w:val="22"/>
              </w:rPr>
              <w:lastRenderedPageBreak/>
              <w:t>Odpověď</w:t>
            </w:r>
          </w:p>
        </w:tc>
        <w:tc>
          <w:tcPr>
            <w:tcW w:w="7794" w:type="dxa"/>
          </w:tcPr>
          <w:p w14:paraId="7622A115" w14:textId="77777777" w:rsidR="005C5DBC" w:rsidRDefault="005C5DBC" w:rsidP="005C5DBC">
            <w:pPr>
              <w:jc w:val="both"/>
              <w:rPr>
                <w:rFonts w:asciiTheme="minorHAnsi" w:hAnsiTheme="minorHAnsi"/>
                <w:sz w:val="22"/>
                <w:szCs w:val="22"/>
              </w:rPr>
            </w:pPr>
            <w:r>
              <w:rPr>
                <w:rFonts w:asciiTheme="minorHAnsi" w:hAnsiTheme="minorHAnsi"/>
                <w:sz w:val="22"/>
                <w:szCs w:val="22"/>
              </w:rPr>
              <w:t>NE</w:t>
            </w:r>
          </w:p>
        </w:tc>
      </w:tr>
    </w:tbl>
    <w:p w14:paraId="475ECE13" w14:textId="77777777" w:rsidR="00DD0A35" w:rsidRDefault="00DD0A35" w:rsidP="00B44B6C">
      <w:pPr>
        <w:rPr>
          <w:rFonts w:ascii="Calibri" w:hAnsi="Calibri"/>
          <w:b/>
          <w:sz w:val="24"/>
        </w:rPr>
      </w:pPr>
    </w:p>
    <w:tbl>
      <w:tblPr>
        <w:tblStyle w:val="Mkatabulky"/>
        <w:tblW w:w="0" w:type="auto"/>
        <w:tblLook w:val="04A0" w:firstRow="1" w:lastRow="0" w:firstColumn="1" w:lastColumn="0" w:noHBand="0" w:noVBand="1"/>
      </w:tblPr>
      <w:tblGrid>
        <w:gridCol w:w="1462"/>
        <w:gridCol w:w="18"/>
        <w:gridCol w:w="7582"/>
      </w:tblGrid>
      <w:tr w:rsidR="008669B0" w14:paraId="626E25A0" w14:textId="77777777" w:rsidTr="008669B0">
        <w:tc>
          <w:tcPr>
            <w:tcW w:w="1476" w:type="dxa"/>
          </w:tcPr>
          <w:p w14:paraId="1B147B55" w14:textId="03BC972F" w:rsidR="008669B0" w:rsidRDefault="00A3739E" w:rsidP="008669B0">
            <w:pPr>
              <w:jc w:val="both"/>
              <w:rPr>
                <w:rFonts w:asciiTheme="minorHAnsi" w:hAnsiTheme="minorHAnsi"/>
                <w:sz w:val="22"/>
                <w:szCs w:val="22"/>
              </w:rPr>
            </w:pPr>
            <w:r>
              <w:rPr>
                <w:rFonts w:asciiTheme="minorHAnsi" w:hAnsiTheme="minorHAnsi"/>
                <w:sz w:val="22"/>
                <w:szCs w:val="22"/>
              </w:rPr>
              <w:t>2.8</w:t>
            </w:r>
            <w:r w:rsidR="00756A6B">
              <w:rPr>
                <w:rFonts w:asciiTheme="minorHAnsi" w:hAnsiTheme="minorHAnsi"/>
                <w:sz w:val="22"/>
                <w:szCs w:val="22"/>
              </w:rPr>
              <w:t>.</w:t>
            </w:r>
            <w:r w:rsidR="005C5DBC">
              <w:rPr>
                <w:rFonts w:asciiTheme="minorHAnsi" w:hAnsiTheme="minorHAnsi"/>
                <w:sz w:val="22"/>
                <w:szCs w:val="22"/>
              </w:rPr>
              <w:t>7</w:t>
            </w:r>
            <w:r w:rsidR="00756A6B">
              <w:rPr>
                <w:rFonts w:asciiTheme="minorHAnsi" w:hAnsiTheme="minorHAnsi"/>
                <w:sz w:val="22"/>
                <w:szCs w:val="22"/>
              </w:rPr>
              <w:t>.2.</w:t>
            </w:r>
          </w:p>
        </w:tc>
        <w:tc>
          <w:tcPr>
            <w:tcW w:w="7812" w:type="dxa"/>
            <w:gridSpan w:val="2"/>
          </w:tcPr>
          <w:p w14:paraId="7BCC29D7" w14:textId="77777777" w:rsidR="008669B0" w:rsidRDefault="00BD1993" w:rsidP="008669B0">
            <w:pPr>
              <w:jc w:val="both"/>
              <w:rPr>
                <w:rFonts w:asciiTheme="minorHAnsi" w:hAnsiTheme="minorHAnsi"/>
                <w:sz w:val="22"/>
                <w:szCs w:val="22"/>
              </w:rPr>
            </w:pPr>
            <w:r>
              <w:rPr>
                <w:rFonts w:ascii="Calibri" w:hAnsi="Calibri"/>
                <w:color w:val="000000"/>
                <w:sz w:val="22"/>
                <w:szCs w:val="22"/>
              </w:rPr>
              <w:t>S</w:t>
            </w:r>
            <w:r w:rsidRPr="00B44B6C">
              <w:rPr>
                <w:rFonts w:ascii="Calibri" w:hAnsi="Calibri"/>
                <w:color w:val="000000"/>
                <w:sz w:val="22"/>
                <w:szCs w:val="22"/>
              </w:rPr>
              <w:t>chéma zapojení</w:t>
            </w:r>
          </w:p>
        </w:tc>
      </w:tr>
      <w:tr w:rsidR="00B44B6C" w:rsidRPr="00C62997" w14:paraId="236B8C82" w14:textId="77777777" w:rsidTr="00B44B6C">
        <w:tc>
          <w:tcPr>
            <w:tcW w:w="9288" w:type="dxa"/>
            <w:gridSpan w:val="3"/>
          </w:tcPr>
          <w:p w14:paraId="36A6432B" w14:textId="77777777" w:rsidR="00B44B6C" w:rsidRPr="00C62997" w:rsidRDefault="00B44B6C" w:rsidP="00DE7D94">
            <w:pPr>
              <w:jc w:val="both"/>
              <w:rPr>
                <w:rFonts w:ascii="Calibri" w:hAnsi="Calibri"/>
                <w:color w:val="000000"/>
                <w:sz w:val="22"/>
                <w:szCs w:val="22"/>
              </w:rPr>
            </w:pPr>
            <w:r w:rsidRPr="00B44B6C">
              <w:rPr>
                <w:rFonts w:ascii="Calibri" w:hAnsi="Calibri"/>
                <w:color w:val="000000"/>
                <w:sz w:val="22"/>
                <w:szCs w:val="22"/>
              </w:rPr>
              <w:t>Funkční schéma zapojení si dodavatel zajistí u dodavatele odbavovacího systému a je povinen návrh řešení předem konzultovat se zadavatelem.</w:t>
            </w:r>
          </w:p>
        </w:tc>
      </w:tr>
      <w:tr w:rsidR="00B44B6C" w14:paraId="471DCC7F" w14:textId="77777777" w:rsidTr="00B44B6C">
        <w:tc>
          <w:tcPr>
            <w:tcW w:w="1494" w:type="dxa"/>
            <w:gridSpan w:val="2"/>
          </w:tcPr>
          <w:p w14:paraId="6FFA206E" w14:textId="77777777" w:rsidR="00B44B6C" w:rsidRDefault="00B44B6C" w:rsidP="00DE7D94">
            <w:pPr>
              <w:jc w:val="both"/>
              <w:rPr>
                <w:rFonts w:asciiTheme="minorHAnsi" w:hAnsiTheme="minorHAnsi"/>
                <w:sz w:val="22"/>
                <w:szCs w:val="22"/>
              </w:rPr>
            </w:pPr>
            <w:r>
              <w:rPr>
                <w:rFonts w:asciiTheme="minorHAnsi" w:hAnsiTheme="minorHAnsi"/>
                <w:sz w:val="22"/>
                <w:szCs w:val="22"/>
              </w:rPr>
              <w:t>Odpověď</w:t>
            </w:r>
          </w:p>
        </w:tc>
        <w:tc>
          <w:tcPr>
            <w:tcW w:w="7794" w:type="dxa"/>
          </w:tcPr>
          <w:p w14:paraId="69BB078E" w14:textId="77777777" w:rsidR="00B44B6C" w:rsidRDefault="00B44B6C" w:rsidP="00DE7D94">
            <w:pPr>
              <w:jc w:val="both"/>
              <w:rPr>
                <w:rFonts w:asciiTheme="minorHAnsi" w:hAnsiTheme="minorHAnsi"/>
                <w:sz w:val="22"/>
                <w:szCs w:val="22"/>
              </w:rPr>
            </w:pPr>
            <w:r>
              <w:rPr>
                <w:rFonts w:asciiTheme="minorHAnsi" w:hAnsiTheme="minorHAnsi"/>
                <w:sz w:val="22"/>
                <w:szCs w:val="22"/>
              </w:rPr>
              <w:t>NE</w:t>
            </w:r>
          </w:p>
        </w:tc>
      </w:tr>
    </w:tbl>
    <w:p w14:paraId="5D3AEBEB" w14:textId="77777777" w:rsidR="00B44B6C" w:rsidRDefault="00B44B6C" w:rsidP="00B44B6C">
      <w:pPr>
        <w:rPr>
          <w:rFonts w:ascii="Calibri" w:hAnsi="Calibri"/>
          <w:b/>
          <w:sz w:val="24"/>
        </w:rPr>
      </w:pPr>
    </w:p>
    <w:tbl>
      <w:tblPr>
        <w:tblStyle w:val="Mkatabulky"/>
        <w:tblW w:w="0" w:type="auto"/>
        <w:tblLook w:val="04A0" w:firstRow="1" w:lastRow="0" w:firstColumn="1" w:lastColumn="0" w:noHBand="0" w:noVBand="1"/>
      </w:tblPr>
      <w:tblGrid>
        <w:gridCol w:w="1462"/>
        <w:gridCol w:w="18"/>
        <w:gridCol w:w="7582"/>
      </w:tblGrid>
      <w:tr w:rsidR="008669B0" w14:paraId="30F6009E" w14:textId="77777777" w:rsidTr="008669B0">
        <w:tc>
          <w:tcPr>
            <w:tcW w:w="1476" w:type="dxa"/>
          </w:tcPr>
          <w:p w14:paraId="387970A9" w14:textId="75009EA4" w:rsidR="008669B0" w:rsidRDefault="00A3739E" w:rsidP="008669B0">
            <w:pPr>
              <w:jc w:val="both"/>
              <w:rPr>
                <w:rFonts w:asciiTheme="minorHAnsi" w:hAnsiTheme="minorHAnsi"/>
                <w:sz w:val="22"/>
                <w:szCs w:val="22"/>
              </w:rPr>
            </w:pPr>
            <w:r>
              <w:rPr>
                <w:rFonts w:asciiTheme="minorHAnsi" w:hAnsiTheme="minorHAnsi"/>
                <w:sz w:val="22"/>
                <w:szCs w:val="22"/>
              </w:rPr>
              <w:t>2.8</w:t>
            </w:r>
            <w:r w:rsidR="00756A6B">
              <w:rPr>
                <w:rFonts w:asciiTheme="minorHAnsi" w:hAnsiTheme="minorHAnsi"/>
                <w:sz w:val="22"/>
                <w:szCs w:val="22"/>
              </w:rPr>
              <w:t>.</w:t>
            </w:r>
            <w:r w:rsidR="005C5DBC">
              <w:rPr>
                <w:rFonts w:asciiTheme="minorHAnsi" w:hAnsiTheme="minorHAnsi"/>
                <w:sz w:val="22"/>
                <w:szCs w:val="22"/>
              </w:rPr>
              <w:t>7</w:t>
            </w:r>
            <w:r w:rsidR="00756A6B">
              <w:rPr>
                <w:rFonts w:asciiTheme="minorHAnsi" w:hAnsiTheme="minorHAnsi"/>
                <w:sz w:val="22"/>
                <w:szCs w:val="22"/>
              </w:rPr>
              <w:t>.3.</w:t>
            </w:r>
          </w:p>
        </w:tc>
        <w:tc>
          <w:tcPr>
            <w:tcW w:w="7812" w:type="dxa"/>
            <w:gridSpan w:val="2"/>
          </w:tcPr>
          <w:p w14:paraId="25E3D884" w14:textId="77777777" w:rsidR="008669B0" w:rsidRDefault="00971B6C" w:rsidP="008669B0">
            <w:pPr>
              <w:jc w:val="both"/>
              <w:rPr>
                <w:rFonts w:asciiTheme="minorHAnsi" w:hAnsiTheme="minorHAnsi"/>
                <w:sz w:val="22"/>
                <w:szCs w:val="22"/>
              </w:rPr>
            </w:pPr>
            <w:r>
              <w:rPr>
                <w:rFonts w:ascii="Calibri" w:hAnsi="Calibri"/>
                <w:color w:val="000000"/>
                <w:sz w:val="22"/>
                <w:szCs w:val="22"/>
              </w:rPr>
              <w:t>Koncová zařízení</w:t>
            </w:r>
          </w:p>
        </w:tc>
      </w:tr>
      <w:tr w:rsidR="00B44B6C" w:rsidRPr="00C62997" w14:paraId="7123B0FF" w14:textId="77777777" w:rsidTr="00B44B6C">
        <w:tc>
          <w:tcPr>
            <w:tcW w:w="9288" w:type="dxa"/>
            <w:gridSpan w:val="3"/>
          </w:tcPr>
          <w:p w14:paraId="68827DDF" w14:textId="481DFBE0" w:rsidR="00B44B6C" w:rsidRPr="00C62997" w:rsidRDefault="00584561" w:rsidP="00E8332C">
            <w:pPr>
              <w:jc w:val="both"/>
              <w:rPr>
                <w:rFonts w:ascii="Calibri" w:hAnsi="Calibri"/>
                <w:color w:val="000000"/>
                <w:sz w:val="22"/>
                <w:szCs w:val="22"/>
              </w:rPr>
            </w:pPr>
            <w:r>
              <w:rPr>
                <w:rFonts w:ascii="Calibri" w:hAnsi="Calibri"/>
                <w:color w:val="000000"/>
                <w:sz w:val="22"/>
                <w:szCs w:val="22"/>
              </w:rPr>
              <w:t>Validátory</w:t>
            </w:r>
            <w:del w:id="8" w:author="Houbal Roman" w:date="2025-08-28T07:22:00Z" w16du:dateUtc="2025-08-28T05:22:00Z">
              <w:r w:rsidR="00ED51D9" w:rsidDel="00666912">
                <w:rPr>
                  <w:rFonts w:ascii="Calibri" w:hAnsi="Calibri"/>
                  <w:color w:val="000000"/>
                  <w:sz w:val="22"/>
                  <w:szCs w:val="22"/>
                </w:rPr>
                <w:delText xml:space="preserve">– nejsou součástí dodávky – dodá </w:delText>
              </w:r>
              <w:r w:rsidR="00CB2186" w:rsidDel="00666912">
                <w:rPr>
                  <w:rFonts w:ascii="Calibri" w:hAnsi="Calibri"/>
                  <w:color w:val="000000"/>
                  <w:sz w:val="22"/>
                  <w:szCs w:val="22"/>
                </w:rPr>
                <w:delText>zadavatel.</w:delText>
              </w:r>
            </w:del>
            <w:ins w:id="9" w:author="Houbal Roman" w:date="2025-08-28T07:22:00Z" w16du:dateUtc="2025-08-28T05:22:00Z">
              <w:r w:rsidR="00666912">
                <w:rPr>
                  <w:rFonts w:ascii="Calibri" w:hAnsi="Calibri"/>
                  <w:color w:val="000000"/>
                  <w:sz w:val="22"/>
                  <w:szCs w:val="22"/>
                </w:rPr>
                <w:t>.</w:t>
              </w:r>
            </w:ins>
            <w:r w:rsidR="00ED51D9">
              <w:rPr>
                <w:rFonts w:ascii="Calibri" w:hAnsi="Calibri"/>
                <w:color w:val="000000"/>
                <w:sz w:val="22"/>
                <w:szCs w:val="22"/>
              </w:rPr>
              <w:t xml:space="preserve"> </w:t>
            </w:r>
          </w:p>
        </w:tc>
      </w:tr>
      <w:tr w:rsidR="00B44B6C" w14:paraId="78E5195F" w14:textId="77777777" w:rsidTr="00B44B6C">
        <w:tc>
          <w:tcPr>
            <w:tcW w:w="1494" w:type="dxa"/>
            <w:gridSpan w:val="2"/>
          </w:tcPr>
          <w:p w14:paraId="014A1071" w14:textId="77777777" w:rsidR="00B44B6C" w:rsidRDefault="00B44B6C" w:rsidP="00DE7D94">
            <w:pPr>
              <w:jc w:val="both"/>
              <w:rPr>
                <w:rFonts w:asciiTheme="minorHAnsi" w:hAnsiTheme="minorHAnsi"/>
                <w:sz w:val="22"/>
                <w:szCs w:val="22"/>
              </w:rPr>
            </w:pPr>
            <w:r>
              <w:rPr>
                <w:rFonts w:asciiTheme="minorHAnsi" w:hAnsiTheme="minorHAnsi"/>
                <w:sz w:val="22"/>
                <w:szCs w:val="22"/>
              </w:rPr>
              <w:t>Odpověď</w:t>
            </w:r>
          </w:p>
        </w:tc>
        <w:tc>
          <w:tcPr>
            <w:tcW w:w="7794" w:type="dxa"/>
          </w:tcPr>
          <w:p w14:paraId="11655E73" w14:textId="77777777" w:rsidR="00B44B6C" w:rsidRDefault="00B44B6C" w:rsidP="00DE7D94">
            <w:pPr>
              <w:jc w:val="both"/>
              <w:rPr>
                <w:rFonts w:asciiTheme="minorHAnsi" w:hAnsiTheme="minorHAnsi"/>
                <w:sz w:val="22"/>
                <w:szCs w:val="22"/>
              </w:rPr>
            </w:pPr>
            <w:r>
              <w:rPr>
                <w:rFonts w:asciiTheme="minorHAnsi" w:hAnsiTheme="minorHAnsi"/>
                <w:sz w:val="22"/>
                <w:szCs w:val="22"/>
              </w:rPr>
              <w:t>NE</w:t>
            </w:r>
          </w:p>
        </w:tc>
      </w:tr>
    </w:tbl>
    <w:p w14:paraId="080B54AD" w14:textId="77777777" w:rsidR="00787398" w:rsidRDefault="00787398" w:rsidP="00B44B6C">
      <w:pPr>
        <w:rPr>
          <w:rFonts w:ascii="Calibri" w:hAnsi="Calibri"/>
          <w:b/>
          <w:sz w:val="24"/>
        </w:rPr>
      </w:pPr>
    </w:p>
    <w:tbl>
      <w:tblPr>
        <w:tblStyle w:val="Mkatabulky"/>
        <w:tblW w:w="0" w:type="auto"/>
        <w:tblLook w:val="04A0" w:firstRow="1" w:lastRow="0" w:firstColumn="1" w:lastColumn="0" w:noHBand="0" w:noVBand="1"/>
      </w:tblPr>
      <w:tblGrid>
        <w:gridCol w:w="1462"/>
        <w:gridCol w:w="18"/>
        <w:gridCol w:w="7582"/>
      </w:tblGrid>
      <w:tr w:rsidR="008669B0" w14:paraId="2BC1CB05" w14:textId="77777777" w:rsidTr="008669B0">
        <w:tc>
          <w:tcPr>
            <w:tcW w:w="1476" w:type="dxa"/>
          </w:tcPr>
          <w:p w14:paraId="35BC3628" w14:textId="4091564C" w:rsidR="008669B0" w:rsidRDefault="00A3739E" w:rsidP="00CB2186">
            <w:pPr>
              <w:jc w:val="both"/>
              <w:rPr>
                <w:rFonts w:asciiTheme="minorHAnsi" w:hAnsiTheme="minorHAnsi"/>
                <w:sz w:val="22"/>
                <w:szCs w:val="22"/>
              </w:rPr>
            </w:pPr>
            <w:r>
              <w:rPr>
                <w:rFonts w:asciiTheme="minorHAnsi" w:hAnsiTheme="minorHAnsi"/>
                <w:sz w:val="22"/>
                <w:szCs w:val="22"/>
              </w:rPr>
              <w:t>2.8</w:t>
            </w:r>
            <w:r w:rsidR="00756A6B">
              <w:rPr>
                <w:rFonts w:asciiTheme="minorHAnsi" w:hAnsiTheme="minorHAnsi"/>
                <w:sz w:val="22"/>
                <w:szCs w:val="22"/>
              </w:rPr>
              <w:t>.</w:t>
            </w:r>
            <w:r w:rsidR="005C5DBC">
              <w:rPr>
                <w:rFonts w:asciiTheme="minorHAnsi" w:hAnsiTheme="minorHAnsi"/>
                <w:sz w:val="22"/>
                <w:szCs w:val="22"/>
              </w:rPr>
              <w:t>7</w:t>
            </w:r>
            <w:r w:rsidR="00756A6B">
              <w:rPr>
                <w:rFonts w:asciiTheme="minorHAnsi" w:hAnsiTheme="minorHAnsi"/>
                <w:sz w:val="22"/>
                <w:szCs w:val="22"/>
              </w:rPr>
              <w:t>.</w:t>
            </w:r>
            <w:r w:rsidR="00CB2186">
              <w:rPr>
                <w:rFonts w:asciiTheme="minorHAnsi" w:hAnsiTheme="minorHAnsi"/>
                <w:sz w:val="22"/>
                <w:szCs w:val="22"/>
              </w:rPr>
              <w:t>4</w:t>
            </w:r>
            <w:r w:rsidR="00756A6B">
              <w:rPr>
                <w:rFonts w:asciiTheme="minorHAnsi" w:hAnsiTheme="minorHAnsi"/>
                <w:sz w:val="22"/>
                <w:szCs w:val="22"/>
              </w:rPr>
              <w:t>.</w:t>
            </w:r>
          </w:p>
        </w:tc>
        <w:tc>
          <w:tcPr>
            <w:tcW w:w="7812" w:type="dxa"/>
            <w:gridSpan w:val="2"/>
          </w:tcPr>
          <w:p w14:paraId="1076770C" w14:textId="77777777" w:rsidR="008669B0" w:rsidRDefault="00BD1993" w:rsidP="008669B0">
            <w:pPr>
              <w:jc w:val="both"/>
              <w:rPr>
                <w:rFonts w:asciiTheme="minorHAnsi" w:hAnsiTheme="minorHAnsi"/>
                <w:sz w:val="22"/>
                <w:szCs w:val="22"/>
              </w:rPr>
            </w:pPr>
            <w:r w:rsidRPr="00B44B6C">
              <w:rPr>
                <w:rFonts w:ascii="Calibri" w:hAnsi="Calibri"/>
                <w:color w:val="000000"/>
                <w:sz w:val="22"/>
                <w:szCs w:val="22"/>
              </w:rPr>
              <w:t>Přídržné svislé tyče</w:t>
            </w:r>
          </w:p>
        </w:tc>
      </w:tr>
      <w:tr w:rsidR="00B44B6C" w:rsidRPr="00C62997" w14:paraId="56F39548" w14:textId="77777777" w:rsidTr="00DE7D94">
        <w:tc>
          <w:tcPr>
            <w:tcW w:w="9288" w:type="dxa"/>
            <w:gridSpan w:val="3"/>
          </w:tcPr>
          <w:p w14:paraId="4496597B" w14:textId="32FF6EAF" w:rsidR="00B44B6C" w:rsidRPr="00C62997" w:rsidRDefault="00B44B6C" w:rsidP="00EF2C22">
            <w:pPr>
              <w:jc w:val="both"/>
              <w:rPr>
                <w:rFonts w:ascii="Calibri" w:hAnsi="Calibri"/>
                <w:color w:val="000000"/>
                <w:sz w:val="22"/>
                <w:szCs w:val="22"/>
              </w:rPr>
            </w:pPr>
            <w:r w:rsidRPr="00B44B6C">
              <w:rPr>
                <w:rFonts w:ascii="Calibri" w:hAnsi="Calibri"/>
                <w:color w:val="000000"/>
                <w:sz w:val="22"/>
                <w:szCs w:val="22"/>
              </w:rPr>
              <w:t xml:space="preserve">Přídržné svislé tyče u všech dveří po obou stranách dveřního prostoru musí být řešeny </w:t>
            </w:r>
            <w:r>
              <w:rPr>
                <w:rFonts w:ascii="Calibri" w:hAnsi="Calibri"/>
                <w:color w:val="000000"/>
                <w:sz w:val="22"/>
                <w:szCs w:val="22"/>
              </w:rPr>
              <w:t xml:space="preserve">tak, aby kromě tlačítek pro SOD </w:t>
            </w:r>
            <w:r w:rsidRPr="00B44B6C">
              <w:rPr>
                <w:rFonts w:ascii="Calibri" w:hAnsi="Calibri"/>
                <w:color w:val="000000"/>
                <w:sz w:val="22"/>
                <w:szCs w:val="22"/>
              </w:rPr>
              <w:t xml:space="preserve">bylo možno na tyto tyče nainstalovat </w:t>
            </w:r>
            <w:r w:rsidR="00584561">
              <w:rPr>
                <w:rFonts w:ascii="Calibri" w:hAnsi="Calibri"/>
                <w:color w:val="000000"/>
                <w:sz w:val="22"/>
                <w:szCs w:val="22"/>
              </w:rPr>
              <w:t>validátor</w:t>
            </w:r>
            <w:r w:rsidRPr="00B44B6C">
              <w:rPr>
                <w:rFonts w:ascii="Calibri" w:hAnsi="Calibri"/>
                <w:color w:val="000000"/>
                <w:sz w:val="22"/>
                <w:szCs w:val="22"/>
              </w:rPr>
              <w:t xml:space="preserve">  ve výši minimálně 100 cm od podlahy (vzdálenost spodní hrany zařízení od podlahy) </w:t>
            </w:r>
            <w:r>
              <w:rPr>
                <w:rFonts w:ascii="Calibri" w:hAnsi="Calibri"/>
                <w:color w:val="000000"/>
                <w:sz w:val="22"/>
                <w:szCs w:val="22"/>
              </w:rPr>
              <w:br/>
            </w:r>
            <w:r w:rsidRPr="00B44B6C">
              <w:rPr>
                <w:rFonts w:ascii="Calibri" w:hAnsi="Calibri"/>
                <w:color w:val="000000"/>
                <w:sz w:val="22"/>
                <w:szCs w:val="22"/>
              </w:rPr>
              <w:t xml:space="preserve">a maximálně 150 cm (vzdálenost vrchní hrany zařízení od podlahy). </w:t>
            </w:r>
            <w:r w:rsidR="00584561">
              <w:rPr>
                <w:rFonts w:ascii="Calibri" w:hAnsi="Calibri"/>
                <w:color w:val="000000"/>
                <w:sz w:val="22"/>
                <w:szCs w:val="22"/>
              </w:rPr>
              <w:t>Validátory</w:t>
            </w:r>
            <w:r w:rsidR="00584561" w:rsidRPr="00B44B6C">
              <w:rPr>
                <w:rFonts w:ascii="Calibri" w:hAnsi="Calibri"/>
                <w:color w:val="000000"/>
                <w:sz w:val="22"/>
                <w:szCs w:val="22"/>
              </w:rPr>
              <w:t xml:space="preserve"> </w:t>
            </w:r>
            <w:r w:rsidRPr="00B44B6C">
              <w:rPr>
                <w:rFonts w:ascii="Calibri" w:hAnsi="Calibri"/>
                <w:color w:val="000000"/>
                <w:sz w:val="22"/>
                <w:szCs w:val="22"/>
              </w:rPr>
              <w:t xml:space="preserve">se instalují </w:t>
            </w:r>
            <w:r>
              <w:rPr>
                <w:rFonts w:ascii="Calibri" w:hAnsi="Calibri"/>
                <w:color w:val="000000"/>
                <w:sz w:val="22"/>
                <w:szCs w:val="22"/>
              </w:rPr>
              <w:br/>
            </w:r>
            <w:r w:rsidRPr="00B44B6C">
              <w:rPr>
                <w:rFonts w:ascii="Calibri" w:hAnsi="Calibri"/>
                <w:color w:val="000000"/>
                <w:sz w:val="22"/>
                <w:szCs w:val="22"/>
              </w:rPr>
              <w:t>ve vozidle vždy na pravé svislé tyči u všech dveří kromě předních z pohledu nastupujícího cestujícího.</w:t>
            </w:r>
          </w:p>
        </w:tc>
      </w:tr>
      <w:tr w:rsidR="00B44B6C" w14:paraId="0EA788EB" w14:textId="77777777" w:rsidTr="00DE7D94">
        <w:tc>
          <w:tcPr>
            <w:tcW w:w="1494" w:type="dxa"/>
            <w:gridSpan w:val="2"/>
          </w:tcPr>
          <w:p w14:paraId="59B2BD93" w14:textId="77777777" w:rsidR="00B44B6C" w:rsidRDefault="00B44B6C" w:rsidP="00DE7D94">
            <w:pPr>
              <w:jc w:val="both"/>
              <w:rPr>
                <w:rFonts w:asciiTheme="minorHAnsi" w:hAnsiTheme="minorHAnsi"/>
                <w:sz w:val="22"/>
                <w:szCs w:val="22"/>
              </w:rPr>
            </w:pPr>
            <w:r>
              <w:rPr>
                <w:rFonts w:asciiTheme="minorHAnsi" w:hAnsiTheme="minorHAnsi"/>
                <w:sz w:val="22"/>
                <w:szCs w:val="22"/>
              </w:rPr>
              <w:t>Odpověď</w:t>
            </w:r>
          </w:p>
        </w:tc>
        <w:tc>
          <w:tcPr>
            <w:tcW w:w="7794" w:type="dxa"/>
          </w:tcPr>
          <w:p w14:paraId="391FA91D" w14:textId="77777777" w:rsidR="00B44B6C" w:rsidRDefault="00B44B6C" w:rsidP="00DE7D94">
            <w:pPr>
              <w:jc w:val="both"/>
              <w:rPr>
                <w:rFonts w:asciiTheme="minorHAnsi" w:hAnsiTheme="minorHAnsi"/>
                <w:sz w:val="22"/>
                <w:szCs w:val="22"/>
              </w:rPr>
            </w:pPr>
            <w:r>
              <w:rPr>
                <w:rFonts w:asciiTheme="minorHAnsi" w:hAnsiTheme="minorHAnsi"/>
                <w:sz w:val="22"/>
                <w:szCs w:val="22"/>
              </w:rPr>
              <w:t>NE</w:t>
            </w:r>
          </w:p>
        </w:tc>
      </w:tr>
    </w:tbl>
    <w:p w14:paraId="7553857B" w14:textId="77777777" w:rsidR="00191DFE" w:rsidRDefault="00191DFE" w:rsidP="00B44B6C">
      <w:pPr>
        <w:rPr>
          <w:rFonts w:asciiTheme="minorHAnsi" w:hAnsiTheme="minorHAnsi"/>
          <w:sz w:val="22"/>
          <w:szCs w:val="22"/>
          <w:lang w:eastAsia="cs-CZ"/>
        </w:rPr>
      </w:pPr>
    </w:p>
    <w:p w14:paraId="320292C8" w14:textId="77777777" w:rsidR="00191DFE" w:rsidRDefault="00191DFE" w:rsidP="00B44B6C">
      <w:pPr>
        <w:rPr>
          <w:rFonts w:asciiTheme="minorHAnsi" w:hAnsiTheme="minorHAnsi"/>
          <w:sz w:val="22"/>
          <w:szCs w:val="22"/>
          <w:lang w:eastAsia="cs-CZ"/>
        </w:rPr>
      </w:pPr>
    </w:p>
    <w:p w14:paraId="2D9D756A" w14:textId="6C6F299A" w:rsidR="00191DFE" w:rsidRDefault="00191DFE" w:rsidP="00191DFE">
      <w:pPr>
        <w:jc w:val="center"/>
        <w:rPr>
          <w:rFonts w:ascii="Calibri" w:hAnsi="Calibri"/>
          <w:b/>
          <w:sz w:val="24"/>
        </w:rPr>
      </w:pPr>
      <w:r>
        <w:rPr>
          <w:rFonts w:ascii="Calibri" w:hAnsi="Calibri"/>
          <w:b/>
          <w:sz w:val="24"/>
        </w:rPr>
        <w:t>2.8.8</w:t>
      </w:r>
      <w:r w:rsidRPr="00256499">
        <w:rPr>
          <w:rFonts w:ascii="Calibri" w:hAnsi="Calibri"/>
          <w:b/>
          <w:sz w:val="24"/>
        </w:rPr>
        <w:t>.</w:t>
      </w:r>
      <w:r>
        <w:rPr>
          <w:rFonts w:ascii="Calibri" w:hAnsi="Calibri"/>
          <w:b/>
          <w:sz w:val="24"/>
        </w:rPr>
        <w:t xml:space="preserve"> Rozhlasový přijímač</w:t>
      </w:r>
    </w:p>
    <w:p w14:paraId="152021BA" w14:textId="77777777" w:rsidR="00191DFE" w:rsidRDefault="00191DFE" w:rsidP="00B44B6C">
      <w:pPr>
        <w:rPr>
          <w:rFonts w:asciiTheme="minorHAnsi" w:hAnsiTheme="minorHAnsi"/>
          <w:sz w:val="22"/>
          <w:szCs w:val="22"/>
          <w:lang w:eastAsia="cs-CZ"/>
        </w:rPr>
      </w:pPr>
    </w:p>
    <w:tbl>
      <w:tblPr>
        <w:tblStyle w:val="Mkatabulky"/>
        <w:tblW w:w="0" w:type="auto"/>
        <w:tblLook w:val="04A0" w:firstRow="1" w:lastRow="0" w:firstColumn="1" w:lastColumn="0" w:noHBand="0" w:noVBand="1"/>
      </w:tblPr>
      <w:tblGrid>
        <w:gridCol w:w="1483"/>
        <w:gridCol w:w="7579"/>
      </w:tblGrid>
      <w:tr w:rsidR="00191DFE" w14:paraId="281FC45B" w14:textId="77777777" w:rsidTr="009E519F">
        <w:tc>
          <w:tcPr>
            <w:tcW w:w="1526" w:type="dxa"/>
          </w:tcPr>
          <w:p w14:paraId="6EEB292D" w14:textId="01F68C03" w:rsidR="00191DFE" w:rsidRDefault="00191DFE" w:rsidP="009E519F">
            <w:pPr>
              <w:jc w:val="both"/>
              <w:rPr>
                <w:rFonts w:asciiTheme="minorHAnsi" w:hAnsiTheme="minorHAnsi"/>
                <w:sz w:val="22"/>
                <w:szCs w:val="22"/>
              </w:rPr>
            </w:pPr>
            <w:r>
              <w:rPr>
                <w:rFonts w:asciiTheme="minorHAnsi" w:hAnsiTheme="minorHAnsi"/>
                <w:sz w:val="22"/>
                <w:szCs w:val="22"/>
              </w:rPr>
              <w:t>2.8</w:t>
            </w:r>
            <w:r w:rsidRPr="00B44B6C">
              <w:rPr>
                <w:rFonts w:asciiTheme="minorHAnsi" w:hAnsiTheme="minorHAnsi"/>
                <w:sz w:val="22"/>
                <w:szCs w:val="22"/>
              </w:rPr>
              <w:t>.</w:t>
            </w:r>
            <w:r>
              <w:rPr>
                <w:rFonts w:asciiTheme="minorHAnsi" w:hAnsiTheme="minorHAnsi"/>
                <w:sz w:val="22"/>
                <w:szCs w:val="22"/>
              </w:rPr>
              <w:t>8.</w:t>
            </w:r>
            <w:r w:rsidRPr="00B44B6C">
              <w:rPr>
                <w:rFonts w:asciiTheme="minorHAnsi" w:hAnsiTheme="minorHAnsi"/>
                <w:sz w:val="22"/>
                <w:szCs w:val="22"/>
              </w:rPr>
              <w:t>1.</w:t>
            </w:r>
          </w:p>
        </w:tc>
        <w:tc>
          <w:tcPr>
            <w:tcW w:w="8252" w:type="dxa"/>
          </w:tcPr>
          <w:p w14:paraId="4E979444" w14:textId="45A71D5E" w:rsidR="00191DFE" w:rsidRDefault="00191DFE" w:rsidP="009E519F">
            <w:pPr>
              <w:jc w:val="both"/>
              <w:rPr>
                <w:rFonts w:asciiTheme="minorHAnsi" w:hAnsiTheme="minorHAnsi"/>
                <w:sz w:val="22"/>
                <w:szCs w:val="22"/>
              </w:rPr>
            </w:pPr>
            <w:r>
              <w:rPr>
                <w:rFonts w:asciiTheme="minorHAnsi" w:hAnsiTheme="minorHAnsi"/>
                <w:sz w:val="22"/>
                <w:szCs w:val="22"/>
              </w:rPr>
              <w:t>Požadavky na rozhlasový přijímač</w:t>
            </w:r>
          </w:p>
        </w:tc>
      </w:tr>
      <w:tr w:rsidR="00191DFE" w:rsidRPr="00C62997" w14:paraId="15A2B47D" w14:textId="77777777" w:rsidTr="009E519F">
        <w:tc>
          <w:tcPr>
            <w:tcW w:w="9778" w:type="dxa"/>
            <w:gridSpan w:val="2"/>
          </w:tcPr>
          <w:p w14:paraId="04507EFC" w14:textId="37746CB7" w:rsidR="000C429C" w:rsidRPr="000C429C" w:rsidRDefault="00191DFE" w:rsidP="000C429C">
            <w:pPr>
              <w:pStyle w:val="Zkladntext"/>
              <w:rPr>
                <w:rFonts w:asciiTheme="minorHAnsi" w:hAnsiTheme="minorHAnsi" w:cs="Arial"/>
                <w:sz w:val="22"/>
                <w:szCs w:val="22"/>
              </w:rPr>
            </w:pPr>
            <w:r w:rsidRPr="00F10314">
              <w:rPr>
                <w:rFonts w:asciiTheme="minorHAnsi" w:hAnsiTheme="minorHAnsi" w:cs="Arial"/>
                <w:sz w:val="22"/>
                <w:szCs w:val="22"/>
              </w:rPr>
              <w:t xml:space="preserve">Do </w:t>
            </w:r>
            <w:r>
              <w:rPr>
                <w:rFonts w:asciiTheme="minorHAnsi" w:hAnsiTheme="minorHAnsi" w:cs="Arial"/>
                <w:sz w:val="22"/>
                <w:szCs w:val="22"/>
              </w:rPr>
              <w:t>pultu</w:t>
            </w:r>
            <w:r w:rsidRPr="00F10314">
              <w:rPr>
                <w:rFonts w:asciiTheme="minorHAnsi" w:hAnsiTheme="minorHAnsi" w:cs="Arial"/>
                <w:sz w:val="22"/>
                <w:szCs w:val="22"/>
              </w:rPr>
              <w:t xml:space="preserve"> řidiče požadujeme </w:t>
            </w:r>
            <w:r>
              <w:rPr>
                <w:rFonts w:asciiTheme="minorHAnsi" w:hAnsiTheme="minorHAnsi" w:cs="Arial"/>
                <w:sz w:val="22"/>
                <w:szCs w:val="22"/>
              </w:rPr>
              <w:t>instalovat</w:t>
            </w:r>
            <w:r w:rsidRPr="00F10314">
              <w:rPr>
                <w:rFonts w:asciiTheme="minorHAnsi" w:hAnsiTheme="minorHAnsi" w:cs="Arial"/>
                <w:sz w:val="22"/>
                <w:szCs w:val="22"/>
              </w:rPr>
              <w:t xml:space="preserve"> autorádio. </w:t>
            </w:r>
            <w:r w:rsidR="000C429C" w:rsidRPr="000C429C">
              <w:rPr>
                <w:rFonts w:asciiTheme="minorHAnsi" w:hAnsiTheme="minorHAnsi" w:cs="Arial"/>
                <w:sz w:val="22"/>
                <w:szCs w:val="22"/>
              </w:rPr>
              <w:t xml:space="preserve">Autorádio bude schopné přijímat rozhlasové vysílání FM a DAB+. Pro bezdrátový přenos hudby bude autorádio vybaveno funkcí Bluetooth s podporou zařízení s operačním systémem android i apple. Autorádio bude mít slot pro umožnění přehrávání hudby z USB flash disku. Podporované formáty souborů budou MP3/WMA/WAV/FLAC. Anténa přijímače bude umístěna vně </w:t>
            </w:r>
            <w:r w:rsidR="000C429C">
              <w:rPr>
                <w:rFonts w:asciiTheme="minorHAnsi" w:hAnsiTheme="minorHAnsi" w:cs="Arial"/>
                <w:sz w:val="22"/>
                <w:szCs w:val="22"/>
              </w:rPr>
              <w:t>skříně</w:t>
            </w:r>
            <w:r w:rsidR="000C429C" w:rsidRPr="000C429C">
              <w:rPr>
                <w:rFonts w:asciiTheme="minorHAnsi" w:hAnsiTheme="minorHAnsi" w:cs="Arial"/>
                <w:sz w:val="22"/>
                <w:szCs w:val="22"/>
              </w:rPr>
              <w:t xml:space="preserve"> tak, aby anténa neohrožovala ostatní účastníky provozu, přičemž příjem rozhlasového signálu nesmí být rušen jinými zařízeními na </w:t>
            </w:r>
            <w:r w:rsidR="000C429C">
              <w:rPr>
                <w:rFonts w:asciiTheme="minorHAnsi" w:hAnsiTheme="minorHAnsi" w:cs="Arial"/>
                <w:sz w:val="22"/>
                <w:szCs w:val="22"/>
              </w:rPr>
              <w:t>tramvaji</w:t>
            </w:r>
            <w:r w:rsidR="000C429C" w:rsidRPr="000C429C">
              <w:rPr>
                <w:rFonts w:asciiTheme="minorHAnsi" w:hAnsiTheme="minorHAnsi" w:cs="Arial"/>
                <w:sz w:val="22"/>
                <w:szCs w:val="22"/>
              </w:rPr>
              <w:t xml:space="preserve">. </w:t>
            </w:r>
          </w:p>
          <w:p w14:paraId="47D370FF" w14:textId="1F24390E" w:rsidR="00191DFE" w:rsidRPr="00C62997" w:rsidRDefault="00191DFE" w:rsidP="009E519F">
            <w:pPr>
              <w:jc w:val="both"/>
              <w:rPr>
                <w:rFonts w:ascii="Calibri" w:hAnsi="Calibri"/>
                <w:color w:val="000000"/>
                <w:sz w:val="22"/>
                <w:szCs w:val="22"/>
              </w:rPr>
            </w:pPr>
          </w:p>
        </w:tc>
      </w:tr>
      <w:tr w:rsidR="00191DFE" w14:paraId="35962D8B" w14:textId="77777777" w:rsidTr="009E519F">
        <w:tc>
          <w:tcPr>
            <w:tcW w:w="1526" w:type="dxa"/>
          </w:tcPr>
          <w:p w14:paraId="1DF2EEB0" w14:textId="77777777" w:rsidR="00191DFE" w:rsidRDefault="00191DFE" w:rsidP="009E519F">
            <w:pPr>
              <w:jc w:val="both"/>
              <w:rPr>
                <w:rFonts w:asciiTheme="minorHAnsi" w:hAnsiTheme="minorHAnsi"/>
                <w:sz w:val="22"/>
                <w:szCs w:val="22"/>
              </w:rPr>
            </w:pPr>
            <w:r>
              <w:rPr>
                <w:rFonts w:asciiTheme="minorHAnsi" w:hAnsiTheme="minorHAnsi"/>
                <w:sz w:val="22"/>
                <w:szCs w:val="22"/>
              </w:rPr>
              <w:t>Odpověď</w:t>
            </w:r>
          </w:p>
        </w:tc>
        <w:tc>
          <w:tcPr>
            <w:tcW w:w="8252" w:type="dxa"/>
          </w:tcPr>
          <w:p w14:paraId="0BBB9029" w14:textId="77777777" w:rsidR="00191DFE" w:rsidRDefault="00191DFE" w:rsidP="009E519F">
            <w:pPr>
              <w:jc w:val="both"/>
              <w:rPr>
                <w:rFonts w:asciiTheme="minorHAnsi" w:hAnsiTheme="minorHAnsi"/>
                <w:sz w:val="22"/>
                <w:szCs w:val="22"/>
              </w:rPr>
            </w:pPr>
            <w:r>
              <w:rPr>
                <w:rFonts w:asciiTheme="minorHAnsi" w:hAnsiTheme="minorHAnsi"/>
                <w:sz w:val="22"/>
                <w:szCs w:val="22"/>
              </w:rPr>
              <w:t>NE</w:t>
            </w:r>
          </w:p>
        </w:tc>
      </w:tr>
    </w:tbl>
    <w:p w14:paraId="5F1E474C" w14:textId="77777777" w:rsidR="00191DFE" w:rsidRDefault="00191DFE" w:rsidP="00B44B6C">
      <w:pPr>
        <w:rPr>
          <w:rFonts w:asciiTheme="minorHAnsi" w:hAnsiTheme="minorHAnsi"/>
          <w:sz w:val="22"/>
          <w:szCs w:val="22"/>
          <w:lang w:eastAsia="cs-CZ"/>
        </w:rPr>
      </w:pPr>
    </w:p>
    <w:p w14:paraId="778BC0F4" w14:textId="77777777" w:rsidR="00191DFE" w:rsidRDefault="00191DFE" w:rsidP="00B44B6C">
      <w:pPr>
        <w:rPr>
          <w:rFonts w:ascii="Calibri" w:hAnsi="Calibri"/>
          <w:b/>
          <w:sz w:val="24"/>
        </w:rPr>
      </w:pPr>
    </w:p>
    <w:p w14:paraId="50379D62" w14:textId="46011D77" w:rsidR="00256499" w:rsidRDefault="008C23BB" w:rsidP="00256499">
      <w:pPr>
        <w:jc w:val="center"/>
        <w:rPr>
          <w:rFonts w:ascii="Calibri" w:hAnsi="Calibri"/>
          <w:b/>
          <w:sz w:val="24"/>
        </w:rPr>
      </w:pPr>
      <w:r>
        <w:rPr>
          <w:rFonts w:ascii="Calibri" w:hAnsi="Calibri"/>
          <w:b/>
          <w:sz w:val="24"/>
        </w:rPr>
        <w:t>2.</w:t>
      </w:r>
      <w:r w:rsidR="00A3739E">
        <w:rPr>
          <w:rFonts w:ascii="Calibri" w:hAnsi="Calibri"/>
          <w:b/>
          <w:sz w:val="24"/>
        </w:rPr>
        <w:t>8</w:t>
      </w:r>
      <w:r w:rsidR="00B630E6">
        <w:rPr>
          <w:rFonts w:ascii="Calibri" w:hAnsi="Calibri"/>
          <w:b/>
          <w:sz w:val="24"/>
        </w:rPr>
        <w:t>.</w:t>
      </w:r>
      <w:r w:rsidR="00191DFE">
        <w:rPr>
          <w:rFonts w:ascii="Calibri" w:hAnsi="Calibri"/>
          <w:b/>
          <w:sz w:val="24"/>
        </w:rPr>
        <w:t>9</w:t>
      </w:r>
      <w:r w:rsidR="00256499" w:rsidRPr="00256499">
        <w:rPr>
          <w:rFonts w:ascii="Calibri" w:hAnsi="Calibri"/>
          <w:b/>
          <w:sz w:val="24"/>
        </w:rPr>
        <w:t>.</w:t>
      </w:r>
      <w:r w:rsidR="00256499">
        <w:rPr>
          <w:rFonts w:ascii="Calibri" w:hAnsi="Calibri"/>
          <w:b/>
          <w:sz w:val="24"/>
        </w:rPr>
        <w:t xml:space="preserve"> </w:t>
      </w:r>
      <w:r w:rsidR="00256499" w:rsidRPr="00256499">
        <w:rPr>
          <w:rFonts w:ascii="Calibri" w:hAnsi="Calibri"/>
          <w:b/>
          <w:sz w:val="24"/>
        </w:rPr>
        <w:t>Elektronické záznamové zařízení (tachograf)</w:t>
      </w:r>
    </w:p>
    <w:p w14:paraId="009DABC5" w14:textId="77777777" w:rsidR="00256499" w:rsidRDefault="00256499" w:rsidP="00B44B6C">
      <w:pPr>
        <w:rPr>
          <w:rFonts w:ascii="Calibri" w:hAnsi="Calibri"/>
          <w:b/>
          <w:sz w:val="24"/>
        </w:rPr>
      </w:pPr>
    </w:p>
    <w:tbl>
      <w:tblPr>
        <w:tblStyle w:val="Mkatabulky"/>
        <w:tblW w:w="0" w:type="auto"/>
        <w:tblLook w:val="04A0" w:firstRow="1" w:lastRow="0" w:firstColumn="1" w:lastColumn="0" w:noHBand="0" w:noVBand="1"/>
      </w:tblPr>
      <w:tblGrid>
        <w:gridCol w:w="1479"/>
        <w:gridCol w:w="7583"/>
      </w:tblGrid>
      <w:tr w:rsidR="00256499" w14:paraId="4D8E4FCE" w14:textId="77777777" w:rsidTr="00DE7D94">
        <w:tc>
          <w:tcPr>
            <w:tcW w:w="1526" w:type="dxa"/>
          </w:tcPr>
          <w:p w14:paraId="3BD35F03" w14:textId="33D42D35" w:rsidR="00256499" w:rsidRDefault="00A3739E" w:rsidP="00A3739E">
            <w:pPr>
              <w:jc w:val="both"/>
              <w:rPr>
                <w:rFonts w:asciiTheme="minorHAnsi" w:hAnsiTheme="minorHAnsi"/>
                <w:sz w:val="22"/>
                <w:szCs w:val="22"/>
              </w:rPr>
            </w:pPr>
            <w:r>
              <w:rPr>
                <w:rFonts w:asciiTheme="minorHAnsi" w:hAnsiTheme="minorHAnsi"/>
                <w:sz w:val="22"/>
                <w:szCs w:val="22"/>
              </w:rPr>
              <w:t>2</w:t>
            </w:r>
            <w:r w:rsidR="00B630E6">
              <w:rPr>
                <w:rFonts w:asciiTheme="minorHAnsi" w:hAnsiTheme="minorHAnsi"/>
                <w:sz w:val="22"/>
                <w:szCs w:val="22"/>
              </w:rPr>
              <w:t>.</w:t>
            </w:r>
            <w:r>
              <w:rPr>
                <w:rFonts w:asciiTheme="minorHAnsi" w:hAnsiTheme="minorHAnsi"/>
                <w:sz w:val="22"/>
                <w:szCs w:val="22"/>
              </w:rPr>
              <w:t>8</w:t>
            </w:r>
            <w:r w:rsidR="00256499" w:rsidRPr="00B44B6C">
              <w:rPr>
                <w:rFonts w:asciiTheme="minorHAnsi" w:hAnsiTheme="minorHAnsi"/>
                <w:sz w:val="22"/>
                <w:szCs w:val="22"/>
              </w:rPr>
              <w:t>.</w:t>
            </w:r>
            <w:r w:rsidR="00191DFE">
              <w:rPr>
                <w:rFonts w:asciiTheme="minorHAnsi" w:hAnsiTheme="minorHAnsi"/>
                <w:sz w:val="22"/>
                <w:szCs w:val="22"/>
              </w:rPr>
              <w:t>9</w:t>
            </w:r>
            <w:r>
              <w:rPr>
                <w:rFonts w:asciiTheme="minorHAnsi" w:hAnsiTheme="minorHAnsi"/>
                <w:sz w:val="22"/>
                <w:szCs w:val="22"/>
              </w:rPr>
              <w:t>.</w:t>
            </w:r>
            <w:r w:rsidR="00256499" w:rsidRPr="00B44B6C">
              <w:rPr>
                <w:rFonts w:asciiTheme="minorHAnsi" w:hAnsiTheme="minorHAnsi"/>
                <w:sz w:val="22"/>
                <w:szCs w:val="22"/>
              </w:rPr>
              <w:t>1.</w:t>
            </w:r>
          </w:p>
        </w:tc>
        <w:tc>
          <w:tcPr>
            <w:tcW w:w="8252" w:type="dxa"/>
          </w:tcPr>
          <w:p w14:paraId="36F0C3A5" w14:textId="77777777" w:rsidR="00256499" w:rsidRDefault="00256499" w:rsidP="00DE7D94">
            <w:pPr>
              <w:jc w:val="both"/>
              <w:rPr>
                <w:rFonts w:asciiTheme="minorHAnsi" w:hAnsiTheme="minorHAnsi"/>
                <w:sz w:val="22"/>
                <w:szCs w:val="22"/>
              </w:rPr>
            </w:pPr>
            <w:r w:rsidRPr="00256499">
              <w:rPr>
                <w:rFonts w:asciiTheme="minorHAnsi" w:hAnsiTheme="minorHAnsi"/>
                <w:sz w:val="22"/>
                <w:szCs w:val="22"/>
              </w:rPr>
              <w:t>Elektronické záznamové zařízení (tachograf)</w:t>
            </w:r>
          </w:p>
        </w:tc>
      </w:tr>
      <w:tr w:rsidR="00256499" w:rsidRPr="00C62997" w14:paraId="4CC199D7" w14:textId="77777777" w:rsidTr="00DE7D94">
        <w:tc>
          <w:tcPr>
            <w:tcW w:w="9778" w:type="dxa"/>
            <w:gridSpan w:val="2"/>
          </w:tcPr>
          <w:p w14:paraId="7DCC1507" w14:textId="77777777" w:rsidR="00DB0EE6" w:rsidRDefault="00756A6B" w:rsidP="00756A6B">
            <w:pPr>
              <w:jc w:val="both"/>
              <w:rPr>
                <w:rFonts w:asciiTheme="minorHAnsi" w:hAnsiTheme="minorHAnsi"/>
                <w:sz w:val="22"/>
                <w:szCs w:val="22"/>
              </w:rPr>
            </w:pPr>
            <w:r w:rsidRPr="006C7275">
              <w:rPr>
                <w:rFonts w:asciiTheme="minorHAnsi" w:hAnsiTheme="minorHAnsi"/>
                <w:sz w:val="22"/>
                <w:szCs w:val="22"/>
              </w:rPr>
              <w:t xml:space="preserve">Záznamové zařízení zaznamenávající minimálně 2 poslední dny běžného provozu včetně </w:t>
            </w:r>
          </w:p>
          <w:p w14:paraId="215EC369" w14:textId="77777777" w:rsidR="00DB0EE6" w:rsidRDefault="00756A6B" w:rsidP="00756A6B">
            <w:pPr>
              <w:jc w:val="both"/>
              <w:rPr>
                <w:rFonts w:asciiTheme="minorHAnsi" w:hAnsiTheme="minorHAnsi"/>
                <w:sz w:val="22"/>
                <w:szCs w:val="22"/>
              </w:rPr>
            </w:pPr>
            <w:r w:rsidRPr="006C7275">
              <w:rPr>
                <w:rFonts w:asciiTheme="minorHAnsi" w:hAnsiTheme="minorHAnsi"/>
                <w:sz w:val="22"/>
                <w:szCs w:val="22"/>
              </w:rPr>
              <w:t xml:space="preserve">tzv. havarijní smyčky s jemnějším záznamem hodnot pro posledních 1600 m dráhy vozidla. </w:t>
            </w:r>
          </w:p>
          <w:p w14:paraId="67987AE2" w14:textId="194FB1A5" w:rsidR="00756A6B" w:rsidRDefault="00756A6B" w:rsidP="00756A6B">
            <w:pPr>
              <w:jc w:val="both"/>
              <w:rPr>
                <w:rFonts w:asciiTheme="minorHAnsi" w:hAnsiTheme="minorHAnsi"/>
                <w:sz w:val="22"/>
                <w:szCs w:val="22"/>
              </w:rPr>
            </w:pPr>
            <w:r w:rsidRPr="006C7275">
              <w:rPr>
                <w:rFonts w:asciiTheme="minorHAnsi" w:hAnsiTheme="minorHAnsi"/>
                <w:sz w:val="22"/>
                <w:szCs w:val="22"/>
              </w:rPr>
              <w:lastRenderedPageBreak/>
              <w:t>Plně uživatelsky konfigurované, plně kompatibilní se zařízením a softwarem používaným k tomuto účelu v</w:t>
            </w:r>
            <w:r w:rsidR="00906803">
              <w:rPr>
                <w:rFonts w:asciiTheme="minorHAnsi" w:hAnsiTheme="minorHAnsi"/>
                <w:sz w:val="22"/>
                <w:szCs w:val="22"/>
              </w:rPr>
              <w:t> </w:t>
            </w:r>
            <w:r w:rsidR="00897ED1">
              <w:rPr>
                <w:rFonts w:asciiTheme="minorHAnsi" w:hAnsiTheme="minorHAnsi"/>
                <w:sz w:val="22"/>
                <w:szCs w:val="22"/>
              </w:rPr>
              <w:t>DPMB</w:t>
            </w:r>
            <w:r w:rsidR="00906803">
              <w:rPr>
                <w:rFonts w:asciiTheme="minorHAnsi" w:hAnsiTheme="minorHAnsi"/>
                <w:sz w:val="22"/>
                <w:szCs w:val="22"/>
              </w:rPr>
              <w:t xml:space="preserve"> </w:t>
            </w:r>
            <w:r w:rsidR="00906803" w:rsidRPr="00DD6973">
              <w:rPr>
                <w:rFonts w:asciiTheme="minorHAnsi" w:hAnsiTheme="minorHAnsi"/>
                <w:sz w:val="22"/>
                <w:szCs w:val="22"/>
              </w:rPr>
              <w:t>včetně vyhodnocovacího SW</w:t>
            </w:r>
            <w:r w:rsidRPr="006C7275">
              <w:rPr>
                <w:rFonts w:asciiTheme="minorHAnsi" w:hAnsiTheme="minorHAnsi"/>
                <w:sz w:val="22"/>
                <w:szCs w:val="22"/>
              </w:rPr>
              <w:t>. Kompletní záznam tachografu bude možné vyčítat pomocí Wi-Fi sítě Dynamického d</w:t>
            </w:r>
            <w:r>
              <w:rPr>
                <w:rFonts w:asciiTheme="minorHAnsi" w:hAnsiTheme="minorHAnsi"/>
                <w:sz w:val="22"/>
                <w:szCs w:val="22"/>
              </w:rPr>
              <w:t>ispečinku přes palubní počítač</w:t>
            </w:r>
            <w:r w:rsidR="006E5D6B">
              <w:rPr>
                <w:rFonts w:asciiTheme="minorHAnsi" w:hAnsiTheme="minorHAnsi"/>
                <w:sz w:val="22"/>
                <w:szCs w:val="22"/>
              </w:rPr>
              <w:t xml:space="preserve"> nebo manuálně pomocí karty</w:t>
            </w:r>
            <w:r w:rsidR="00906803">
              <w:rPr>
                <w:rFonts w:asciiTheme="minorHAnsi" w:hAnsiTheme="minorHAnsi"/>
                <w:sz w:val="22"/>
                <w:szCs w:val="22"/>
              </w:rPr>
              <w:t xml:space="preserve"> </w:t>
            </w:r>
            <w:r w:rsidR="00906803" w:rsidRPr="00DD6973">
              <w:rPr>
                <w:rFonts w:asciiTheme="minorHAnsi" w:hAnsiTheme="minorHAnsi"/>
                <w:sz w:val="22"/>
                <w:szCs w:val="22"/>
              </w:rPr>
              <w:t>respektive pomocí FLASH disku nebo notebooku přes USB konektor</w:t>
            </w:r>
            <w:r w:rsidR="00906803">
              <w:rPr>
                <w:rFonts w:asciiTheme="minorHAnsi" w:hAnsiTheme="minorHAnsi"/>
                <w:sz w:val="22"/>
                <w:szCs w:val="22"/>
              </w:rPr>
              <w:t xml:space="preserve"> </w:t>
            </w:r>
          </w:p>
          <w:p w14:paraId="5FAF2344" w14:textId="77777777" w:rsidR="006E5D6B" w:rsidRDefault="006E5D6B" w:rsidP="00756A6B">
            <w:pPr>
              <w:jc w:val="both"/>
              <w:rPr>
                <w:rFonts w:asciiTheme="minorHAnsi" w:hAnsiTheme="minorHAnsi"/>
              </w:rPr>
            </w:pPr>
            <w:r>
              <w:rPr>
                <w:rFonts w:asciiTheme="minorHAnsi" w:hAnsiTheme="minorHAnsi"/>
                <w:sz w:val="22"/>
                <w:szCs w:val="22"/>
              </w:rPr>
              <w:t>Součástí zařízení bude i paměťová karta s kapacitou minimálně 2GB, která bude snadno vyjímatelná (např. při dopravní nehodě).</w:t>
            </w:r>
          </w:p>
          <w:p w14:paraId="56AC8CC4" w14:textId="77777777" w:rsidR="00DB0EE6" w:rsidRDefault="00756A6B" w:rsidP="00897ED1">
            <w:pPr>
              <w:jc w:val="both"/>
              <w:rPr>
                <w:rFonts w:asciiTheme="minorHAnsi" w:hAnsiTheme="minorHAnsi"/>
                <w:sz w:val="22"/>
                <w:szCs w:val="22"/>
              </w:rPr>
            </w:pPr>
            <w:r w:rsidRPr="006C7275">
              <w:rPr>
                <w:rFonts w:asciiTheme="minorHAnsi" w:hAnsiTheme="minorHAnsi"/>
                <w:sz w:val="22"/>
                <w:szCs w:val="22"/>
              </w:rPr>
              <w:t xml:space="preserve">Po radiové síti </w:t>
            </w:r>
            <w:r w:rsidR="006A4A75">
              <w:rPr>
                <w:rFonts w:asciiTheme="minorHAnsi" w:hAnsiTheme="minorHAnsi"/>
                <w:sz w:val="22"/>
                <w:szCs w:val="22"/>
              </w:rPr>
              <w:t>DPMB</w:t>
            </w:r>
            <w:r w:rsidRPr="006C7275">
              <w:rPr>
                <w:rFonts w:asciiTheme="minorHAnsi" w:hAnsiTheme="minorHAnsi"/>
                <w:sz w:val="22"/>
                <w:szCs w:val="22"/>
              </w:rPr>
              <w:t xml:space="preserve"> bude možné vyčítat kolizní smyčku. Zařízení </w:t>
            </w:r>
            <w:r w:rsidRPr="00DD6973">
              <w:rPr>
                <w:rFonts w:asciiTheme="minorHAnsi" w:hAnsiTheme="minorHAnsi"/>
                <w:sz w:val="22"/>
                <w:szCs w:val="22"/>
              </w:rPr>
              <w:t>vyhodnocující min</w:t>
            </w:r>
            <w:r w:rsidR="00906803" w:rsidRPr="00DD6973">
              <w:rPr>
                <w:rFonts w:asciiTheme="minorHAnsi" w:hAnsiTheme="minorHAnsi"/>
                <w:sz w:val="22"/>
                <w:szCs w:val="22"/>
              </w:rPr>
              <w:t>imálně</w:t>
            </w:r>
            <w:r w:rsidRPr="00DD6973">
              <w:rPr>
                <w:rFonts w:asciiTheme="minorHAnsi" w:hAnsiTheme="minorHAnsi"/>
                <w:sz w:val="22"/>
                <w:szCs w:val="22"/>
              </w:rPr>
              <w:t xml:space="preserve"> </w:t>
            </w:r>
          </w:p>
          <w:p w14:paraId="5CE8C882" w14:textId="4B7B5D06" w:rsidR="00256499" w:rsidRDefault="00756A6B" w:rsidP="00897ED1">
            <w:pPr>
              <w:jc w:val="both"/>
              <w:rPr>
                <w:rFonts w:asciiTheme="minorHAnsi" w:hAnsiTheme="minorHAnsi"/>
                <w:sz w:val="22"/>
                <w:szCs w:val="22"/>
              </w:rPr>
            </w:pPr>
            <w:r w:rsidRPr="00DD6973">
              <w:rPr>
                <w:rFonts w:asciiTheme="minorHAnsi" w:hAnsiTheme="minorHAnsi"/>
                <w:sz w:val="22"/>
                <w:szCs w:val="22"/>
              </w:rPr>
              <w:t xml:space="preserve">8 analogových a </w:t>
            </w:r>
            <w:r w:rsidR="00897ED1" w:rsidRPr="00DD6973">
              <w:rPr>
                <w:rFonts w:asciiTheme="minorHAnsi" w:hAnsiTheme="minorHAnsi"/>
                <w:sz w:val="22"/>
                <w:szCs w:val="22"/>
              </w:rPr>
              <w:t>16</w:t>
            </w:r>
            <w:r w:rsidRPr="00DD6973">
              <w:rPr>
                <w:rFonts w:asciiTheme="minorHAnsi" w:hAnsiTheme="minorHAnsi"/>
                <w:sz w:val="22"/>
                <w:szCs w:val="22"/>
              </w:rPr>
              <w:t xml:space="preserve"> stavových signálů. Konečné připojení zaznamenávan</w:t>
            </w:r>
            <w:r w:rsidRPr="006C7275">
              <w:rPr>
                <w:rFonts w:asciiTheme="minorHAnsi" w:hAnsiTheme="minorHAnsi"/>
                <w:sz w:val="22"/>
                <w:szCs w:val="22"/>
              </w:rPr>
              <w:t>ých signálů, celkové osazení a propojení s palubním počítačem podléhá schválení zadavatele.</w:t>
            </w:r>
          </w:p>
          <w:p w14:paraId="69611723" w14:textId="77777777" w:rsidR="006E5D6B" w:rsidRPr="00C62997" w:rsidRDefault="006E5D6B" w:rsidP="00897ED1">
            <w:pPr>
              <w:jc w:val="both"/>
              <w:rPr>
                <w:rFonts w:ascii="Calibri" w:hAnsi="Calibri"/>
                <w:color w:val="000000"/>
                <w:sz w:val="22"/>
                <w:szCs w:val="22"/>
              </w:rPr>
            </w:pPr>
            <w:r>
              <w:rPr>
                <w:rFonts w:asciiTheme="minorHAnsi" w:hAnsiTheme="minorHAnsi"/>
                <w:sz w:val="22"/>
                <w:szCs w:val="22"/>
              </w:rPr>
              <w:t>Zapojení signálu tachografu bude dle vnitropodnikové normy DPMB (viz příloha).</w:t>
            </w:r>
          </w:p>
        </w:tc>
      </w:tr>
      <w:tr w:rsidR="00256499" w14:paraId="739984FC" w14:textId="77777777" w:rsidTr="00DE7D94">
        <w:tc>
          <w:tcPr>
            <w:tcW w:w="1526" w:type="dxa"/>
          </w:tcPr>
          <w:p w14:paraId="3A37BE2C" w14:textId="77777777" w:rsidR="00256499" w:rsidRDefault="00256499" w:rsidP="00DE7D94">
            <w:pPr>
              <w:jc w:val="both"/>
              <w:rPr>
                <w:rFonts w:asciiTheme="minorHAnsi" w:hAnsiTheme="minorHAnsi"/>
                <w:sz w:val="22"/>
                <w:szCs w:val="22"/>
              </w:rPr>
            </w:pPr>
            <w:r>
              <w:rPr>
                <w:rFonts w:asciiTheme="minorHAnsi" w:hAnsiTheme="minorHAnsi"/>
                <w:sz w:val="22"/>
                <w:szCs w:val="22"/>
              </w:rPr>
              <w:lastRenderedPageBreak/>
              <w:t>Odpověď</w:t>
            </w:r>
          </w:p>
        </w:tc>
        <w:tc>
          <w:tcPr>
            <w:tcW w:w="8252" w:type="dxa"/>
          </w:tcPr>
          <w:p w14:paraId="07877B80" w14:textId="77777777" w:rsidR="00256499" w:rsidRDefault="00256499" w:rsidP="00DE7D94">
            <w:pPr>
              <w:jc w:val="both"/>
              <w:rPr>
                <w:rFonts w:asciiTheme="minorHAnsi" w:hAnsiTheme="minorHAnsi"/>
                <w:sz w:val="22"/>
                <w:szCs w:val="22"/>
              </w:rPr>
            </w:pPr>
            <w:r>
              <w:rPr>
                <w:rFonts w:asciiTheme="minorHAnsi" w:hAnsiTheme="minorHAnsi"/>
                <w:sz w:val="22"/>
                <w:szCs w:val="22"/>
              </w:rPr>
              <w:t>NE</w:t>
            </w:r>
          </w:p>
        </w:tc>
      </w:tr>
    </w:tbl>
    <w:p w14:paraId="638FAD2F" w14:textId="77777777" w:rsidR="008C23BB" w:rsidRDefault="008C23BB" w:rsidP="00207C07">
      <w:pPr>
        <w:rPr>
          <w:rFonts w:ascii="Calibri" w:hAnsi="Calibri"/>
          <w:b/>
          <w:sz w:val="24"/>
        </w:rPr>
      </w:pPr>
    </w:p>
    <w:p w14:paraId="19F3C4CF" w14:textId="77777777" w:rsidR="008C23BB" w:rsidRDefault="008C23BB" w:rsidP="00207C07">
      <w:pPr>
        <w:rPr>
          <w:rFonts w:ascii="Calibri" w:hAnsi="Calibri"/>
          <w:b/>
          <w:sz w:val="24"/>
        </w:rPr>
      </w:pPr>
    </w:p>
    <w:p w14:paraId="37D1FFC8" w14:textId="2048126F" w:rsidR="00256499" w:rsidRDefault="008C23BB" w:rsidP="00256499">
      <w:pPr>
        <w:jc w:val="center"/>
        <w:rPr>
          <w:rFonts w:ascii="Calibri" w:hAnsi="Calibri"/>
          <w:b/>
          <w:sz w:val="24"/>
        </w:rPr>
      </w:pPr>
      <w:r>
        <w:rPr>
          <w:rFonts w:ascii="Calibri" w:hAnsi="Calibri"/>
          <w:b/>
          <w:sz w:val="24"/>
        </w:rPr>
        <w:t>2.</w:t>
      </w:r>
      <w:r w:rsidR="00A3739E">
        <w:rPr>
          <w:rFonts w:ascii="Calibri" w:hAnsi="Calibri"/>
          <w:b/>
          <w:sz w:val="24"/>
        </w:rPr>
        <w:t>8</w:t>
      </w:r>
      <w:r>
        <w:rPr>
          <w:rFonts w:ascii="Calibri" w:hAnsi="Calibri"/>
          <w:b/>
          <w:sz w:val="24"/>
        </w:rPr>
        <w:t>.</w:t>
      </w:r>
      <w:r w:rsidR="00D06E8E">
        <w:rPr>
          <w:rFonts w:ascii="Calibri" w:hAnsi="Calibri"/>
          <w:b/>
          <w:sz w:val="24"/>
        </w:rPr>
        <w:t>10</w:t>
      </w:r>
      <w:r>
        <w:rPr>
          <w:rFonts w:ascii="Calibri" w:hAnsi="Calibri"/>
          <w:b/>
          <w:sz w:val="24"/>
        </w:rPr>
        <w:t>.</w:t>
      </w:r>
      <w:r w:rsidR="00256499">
        <w:rPr>
          <w:rFonts w:ascii="Calibri" w:hAnsi="Calibri"/>
          <w:b/>
          <w:sz w:val="24"/>
        </w:rPr>
        <w:t xml:space="preserve"> </w:t>
      </w:r>
      <w:r w:rsidR="00256499" w:rsidRPr="00256499">
        <w:rPr>
          <w:rFonts w:ascii="Calibri" w:hAnsi="Calibri"/>
          <w:b/>
          <w:sz w:val="24"/>
        </w:rPr>
        <w:t xml:space="preserve">Obecné technické požadavky na dodané komponenty </w:t>
      </w:r>
      <w:r w:rsidR="00256499">
        <w:rPr>
          <w:rFonts w:ascii="Calibri" w:hAnsi="Calibri"/>
          <w:b/>
          <w:sz w:val="24"/>
        </w:rPr>
        <w:br/>
      </w:r>
      <w:r w:rsidR="00256499" w:rsidRPr="00256499">
        <w:rPr>
          <w:rFonts w:ascii="Calibri" w:hAnsi="Calibri"/>
          <w:b/>
          <w:sz w:val="24"/>
        </w:rPr>
        <w:t>informačního</w:t>
      </w:r>
      <w:r w:rsidR="00906803">
        <w:rPr>
          <w:rFonts w:ascii="Calibri" w:hAnsi="Calibri"/>
          <w:b/>
          <w:sz w:val="24"/>
        </w:rPr>
        <w:t>,</w:t>
      </w:r>
      <w:r w:rsidR="00256499" w:rsidRPr="00256499">
        <w:rPr>
          <w:rFonts w:ascii="Calibri" w:hAnsi="Calibri"/>
          <w:b/>
          <w:sz w:val="24"/>
        </w:rPr>
        <w:t xml:space="preserve"> odbavovacího systému</w:t>
      </w:r>
      <w:r w:rsidR="00906803">
        <w:rPr>
          <w:rFonts w:ascii="Calibri" w:hAnsi="Calibri"/>
          <w:b/>
          <w:sz w:val="24"/>
        </w:rPr>
        <w:t xml:space="preserve"> a automatického počítání cestujících</w:t>
      </w:r>
    </w:p>
    <w:p w14:paraId="0E4E798B" w14:textId="77777777" w:rsidR="00256499" w:rsidRDefault="00256499" w:rsidP="00B44B6C">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256499" w14:paraId="6746AA1A" w14:textId="77777777" w:rsidTr="00DE7D94">
        <w:tc>
          <w:tcPr>
            <w:tcW w:w="1526" w:type="dxa"/>
          </w:tcPr>
          <w:p w14:paraId="739993D2" w14:textId="6E65E2DC" w:rsidR="00256499" w:rsidRDefault="008C23BB" w:rsidP="00A3739E">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w:t>
            </w:r>
            <w:r w:rsidR="005C5DBC">
              <w:rPr>
                <w:rFonts w:asciiTheme="minorHAnsi" w:hAnsiTheme="minorHAnsi"/>
                <w:sz w:val="22"/>
                <w:szCs w:val="22"/>
              </w:rPr>
              <w:t>9</w:t>
            </w:r>
            <w:r>
              <w:rPr>
                <w:rFonts w:asciiTheme="minorHAnsi" w:hAnsiTheme="minorHAnsi"/>
                <w:sz w:val="22"/>
                <w:szCs w:val="22"/>
              </w:rPr>
              <w:t>.1.</w:t>
            </w:r>
          </w:p>
        </w:tc>
        <w:tc>
          <w:tcPr>
            <w:tcW w:w="8252" w:type="dxa"/>
          </w:tcPr>
          <w:p w14:paraId="65C8E6AF" w14:textId="77777777" w:rsidR="00256499" w:rsidRDefault="008C23BB" w:rsidP="00DE7D94">
            <w:pPr>
              <w:jc w:val="both"/>
              <w:rPr>
                <w:rFonts w:asciiTheme="minorHAnsi" w:hAnsiTheme="minorHAnsi"/>
                <w:sz w:val="22"/>
                <w:szCs w:val="22"/>
              </w:rPr>
            </w:pPr>
            <w:r w:rsidRPr="001F1289">
              <w:rPr>
                <w:rFonts w:asciiTheme="minorHAnsi" w:hAnsiTheme="minorHAnsi"/>
                <w:sz w:val="22"/>
                <w:szCs w:val="22"/>
              </w:rPr>
              <w:t>Řízení palubním počítačem</w:t>
            </w:r>
          </w:p>
        </w:tc>
      </w:tr>
      <w:tr w:rsidR="00256499" w:rsidRPr="00C62997" w14:paraId="0972866C" w14:textId="77777777" w:rsidTr="00DE7D94">
        <w:tc>
          <w:tcPr>
            <w:tcW w:w="9778" w:type="dxa"/>
            <w:gridSpan w:val="2"/>
          </w:tcPr>
          <w:p w14:paraId="1CF8A22E" w14:textId="77777777" w:rsidR="00256499" w:rsidRPr="00C62997" w:rsidRDefault="008C23BB" w:rsidP="00E8332C">
            <w:pPr>
              <w:jc w:val="both"/>
              <w:rPr>
                <w:rFonts w:ascii="Calibri" w:hAnsi="Calibri"/>
                <w:color w:val="000000"/>
                <w:sz w:val="22"/>
                <w:szCs w:val="22"/>
              </w:rPr>
            </w:pPr>
            <w:r w:rsidRPr="006C7275">
              <w:rPr>
                <w:rFonts w:asciiTheme="minorHAnsi" w:hAnsiTheme="minorHAnsi"/>
                <w:sz w:val="22"/>
                <w:szCs w:val="22"/>
              </w:rPr>
              <w:t>Řízení palubním počítačem. Dokladování způsobu garance kompatibility.</w:t>
            </w:r>
          </w:p>
        </w:tc>
      </w:tr>
      <w:tr w:rsidR="00256499" w14:paraId="46AB8D49" w14:textId="77777777" w:rsidTr="00DE7D94">
        <w:tc>
          <w:tcPr>
            <w:tcW w:w="1526" w:type="dxa"/>
          </w:tcPr>
          <w:p w14:paraId="099B8A32" w14:textId="77777777" w:rsidR="00256499" w:rsidRDefault="00256499" w:rsidP="00DE7D94">
            <w:pPr>
              <w:jc w:val="both"/>
              <w:rPr>
                <w:rFonts w:asciiTheme="minorHAnsi" w:hAnsiTheme="minorHAnsi"/>
                <w:sz w:val="22"/>
                <w:szCs w:val="22"/>
              </w:rPr>
            </w:pPr>
            <w:r>
              <w:rPr>
                <w:rFonts w:asciiTheme="minorHAnsi" w:hAnsiTheme="minorHAnsi"/>
                <w:sz w:val="22"/>
                <w:szCs w:val="22"/>
              </w:rPr>
              <w:t>Odpověď</w:t>
            </w:r>
          </w:p>
        </w:tc>
        <w:tc>
          <w:tcPr>
            <w:tcW w:w="8252" w:type="dxa"/>
          </w:tcPr>
          <w:p w14:paraId="2F11530B" w14:textId="77777777" w:rsidR="00256499" w:rsidRDefault="00256499" w:rsidP="00DE7D94">
            <w:pPr>
              <w:jc w:val="both"/>
              <w:rPr>
                <w:rFonts w:asciiTheme="minorHAnsi" w:hAnsiTheme="minorHAnsi"/>
                <w:sz w:val="22"/>
                <w:szCs w:val="22"/>
              </w:rPr>
            </w:pPr>
            <w:r>
              <w:rPr>
                <w:rFonts w:asciiTheme="minorHAnsi" w:hAnsiTheme="minorHAnsi"/>
                <w:sz w:val="22"/>
                <w:szCs w:val="22"/>
              </w:rPr>
              <w:t>NE</w:t>
            </w:r>
          </w:p>
        </w:tc>
      </w:tr>
    </w:tbl>
    <w:p w14:paraId="3E57FD84" w14:textId="77777777" w:rsidR="00787398" w:rsidRDefault="00787398" w:rsidP="00B44B6C">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456B06" w14:paraId="6418BC94" w14:textId="77777777" w:rsidTr="00DE7D94">
        <w:tc>
          <w:tcPr>
            <w:tcW w:w="1526" w:type="dxa"/>
          </w:tcPr>
          <w:p w14:paraId="50A57C2E" w14:textId="55BCF68D" w:rsidR="00456B06" w:rsidRPr="0095393F" w:rsidRDefault="008C23BB" w:rsidP="00A3739E">
            <w:pPr>
              <w:jc w:val="both"/>
              <w:rPr>
                <w:rFonts w:asciiTheme="minorHAnsi" w:hAnsiTheme="minorHAnsi"/>
                <w:sz w:val="22"/>
                <w:szCs w:val="22"/>
              </w:rPr>
            </w:pPr>
            <w:r w:rsidRPr="0095393F">
              <w:rPr>
                <w:rFonts w:asciiTheme="minorHAnsi" w:hAnsiTheme="minorHAnsi"/>
                <w:sz w:val="22"/>
                <w:szCs w:val="22"/>
              </w:rPr>
              <w:t>2.</w:t>
            </w:r>
            <w:r w:rsidR="00A3739E" w:rsidRPr="0095393F">
              <w:rPr>
                <w:rFonts w:asciiTheme="minorHAnsi" w:hAnsiTheme="minorHAnsi"/>
                <w:sz w:val="22"/>
                <w:szCs w:val="22"/>
              </w:rPr>
              <w:t>8</w:t>
            </w:r>
            <w:r w:rsidRPr="0095393F">
              <w:rPr>
                <w:rFonts w:asciiTheme="minorHAnsi" w:hAnsiTheme="minorHAnsi"/>
                <w:sz w:val="22"/>
                <w:szCs w:val="22"/>
              </w:rPr>
              <w:t>.</w:t>
            </w:r>
            <w:r w:rsidR="005C5DBC" w:rsidRPr="0095393F">
              <w:rPr>
                <w:rFonts w:asciiTheme="minorHAnsi" w:hAnsiTheme="minorHAnsi"/>
                <w:sz w:val="22"/>
                <w:szCs w:val="22"/>
              </w:rPr>
              <w:t>9</w:t>
            </w:r>
            <w:r w:rsidRPr="0095393F">
              <w:rPr>
                <w:rFonts w:asciiTheme="minorHAnsi" w:hAnsiTheme="minorHAnsi"/>
                <w:sz w:val="22"/>
                <w:szCs w:val="22"/>
              </w:rPr>
              <w:t>.2.</w:t>
            </w:r>
          </w:p>
        </w:tc>
        <w:tc>
          <w:tcPr>
            <w:tcW w:w="8252" w:type="dxa"/>
          </w:tcPr>
          <w:p w14:paraId="7799D8A2" w14:textId="0C228C5D" w:rsidR="00456B06" w:rsidRPr="0095393F" w:rsidRDefault="008C23BB" w:rsidP="00DE7D94">
            <w:pPr>
              <w:jc w:val="both"/>
              <w:rPr>
                <w:rFonts w:asciiTheme="minorHAnsi" w:hAnsiTheme="minorHAnsi"/>
                <w:sz w:val="22"/>
                <w:szCs w:val="22"/>
              </w:rPr>
            </w:pPr>
            <w:r w:rsidRPr="0095393F">
              <w:rPr>
                <w:rFonts w:asciiTheme="minorHAnsi" w:hAnsiTheme="minorHAnsi"/>
                <w:sz w:val="22"/>
                <w:szCs w:val="22"/>
              </w:rPr>
              <w:t>Připojení k vozidlové sběrnici IBIS</w:t>
            </w:r>
            <w:r w:rsidR="00906803" w:rsidRPr="0095393F">
              <w:rPr>
                <w:rFonts w:asciiTheme="minorHAnsi" w:hAnsiTheme="minorHAnsi"/>
                <w:sz w:val="22"/>
                <w:szCs w:val="22"/>
              </w:rPr>
              <w:t xml:space="preserve"> a Ethernet</w:t>
            </w:r>
          </w:p>
        </w:tc>
      </w:tr>
      <w:tr w:rsidR="00456B06" w:rsidRPr="00C62997" w14:paraId="4CB3FE37" w14:textId="77777777" w:rsidTr="00DE7D94">
        <w:tc>
          <w:tcPr>
            <w:tcW w:w="9778" w:type="dxa"/>
            <w:gridSpan w:val="2"/>
          </w:tcPr>
          <w:p w14:paraId="2407722D" w14:textId="38EB5314" w:rsidR="00B630E6" w:rsidRPr="0095393F" w:rsidRDefault="008C23BB" w:rsidP="00B630E6">
            <w:pPr>
              <w:jc w:val="both"/>
              <w:rPr>
                <w:rFonts w:ascii="Calibri" w:hAnsi="Calibri"/>
                <w:color w:val="000000"/>
                <w:sz w:val="22"/>
                <w:szCs w:val="22"/>
              </w:rPr>
            </w:pPr>
            <w:r w:rsidRPr="0095393F">
              <w:rPr>
                <w:rFonts w:asciiTheme="minorHAnsi" w:hAnsiTheme="minorHAnsi"/>
                <w:sz w:val="22"/>
                <w:szCs w:val="22"/>
              </w:rPr>
              <w:t>Připojení k vozidlové sběrnici IBIS</w:t>
            </w:r>
            <w:r w:rsidR="00906803" w:rsidRPr="0095393F">
              <w:rPr>
                <w:rFonts w:asciiTheme="minorHAnsi" w:hAnsiTheme="minorHAnsi"/>
                <w:sz w:val="22"/>
                <w:szCs w:val="22"/>
              </w:rPr>
              <w:t xml:space="preserve"> a Ethernet</w:t>
            </w:r>
            <w:r w:rsidRPr="0095393F">
              <w:rPr>
                <w:rFonts w:asciiTheme="minorHAnsi" w:hAnsiTheme="minorHAnsi"/>
                <w:sz w:val="22"/>
                <w:szCs w:val="22"/>
              </w:rPr>
              <w:t xml:space="preserve"> dle specifikace pro jednotlivé komponenty.</w:t>
            </w:r>
          </w:p>
        </w:tc>
      </w:tr>
      <w:tr w:rsidR="00456B06" w14:paraId="562A2BCA" w14:textId="77777777" w:rsidTr="00DE7D94">
        <w:tc>
          <w:tcPr>
            <w:tcW w:w="1526" w:type="dxa"/>
          </w:tcPr>
          <w:p w14:paraId="302C63F7" w14:textId="77777777" w:rsidR="00456B06" w:rsidRDefault="00456B06" w:rsidP="00DE7D94">
            <w:pPr>
              <w:jc w:val="both"/>
              <w:rPr>
                <w:rFonts w:asciiTheme="minorHAnsi" w:hAnsiTheme="minorHAnsi"/>
                <w:sz w:val="22"/>
                <w:szCs w:val="22"/>
              </w:rPr>
            </w:pPr>
            <w:r>
              <w:rPr>
                <w:rFonts w:asciiTheme="minorHAnsi" w:hAnsiTheme="minorHAnsi"/>
                <w:sz w:val="22"/>
                <w:szCs w:val="22"/>
              </w:rPr>
              <w:t>Odpověď</w:t>
            </w:r>
          </w:p>
        </w:tc>
        <w:tc>
          <w:tcPr>
            <w:tcW w:w="8252" w:type="dxa"/>
          </w:tcPr>
          <w:p w14:paraId="3203C85B" w14:textId="77777777" w:rsidR="00456B06" w:rsidRDefault="00456B06" w:rsidP="00DE7D94">
            <w:pPr>
              <w:jc w:val="both"/>
              <w:rPr>
                <w:rFonts w:asciiTheme="minorHAnsi" w:hAnsiTheme="minorHAnsi"/>
                <w:sz w:val="22"/>
                <w:szCs w:val="22"/>
              </w:rPr>
            </w:pPr>
            <w:r>
              <w:rPr>
                <w:rFonts w:asciiTheme="minorHAnsi" w:hAnsiTheme="minorHAnsi"/>
                <w:sz w:val="22"/>
                <w:szCs w:val="22"/>
              </w:rPr>
              <w:t>NE</w:t>
            </w:r>
          </w:p>
        </w:tc>
      </w:tr>
    </w:tbl>
    <w:p w14:paraId="2ADED155" w14:textId="77777777" w:rsidR="004E1DB7" w:rsidRDefault="004E1DB7" w:rsidP="00B44B6C">
      <w:pPr>
        <w:rPr>
          <w:rFonts w:ascii="Calibri" w:hAnsi="Calibri"/>
          <w:b/>
          <w:sz w:val="24"/>
        </w:rPr>
      </w:pPr>
    </w:p>
    <w:tbl>
      <w:tblPr>
        <w:tblStyle w:val="Mkatabulky"/>
        <w:tblW w:w="0" w:type="auto"/>
        <w:tblLook w:val="04A0" w:firstRow="1" w:lastRow="0" w:firstColumn="1" w:lastColumn="0" w:noHBand="0" w:noVBand="1"/>
      </w:tblPr>
      <w:tblGrid>
        <w:gridCol w:w="1512"/>
        <w:gridCol w:w="7550"/>
      </w:tblGrid>
      <w:tr w:rsidR="008C23BB" w14:paraId="6F225E6B" w14:textId="77777777" w:rsidTr="008C23BB">
        <w:tc>
          <w:tcPr>
            <w:tcW w:w="1526" w:type="dxa"/>
          </w:tcPr>
          <w:p w14:paraId="41116167" w14:textId="4D4B56F7" w:rsidR="008C23BB" w:rsidRDefault="008C23BB" w:rsidP="00A3739E">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w:t>
            </w:r>
            <w:r w:rsidR="005C5DBC">
              <w:rPr>
                <w:rFonts w:asciiTheme="minorHAnsi" w:hAnsiTheme="minorHAnsi"/>
                <w:sz w:val="22"/>
                <w:szCs w:val="22"/>
              </w:rPr>
              <w:t>9</w:t>
            </w:r>
            <w:r>
              <w:rPr>
                <w:rFonts w:asciiTheme="minorHAnsi" w:hAnsiTheme="minorHAnsi"/>
                <w:sz w:val="22"/>
                <w:szCs w:val="22"/>
              </w:rPr>
              <w:t>.3.</w:t>
            </w:r>
          </w:p>
        </w:tc>
        <w:tc>
          <w:tcPr>
            <w:tcW w:w="8252" w:type="dxa"/>
          </w:tcPr>
          <w:p w14:paraId="52D276BF" w14:textId="77777777" w:rsidR="008C23BB" w:rsidRDefault="008C23BB" w:rsidP="008C23BB">
            <w:pPr>
              <w:jc w:val="both"/>
              <w:rPr>
                <w:rFonts w:asciiTheme="minorHAnsi" w:hAnsiTheme="minorHAnsi"/>
                <w:sz w:val="22"/>
                <w:szCs w:val="22"/>
              </w:rPr>
            </w:pPr>
            <w:r>
              <w:rPr>
                <w:rFonts w:asciiTheme="minorHAnsi" w:hAnsiTheme="minorHAnsi"/>
                <w:sz w:val="22"/>
                <w:szCs w:val="22"/>
              </w:rPr>
              <w:t>Rozhraní dat</w:t>
            </w:r>
          </w:p>
        </w:tc>
      </w:tr>
      <w:tr w:rsidR="008C23BB" w:rsidRPr="00C62997" w14:paraId="02DE9112" w14:textId="77777777" w:rsidTr="008C23BB">
        <w:tc>
          <w:tcPr>
            <w:tcW w:w="9778" w:type="dxa"/>
            <w:gridSpan w:val="2"/>
          </w:tcPr>
          <w:p w14:paraId="148D1154" w14:textId="77777777" w:rsidR="008C23BB" w:rsidRPr="00C62997" w:rsidRDefault="00A3739E" w:rsidP="006E5D6B">
            <w:pPr>
              <w:jc w:val="both"/>
              <w:rPr>
                <w:rFonts w:ascii="Calibri" w:hAnsi="Calibri"/>
                <w:color w:val="000000"/>
                <w:sz w:val="22"/>
                <w:szCs w:val="22"/>
              </w:rPr>
            </w:pPr>
            <w:r w:rsidRPr="006C7275">
              <w:rPr>
                <w:rFonts w:asciiTheme="minorHAnsi" w:hAnsiTheme="minorHAnsi"/>
                <w:sz w:val="22"/>
                <w:szCs w:val="22"/>
              </w:rPr>
              <w:t>Rozhraní</w:t>
            </w:r>
            <w:r w:rsidR="006E5D6B">
              <w:rPr>
                <w:rFonts w:asciiTheme="minorHAnsi" w:hAnsiTheme="minorHAnsi"/>
                <w:sz w:val="22"/>
                <w:szCs w:val="22"/>
              </w:rPr>
              <w:t xml:space="preserve"> pro servis dat Ethernet</w:t>
            </w:r>
            <w:r w:rsidR="008C23BB" w:rsidRPr="006C7275">
              <w:rPr>
                <w:rFonts w:asciiTheme="minorHAnsi" w:hAnsiTheme="minorHAnsi"/>
                <w:sz w:val="22"/>
                <w:szCs w:val="22"/>
              </w:rPr>
              <w:t>/</w:t>
            </w:r>
            <w:r w:rsidR="006E5D6B">
              <w:rPr>
                <w:rFonts w:asciiTheme="minorHAnsi" w:hAnsiTheme="minorHAnsi"/>
                <w:sz w:val="22"/>
                <w:szCs w:val="22"/>
              </w:rPr>
              <w:t>RS</w:t>
            </w:r>
            <w:r w:rsidR="008C23BB" w:rsidRPr="006C7275">
              <w:rPr>
                <w:rFonts w:asciiTheme="minorHAnsi" w:hAnsiTheme="minorHAnsi"/>
                <w:sz w:val="22"/>
                <w:szCs w:val="22"/>
              </w:rPr>
              <w:t>485/</w:t>
            </w:r>
            <w:r w:rsidR="006E5D6B">
              <w:rPr>
                <w:rFonts w:asciiTheme="minorHAnsi" w:hAnsiTheme="minorHAnsi"/>
                <w:sz w:val="22"/>
                <w:szCs w:val="22"/>
              </w:rPr>
              <w:t>RS</w:t>
            </w:r>
            <w:r w:rsidR="008C23BB" w:rsidRPr="006C7275">
              <w:rPr>
                <w:rFonts w:asciiTheme="minorHAnsi" w:hAnsiTheme="minorHAnsi"/>
                <w:sz w:val="22"/>
                <w:szCs w:val="22"/>
              </w:rPr>
              <w:t>232</w:t>
            </w:r>
            <w:r w:rsidR="006E5D6B">
              <w:rPr>
                <w:rFonts w:asciiTheme="minorHAnsi" w:hAnsiTheme="minorHAnsi"/>
                <w:sz w:val="22"/>
                <w:szCs w:val="22"/>
              </w:rPr>
              <w:t>/IBIS/CAN</w:t>
            </w:r>
            <w:r w:rsidR="008C23BB" w:rsidRPr="006C7275">
              <w:rPr>
                <w:rFonts w:asciiTheme="minorHAnsi" w:hAnsiTheme="minorHAnsi"/>
                <w:sz w:val="22"/>
                <w:szCs w:val="22"/>
              </w:rPr>
              <w:t>, případně dle specifikace konkrétní zakázky.</w:t>
            </w:r>
          </w:p>
        </w:tc>
      </w:tr>
      <w:tr w:rsidR="008C23BB" w14:paraId="28931C21" w14:textId="77777777" w:rsidTr="008C23BB">
        <w:tc>
          <w:tcPr>
            <w:tcW w:w="1526" w:type="dxa"/>
          </w:tcPr>
          <w:p w14:paraId="2F7012F1"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79937241"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2EAAE2D9" w14:textId="77777777" w:rsidR="008C23BB" w:rsidRDefault="008C23BB" w:rsidP="008C23BB">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8C23BB" w14:paraId="6965FA0A" w14:textId="77777777" w:rsidTr="008C23BB">
        <w:tc>
          <w:tcPr>
            <w:tcW w:w="1526" w:type="dxa"/>
          </w:tcPr>
          <w:p w14:paraId="6CCD75E5" w14:textId="5E54101B" w:rsidR="008C23BB" w:rsidRDefault="00A3739E" w:rsidP="008C23BB">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.4.</w:t>
            </w:r>
          </w:p>
        </w:tc>
        <w:tc>
          <w:tcPr>
            <w:tcW w:w="8252" w:type="dxa"/>
          </w:tcPr>
          <w:p w14:paraId="2130D4F2" w14:textId="77777777" w:rsidR="008C23BB" w:rsidRDefault="008C23BB" w:rsidP="008C23BB">
            <w:pPr>
              <w:jc w:val="both"/>
              <w:rPr>
                <w:rFonts w:asciiTheme="minorHAnsi" w:hAnsiTheme="minorHAnsi"/>
                <w:sz w:val="22"/>
                <w:szCs w:val="22"/>
              </w:rPr>
            </w:pPr>
            <w:r>
              <w:rPr>
                <w:rFonts w:asciiTheme="minorHAnsi" w:hAnsiTheme="minorHAnsi"/>
                <w:sz w:val="22"/>
                <w:szCs w:val="22"/>
              </w:rPr>
              <w:t>Napájení systému</w:t>
            </w:r>
          </w:p>
        </w:tc>
      </w:tr>
      <w:tr w:rsidR="008C23BB" w:rsidRPr="00C62997" w14:paraId="2428505C" w14:textId="77777777" w:rsidTr="008C23BB">
        <w:tc>
          <w:tcPr>
            <w:tcW w:w="9778" w:type="dxa"/>
            <w:gridSpan w:val="2"/>
          </w:tcPr>
          <w:p w14:paraId="08363F55" w14:textId="77777777" w:rsidR="008C23BB" w:rsidRPr="00B630E6" w:rsidRDefault="008C23BB" w:rsidP="006E5D6B">
            <w:pPr>
              <w:jc w:val="both"/>
              <w:rPr>
                <w:rFonts w:ascii="Calibri" w:hAnsi="Calibri"/>
                <w:color w:val="000000"/>
                <w:sz w:val="22"/>
                <w:szCs w:val="22"/>
              </w:rPr>
            </w:pPr>
            <w:r w:rsidRPr="006C7275">
              <w:rPr>
                <w:rFonts w:asciiTheme="minorHAnsi" w:hAnsiTheme="minorHAnsi"/>
                <w:sz w:val="22"/>
                <w:szCs w:val="22"/>
              </w:rPr>
              <w:t>Napájení systému z vozidlové palubní sítě o jmenovitém napětí 24V DC, pracovní rozsah provozního napětí</w:t>
            </w:r>
            <w:r w:rsidR="006E5D6B">
              <w:rPr>
                <w:rFonts w:asciiTheme="minorHAnsi" w:hAnsiTheme="minorHAnsi"/>
                <w:sz w:val="22"/>
                <w:szCs w:val="22"/>
              </w:rPr>
              <w:t xml:space="preserve"> dle normy pro drážní vozidla</w:t>
            </w:r>
            <w:r w:rsidRPr="006C7275">
              <w:rPr>
                <w:rFonts w:asciiTheme="minorHAnsi" w:hAnsiTheme="minorHAnsi"/>
                <w:sz w:val="22"/>
                <w:szCs w:val="22"/>
              </w:rPr>
              <w:t xml:space="preserve"> </w:t>
            </w:r>
            <w:r w:rsidR="006E5D6B">
              <w:rPr>
                <w:rFonts w:asciiTheme="minorHAnsi" w:hAnsiTheme="minorHAnsi"/>
                <w:sz w:val="22"/>
                <w:szCs w:val="22"/>
              </w:rPr>
              <w:t>16,8</w:t>
            </w:r>
            <w:r w:rsidRPr="006C7275">
              <w:rPr>
                <w:rFonts w:asciiTheme="minorHAnsi" w:hAnsiTheme="minorHAnsi"/>
                <w:sz w:val="22"/>
                <w:szCs w:val="22"/>
              </w:rPr>
              <w:t xml:space="preserve"> až 30 V.</w:t>
            </w:r>
            <w:r w:rsidR="00F467F6">
              <w:rPr>
                <w:rFonts w:asciiTheme="minorHAnsi" w:hAnsiTheme="minorHAnsi"/>
                <w:sz w:val="22"/>
                <w:szCs w:val="22"/>
              </w:rPr>
              <w:t xml:space="preserve"> </w:t>
            </w:r>
          </w:p>
        </w:tc>
      </w:tr>
      <w:tr w:rsidR="008C23BB" w14:paraId="002A6C45" w14:textId="77777777" w:rsidTr="008C23BB">
        <w:tc>
          <w:tcPr>
            <w:tcW w:w="1526" w:type="dxa"/>
          </w:tcPr>
          <w:p w14:paraId="399FA0E7"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3BECA2B2"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7688523A" w14:textId="77777777" w:rsidR="008C23BB" w:rsidRDefault="008C23BB" w:rsidP="00B44B6C">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8C23BB" w14:paraId="4B2CFB1E" w14:textId="77777777" w:rsidTr="008C23BB">
        <w:tc>
          <w:tcPr>
            <w:tcW w:w="1526" w:type="dxa"/>
          </w:tcPr>
          <w:p w14:paraId="66C77FFE" w14:textId="59FAB57F" w:rsidR="008C23BB" w:rsidRDefault="00A3739E" w:rsidP="008C23BB">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.5.</w:t>
            </w:r>
          </w:p>
        </w:tc>
        <w:tc>
          <w:tcPr>
            <w:tcW w:w="8252" w:type="dxa"/>
          </w:tcPr>
          <w:p w14:paraId="0E862458" w14:textId="77777777" w:rsidR="008C23BB" w:rsidRDefault="008C23BB" w:rsidP="008C23BB">
            <w:pPr>
              <w:jc w:val="both"/>
              <w:rPr>
                <w:rFonts w:asciiTheme="minorHAnsi" w:hAnsiTheme="minorHAnsi"/>
                <w:sz w:val="22"/>
                <w:szCs w:val="22"/>
              </w:rPr>
            </w:pPr>
            <w:r>
              <w:rPr>
                <w:rFonts w:asciiTheme="minorHAnsi" w:hAnsiTheme="minorHAnsi"/>
                <w:sz w:val="22"/>
                <w:szCs w:val="22"/>
              </w:rPr>
              <w:t>Odolnost proti přepětí</w:t>
            </w:r>
          </w:p>
        </w:tc>
      </w:tr>
      <w:tr w:rsidR="008C23BB" w:rsidRPr="00C62997" w14:paraId="025A4407" w14:textId="77777777" w:rsidTr="008C23BB">
        <w:tc>
          <w:tcPr>
            <w:tcW w:w="9778" w:type="dxa"/>
            <w:gridSpan w:val="2"/>
          </w:tcPr>
          <w:p w14:paraId="17AA7BC0" w14:textId="77777777" w:rsidR="008C23BB" w:rsidRPr="00C62997" w:rsidRDefault="008C23BB" w:rsidP="008C23BB">
            <w:pPr>
              <w:jc w:val="both"/>
              <w:rPr>
                <w:rFonts w:ascii="Calibri" w:hAnsi="Calibri"/>
                <w:color w:val="000000"/>
                <w:sz w:val="22"/>
                <w:szCs w:val="22"/>
              </w:rPr>
            </w:pPr>
            <w:r w:rsidRPr="006C7275">
              <w:rPr>
                <w:rFonts w:asciiTheme="minorHAnsi" w:hAnsiTheme="minorHAnsi"/>
                <w:sz w:val="22"/>
                <w:szCs w:val="22"/>
              </w:rPr>
              <w:t>Odolnost proti přepětí - dlouhodobá 33 V po dobu 1 h, krátkodobá 48 V po dobu 1 min (zařízení nemusí po dobu trvání krátkodobého rušení plnit funkci, po odeznění je plně funkční).</w:t>
            </w:r>
          </w:p>
        </w:tc>
      </w:tr>
      <w:tr w:rsidR="008C23BB" w14:paraId="78C3A6F6" w14:textId="77777777" w:rsidTr="008C23BB">
        <w:tc>
          <w:tcPr>
            <w:tcW w:w="1526" w:type="dxa"/>
          </w:tcPr>
          <w:p w14:paraId="5BF07AC3"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33A269DA"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04E9123F" w14:textId="77777777" w:rsidR="008C23BB" w:rsidRDefault="008C23BB" w:rsidP="008C23BB">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8C23BB" w14:paraId="6D9FAACE" w14:textId="77777777" w:rsidTr="008C23BB">
        <w:tc>
          <w:tcPr>
            <w:tcW w:w="1526" w:type="dxa"/>
          </w:tcPr>
          <w:p w14:paraId="7C6DBD7F" w14:textId="0211B33D" w:rsidR="008C23BB" w:rsidRDefault="00A3739E" w:rsidP="008C23BB">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.6.</w:t>
            </w:r>
          </w:p>
        </w:tc>
        <w:tc>
          <w:tcPr>
            <w:tcW w:w="8252" w:type="dxa"/>
          </w:tcPr>
          <w:p w14:paraId="190B9D56" w14:textId="77777777" w:rsidR="008C23BB" w:rsidRDefault="008C23BB" w:rsidP="008C23BB">
            <w:pPr>
              <w:jc w:val="both"/>
              <w:rPr>
                <w:rFonts w:asciiTheme="minorHAnsi" w:hAnsiTheme="minorHAnsi"/>
                <w:sz w:val="22"/>
                <w:szCs w:val="22"/>
              </w:rPr>
            </w:pPr>
            <w:r>
              <w:rPr>
                <w:rFonts w:asciiTheme="minorHAnsi" w:hAnsiTheme="minorHAnsi"/>
                <w:sz w:val="22"/>
                <w:szCs w:val="22"/>
              </w:rPr>
              <w:t>Neobvyklé jevy</w:t>
            </w:r>
          </w:p>
        </w:tc>
      </w:tr>
      <w:tr w:rsidR="008C23BB" w:rsidRPr="00C62997" w14:paraId="44110450" w14:textId="77777777" w:rsidTr="008C23BB">
        <w:tc>
          <w:tcPr>
            <w:tcW w:w="9778" w:type="dxa"/>
            <w:gridSpan w:val="2"/>
          </w:tcPr>
          <w:p w14:paraId="21689461" w14:textId="77777777" w:rsidR="008C23BB" w:rsidRPr="00B630E6" w:rsidRDefault="008C23BB" w:rsidP="008C23BB">
            <w:pPr>
              <w:jc w:val="both"/>
              <w:rPr>
                <w:rFonts w:ascii="Calibri" w:hAnsi="Calibri"/>
                <w:color w:val="000000"/>
                <w:sz w:val="22"/>
                <w:szCs w:val="22"/>
              </w:rPr>
            </w:pPr>
            <w:r w:rsidRPr="006C7275">
              <w:rPr>
                <w:rFonts w:asciiTheme="minorHAnsi" w:hAnsiTheme="minorHAnsi"/>
                <w:sz w:val="22"/>
                <w:szCs w:val="22"/>
              </w:rPr>
              <w:t>Neobvyklé jevy v napájení nebo ve vstupních a výstupních bodech nesmějí způsobit destrukci zařízení, mohou způsobit pouze odpojení zařízení od napájení nebo odpojení periferie, s možností servisního návratu do provozuschopného stavu.</w:t>
            </w:r>
          </w:p>
        </w:tc>
      </w:tr>
      <w:tr w:rsidR="008C23BB" w14:paraId="3C3540E8" w14:textId="77777777" w:rsidTr="008C23BB">
        <w:tc>
          <w:tcPr>
            <w:tcW w:w="1526" w:type="dxa"/>
          </w:tcPr>
          <w:p w14:paraId="5BDF37F1"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1D721250"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6207E6CF" w14:textId="77777777" w:rsidR="008C23BB" w:rsidRDefault="008C23BB" w:rsidP="00B44B6C">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8C23BB" w14:paraId="6BFE21B9" w14:textId="77777777" w:rsidTr="00F467F6">
        <w:tc>
          <w:tcPr>
            <w:tcW w:w="1481" w:type="dxa"/>
          </w:tcPr>
          <w:p w14:paraId="642E8DEE" w14:textId="7C15E66D" w:rsidR="008C23BB" w:rsidRDefault="00A3739E" w:rsidP="00F467F6">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w:t>
            </w:r>
            <w:r w:rsidR="00F467F6">
              <w:rPr>
                <w:rFonts w:asciiTheme="minorHAnsi" w:hAnsiTheme="minorHAnsi"/>
                <w:sz w:val="22"/>
                <w:szCs w:val="22"/>
              </w:rPr>
              <w:t>7</w:t>
            </w:r>
            <w:r w:rsidR="008C23BB">
              <w:rPr>
                <w:rFonts w:asciiTheme="minorHAnsi" w:hAnsiTheme="minorHAnsi"/>
                <w:sz w:val="22"/>
                <w:szCs w:val="22"/>
              </w:rPr>
              <w:t>.</w:t>
            </w:r>
          </w:p>
        </w:tc>
        <w:tc>
          <w:tcPr>
            <w:tcW w:w="7581" w:type="dxa"/>
          </w:tcPr>
          <w:p w14:paraId="6907D187" w14:textId="77777777" w:rsidR="008C23BB" w:rsidRDefault="008C23BB" w:rsidP="008C23BB">
            <w:pPr>
              <w:jc w:val="both"/>
              <w:rPr>
                <w:rFonts w:asciiTheme="minorHAnsi" w:hAnsiTheme="minorHAnsi"/>
                <w:sz w:val="22"/>
                <w:szCs w:val="22"/>
              </w:rPr>
            </w:pPr>
            <w:r>
              <w:rPr>
                <w:rFonts w:asciiTheme="minorHAnsi" w:hAnsiTheme="minorHAnsi"/>
                <w:sz w:val="22"/>
                <w:szCs w:val="22"/>
              </w:rPr>
              <w:t>Korektní funkce přístroje</w:t>
            </w:r>
          </w:p>
        </w:tc>
      </w:tr>
      <w:tr w:rsidR="008C23BB" w:rsidRPr="00C62997" w14:paraId="0C2BACEE" w14:textId="77777777" w:rsidTr="00F467F6">
        <w:tc>
          <w:tcPr>
            <w:tcW w:w="9062" w:type="dxa"/>
            <w:gridSpan w:val="2"/>
          </w:tcPr>
          <w:p w14:paraId="0F60B5D0" w14:textId="77777777" w:rsidR="008C23BB" w:rsidRPr="00B630E6" w:rsidRDefault="008C23BB" w:rsidP="008C23BB">
            <w:pPr>
              <w:jc w:val="both"/>
              <w:rPr>
                <w:rFonts w:ascii="Calibri" w:hAnsi="Calibri"/>
                <w:color w:val="000000"/>
                <w:sz w:val="22"/>
                <w:szCs w:val="22"/>
              </w:rPr>
            </w:pPr>
            <w:r w:rsidRPr="006C7275">
              <w:rPr>
                <w:rFonts w:asciiTheme="minorHAnsi" w:hAnsiTheme="minorHAnsi"/>
                <w:sz w:val="22"/>
                <w:szCs w:val="22"/>
              </w:rPr>
              <w:lastRenderedPageBreak/>
              <w:t>Korektní funkce přístroje musí být zajištěna dle ČSN 30 40 02, ČSN 34 1510, ČSN EN 50 155 nebo rovnocenných, ve stanoveném rozsahu teplot.</w:t>
            </w:r>
          </w:p>
        </w:tc>
      </w:tr>
      <w:tr w:rsidR="008C23BB" w14:paraId="3F930EAD" w14:textId="77777777" w:rsidTr="00F467F6">
        <w:tc>
          <w:tcPr>
            <w:tcW w:w="1481" w:type="dxa"/>
          </w:tcPr>
          <w:p w14:paraId="0295DB11"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7581" w:type="dxa"/>
          </w:tcPr>
          <w:p w14:paraId="4A01BBEB"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r w:rsidR="008C23BB" w14:paraId="51F3C140" w14:textId="77777777" w:rsidTr="00691CA0">
        <w:tc>
          <w:tcPr>
            <w:tcW w:w="1480" w:type="dxa"/>
          </w:tcPr>
          <w:p w14:paraId="2439E278" w14:textId="6F35D770" w:rsidR="008C23BB" w:rsidRDefault="008C23BB" w:rsidP="00F467F6">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w:t>
            </w:r>
            <w:r w:rsidR="005C5DBC">
              <w:rPr>
                <w:rFonts w:asciiTheme="minorHAnsi" w:hAnsiTheme="minorHAnsi"/>
                <w:sz w:val="22"/>
                <w:szCs w:val="22"/>
              </w:rPr>
              <w:t>9</w:t>
            </w:r>
            <w:r>
              <w:rPr>
                <w:rFonts w:asciiTheme="minorHAnsi" w:hAnsiTheme="minorHAnsi"/>
                <w:sz w:val="22"/>
                <w:szCs w:val="22"/>
              </w:rPr>
              <w:t>.</w:t>
            </w:r>
            <w:r w:rsidR="00F467F6">
              <w:rPr>
                <w:rFonts w:asciiTheme="minorHAnsi" w:hAnsiTheme="minorHAnsi"/>
                <w:sz w:val="22"/>
                <w:szCs w:val="22"/>
              </w:rPr>
              <w:t>8</w:t>
            </w:r>
            <w:r>
              <w:rPr>
                <w:rFonts w:asciiTheme="minorHAnsi" w:hAnsiTheme="minorHAnsi"/>
                <w:sz w:val="22"/>
                <w:szCs w:val="22"/>
              </w:rPr>
              <w:t>.</w:t>
            </w:r>
          </w:p>
        </w:tc>
        <w:tc>
          <w:tcPr>
            <w:tcW w:w="7582" w:type="dxa"/>
          </w:tcPr>
          <w:p w14:paraId="5BB1E039" w14:textId="77777777" w:rsidR="008C23BB" w:rsidRDefault="007C5A5C" w:rsidP="008C23BB">
            <w:pPr>
              <w:jc w:val="both"/>
              <w:rPr>
                <w:rFonts w:asciiTheme="minorHAnsi" w:hAnsiTheme="minorHAnsi"/>
                <w:sz w:val="22"/>
                <w:szCs w:val="22"/>
              </w:rPr>
            </w:pPr>
            <w:r>
              <w:rPr>
                <w:rFonts w:asciiTheme="minorHAnsi" w:hAnsiTheme="minorHAnsi"/>
                <w:sz w:val="22"/>
                <w:szCs w:val="22"/>
              </w:rPr>
              <w:t>Působení extrémních teplot</w:t>
            </w:r>
          </w:p>
        </w:tc>
      </w:tr>
      <w:tr w:rsidR="008C23BB" w:rsidRPr="00C62997" w14:paraId="12AF079C" w14:textId="77777777" w:rsidTr="00691CA0">
        <w:tc>
          <w:tcPr>
            <w:tcW w:w="9062" w:type="dxa"/>
            <w:gridSpan w:val="2"/>
          </w:tcPr>
          <w:p w14:paraId="0F49863A" w14:textId="77777777" w:rsidR="008C23BB" w:rsidRPr="00C62997" w:rsidRDefault="007C5A5C" w:rsidP="008C23BB">
            <w:pPr>
              <w:jc w:val="both"/>
              <w:rPr>
                <w:rFonts w:ascii="Calibri" w:hAnsi="Calibri"/>
                <w:color w:val="000000"/>
                <w:sz w:val="22"/>
                <w:szCs w:val="22"/>
              </w:rPr>
            </w:pPr>
            <w:r w:rsidRPr="006C7275">
              <w:rPr>
                <w:rFonts w:asciiTheme="minorHAnsi" w:hAnsiTheme="minorHAnsi"/>
                <w:sz w:val="22"/>
                <w:szCs w:val="22"/>
              </w:rPr>
              <w:t>Dlouhodobé působení extrémních teplot nesmí způsobit nevratné změny zařízení ani porušit uložená data.</w:t>
            </w:r>
          </w:p>
        </w:tc>
      </w:tr>
      <w:tr w:rsidR="008C23BB" w14:paraId="71F43ABA" w14:textId="77777777" w:rsidTr="00691CA0">
        <w:tc>
          <w:tcPr>
            <w:tcW w:w="1480" w:type="dxa"/>
          </w:tcPr>
          <w:p w14:paraId="5FC3A969"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7582" w:type="dxa"/>
          </w:tcPr>
          <w:p w14:paraId="704714C2"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417DF345" w14:textId="77777777" w:rsidR="008C23BB" w:rsidRDefault="008C23BB" w:rsidP="008C23BB">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8C23BB" w14:paraId="40F4526A" w14:textId="77777777" w:rsidTr="008C23BB">
        <w:tc>
          <w:tcPr>
            <w:tcW w:w="1526" w:type="dxa"/>
          </w:tcPr>
          <w:p w14:paraId="17EA8818" w14:textId="7F96CD8F" w:rsidR="008C23BB" w:rsidRDefault="008C23BB" w:rsidP="00F467F6">
            <w:pPr>
              <w:jc w:val="both"/>
              <w:rPr>
                <w:rFonts w:asciiTheme="minorHAnsi" w:hAnsiTheme="minorHAnsi"/>
                <w:sz w:val="22"/>
                <w:szCs w:val="22"/>
              </w:rPr>
            </w:pPr>
            <w:r>
              <w:rPr>
                <w:rFonts w:asciiTheme="minorHAnsi" w:hAnsiTheme="minorHAnsi"/>
                <w:sz w:val="22"/>
                <w:szCs w:val="22"/>
              </w:rPr>
              <w:t>2.</w:t>
            </w:r>
            <w:r w:rsidR="00A3739E">
              <w:rPr>
                <w:rFonts w:asciiTheme="minorHAnsi" w:hAnsiTheme="minorHAnsi"/>
                <w:sz w:val="22"/>
                <w:szCs w:val="22"/>
              </w:rPr>
              <w:t>8</w:t>
            </w:r>
            <w:r>
              <w:rPr>
                <w:rFonts w:asciiTheme="minorHAnsi" w:hAnsiTheme="minorHAnsi"/>
                <w:sz w:val="22"/>
                <w:szCs w:val="22"/>
              </w:rPr>
              <w:t>.</w:t>
            </w:r>
            <w:r w:rsidR="005C5DBC">
              <w:rPr>
                <w:rFonts w:asciiTheme="minorHAnsi" w:hAnsiTheme="minorHAnsi"/>
                <w:sz w:val="22"/>
                <w:szCs w:val="22"/>
              </w:rPr>
              <w:t>9</w:t>
            </w:r>
            <w:r>
              <w:rPr>
                <w:rFonts w:asciiTheme="minorHAnsi" w:hAnsiTheme="minorHAnsi"/>
                <w:sz w:val="22"/>
                <w:szCs w:val="22"/>
              </w:rPr>
              <w:t>.</w:t>
            </w:r>
            <w:r w:rsidR="00F467F6">
              <w:rPr>
                <w:rFonts w:asciiTheme="minorHAnsi" w:hAnsiTheme="minorHAnsi"/>
                <w:sz w:val="22"/>
                <w:szCs w:val="22"/>
              </w:rPr>
              <w:t>9</w:t>
            </w:r>
            <w:r>
              <w:rPr>
                <w:rFonts w:asciiTheme="minorHAnsi" w:hAnsiTheme="minorHAnsi"/>
                <w:sz w:val="22"/>
                <w:szCs w:val="22"/>
              </w:rPr>
              <w:t>.</w:t>
            </w:r>
          </w:p>
        </w:tc>
        <w:tc>
          <w:tcPr>
            <w:tcW w:w="8252" w:type="dxa"/>
          </w:tcPr>
          <w:p w14:paraId="1B73B505" w14:textId="77777777" w:rsidR="008C23BB" w:rsidRDefault="007C5A5C" w:rsidP="008C23BB">
            <w:pPr>
              <w:jc w:val="both"/>
              <w:rPr>
                <w:rFonts w:asciiTheme="minorHAnsi" w:hAnsiTheme="minorHAnsi"/>
                <w:sz w:val="22"/>
                <w:szCs w:val="22"/>
              </w:rPr>
            </w:pPr>
            <w:r>
              <w:rPr>
                <w:rFonts w:asciiTheme="minorHAnsi" w:hAnsiTheme="minorHAnsi"/>
                <w:sz w:val="22"/>
                <w:szCs w:val="22"/>
              </w:rPr>
              <w:t>Odolnost proti působení vlhkosti a prašnosti</w:t>
            </w:r>
          </w:p>
        </w:tc>
      </w:tr>
      <w:tr w:rsidR="008C23BB" w:rsidRPr="00C62997" w14:paraId="45B442CF" w14:textId="77777777" w:rsidTr="008C23BB">
        <w:tc>
          <w:tcPr>
            <w:tcW w:w="9778" w:type="dxa"/>
            <w:gridSpan w:val="2"/>
          </w:tcPr>
          <w:p w14:paraId="780A7EED" w14:textId="77777777" w:rsidR="008C23BB" w:rsidRPr="00B630E6" w:rsidRDefault="007C5A5C" w:rsidP="008C23BB">
            <w:pPr>
              <w:jc w:val="both"/>
              <w:rPr>
                <w:rFonts w:ascii="Calibri" w:hAnsi="Calibri"/>
                <w:color w:val="000000"/>
                <w:sz w:val="22"/>
                <w:szCs w:val="22"/>
              </w:rPr>
            </w:pPr>
            <w:r w:rsidRPr="006C7275">
              <w:rPr>
                <w:rFonts w:asciiTheme="minorHAnsi" w:hAnsiTheme="minorHAnsi"/>
                <w:sz w:val="22"/>
                <w:szCs w:val="22"/>
              </w:rPr>
              <w:t>Odolnost proti dlouhodobému působení vysoké relativní vlhkosti a prašnosti.</w:t>
            </w:r>
          </w:p>
        </w:tc>
      </w:tr>
      <w:tr w:rsidR="008C23BB" w14:paraId="0AACECB9" w14:textId="77777777" w:rsidTr="008C23BB">
        <w:tc>
          <w:tcPr>
            <w:tcW w:w="1526" w:type="dxa"/>
          </w:tcPr>
          <w:p w14:paraId="2F73CAA7"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08323F24"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270221DE" w14:textId="77777777" w:rsidR="008C23BB" w:rsidRDefault="008C23BB" w:rsidP="00B44B6C">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8C23BB" w14:paraId="591D3C91" w14:textId="77777777" w:rsidTr="008C23BB">
        <w:tc>
          <w:tcPr>
            <w:tcW w:w="1526" w:type="dxa"/>
          </w:tcPr>
          <w:p w14:paraId="17D9FF04" w14:textId="5758DA1D" w:rsidR="008C23BB" w:rsidRDefault="00A3739E" w:rsidP="00F467F6">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.1</w:t>
            </w:r>
            <w:r w:rsidR="00F467F6">
              <w:rPr>
                <w:rFonts w:asciiTheme="minorHAnsi" w:hAnsiTheme="minorHAnsi"/>
                <w:sz w:val="22"/>
                <w:szCs w:val="22"/>
              </w:rPr>
              <w:t>0</w:t>
            </w:r>
            <w:r w:rsidR="008C23BB">
              <w:rPr>
                <w:rFonts w:asciiTheme="minorHAnsi" w:hAnsiTheme="minorHAnsi"/>
                <w:sz w:val="22"/>
                <w:szCs w:val="22"/>
              </w:rPr>
              <w:t>.</w:t>
            </w:r>
          </w:p>
        </w:tc>
        <w:tc>
          <w:tcPr>
            <w:tcW w:w="8252" w:type="dxa"/>
          </w:tcPr>
          <w:p w14:paraId="21190D3A" w14:textId="77777777" w:rsidR="008C23BB" w:rsidRDefault="007C5A5C" w:rsidP="008C23BB">
            <w:pPr>
              <w:jc w:val="both"/>
              <w:rPr>
                <w:rFonts w:asciiTheme="minorHAnsi" w:hAnsiTheme="minorHAnsi"/>
                <w:sz w:val="22"/>
                <w:szCs w:val="22"/>
              </w:rPr>
            </w:pPr>
            <w:r>
              <w:rPr>
                <w:rFonts w:asciiTheme="minorHAnsi" w:hAnsiTheme="minorHAnsi"/>
                <w:sz w:val="22"/>
                <w:szCs w:val="22"/>
              </w:rPr>
              <w:t>Odolnost proti vibracím</w:t>
            </w:r>
          </w:p>
        </w:tc>
      </w:tr>
      <w:tr w:rsidR="008C23BB" w:rsidRPr="00C62997" w14:paraId="69D45A87" w14:textId="77777777" w:rsidTr="008C23BB">
        <w:tc>
          <w:tcPr>
            <w:tcW w:w="9778" w:type="dxa"/>
            <w:gridSpan w:val="2"/>
          </w:tcPr>
          <w:p w14:paraId="51A95FFD" w14:textId="77777777" w:rsidR="008C23BB" w:rsidRPr="00C62997" w:rsidRDefault="007C5A5C" w:rsidP="008C23BB">
            <w:pPr>
              <w:jc w:val="both"/>
              <w:rPr>
                <w:rFonts w:ascii="Calibri" w:hAnsi="Calibri"/>
                <w:color w:val="000000"/>
                <w:sz w:val="22"/>
                <w:szCs w:val="22"/>
              </w:rPr>
            </w:pPr>
            <w:r w:rsidRPr="006C7275">
              <w:rPr>
                <w:rFonts w:asciiTheme="minorHAnsi" w:hAnsiTheme="minorHAnsi"/>
                <w:sz w:val="22"/>
                <w:szCs w:val="22"/>
              </w:rPr>
              <w:t xml:space="preserve">Odolnost proti vibracím v rozsahu frekvence 10 – 500 Hz při max. amplitudě 0,5 mm a 5 g ve směru podélného pohybu (ČSN 34 1510), odolnost proti chvění v rozsahu frekvence 50 Hz při amplitudě </w:t>
            </w:r>
            <w:r>
              <w:rPr>
                <w:rFonts w:asciiTheme="minorHAnsi" w:hAnsiTheme="minorHAnsi"/>
                <w:sz w:val="22"/>
                <w:szCs w:val="22"/>
              </w:rPr>
              <w:br/>
            </w:r>
            <w:r w:rsidRPr="006C7275">
              <w:rPr>
                <w:rFonts w:asciiTheme="minorHAnsi" w:hAnsiTheme="minorHAnsi"/>
                <w:sz w:val="22"/>
                <w:szCs w:val="22"/>
              </w:rPr>
              <w:t>0,5 mm a 5 g po dobu 8 hodin (ČSN EN 50 155), odolnost proti rázům při 10 g (ČSN 30 40 02) nebo rovnocenných.</w:t>
            </w:r>
          </w:p>
        </w:tc>
      </w:tr>
      <w:tr w:rsidR="008C23BB" w14:paraId="758B52E1" w14:textId="77777777" w:rsidTr="008C23BB">
        <w:tc>
          <w:tcPr>
            <w:tcW w:w="1526" w:type="dxa"/>
          </w:tcPr>
          <w:p w14:paraId="12A1E348"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67990CC2"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7CF76ADC" w14:textId="77777777" w:rsidR="008C23BB" w:rsidRDefault="008C23BB" w:rsidP="008C23BB">
      <w:pPr>
        <w:rPr>
          <w:rFonts w:ascii="Calibri" w:hAnsi="Calibri"/>
          <w:b/>
          <w:sz w:val="24"/>
        </w:rPr>
      </w:pPr>
    </w:p>
    <w:tbl>
      <w:tblPr>
        <w:tblStyle w:val="Mkatabulky"/>
        <w:tblW w:w="0" w:type="auto"/>
        <w:tblLook w:val="04A0" w:firstRow="1" w:lastRow="0" w:firstColumn="1" w:lastColumn="0" w:noHBand="0" w:noVBand="1"/>
      </w:tblPr>
      <w:tblGrid>
        <w:gridCol w:w="1482"/>
        <w:gridCol w:w="7580"/>
      </w:tblGrid>
      <w:tr w:rsidR="008C23BB" w14:paraId="00A2D89F" w14:textId="77777777" w:rsidTr="008C23BB">
        <w:tc>
          <w:tcPr>
            <w:tcW w:w="1526" w:type="dxa"/>
          </w:tcPr>
          <w:p w14:paraId="3ACB7421" w14:textId="06B46B6C" w:rsidR="008C23BB" w:rsidRDefault="00A3739E" w:rsidP="00F467F6">
            <w:pPr>
              <w:jc w:val="both"/>
              <w:rPr>
                <w:rFonts w:asciiTheme="minorHAnsi" w:hAnsiTheme="minorHAnsi"/>
                <w:sz w:val="22"/>
                <w:szCs w:val="22"/>
              </w:rPr>
            </w:pPr>
            <w:r>
              <w:rPr>
                <w:rFonts w:asciiTheme="minorHAnsi" w:hAnsiTheme="minorHAnsi"/>
                <w:sz w:val="22"/>
                <w:szCs w:val="22"/>
              </w:rPr>
              <w:t>2.8</w:t>
            </w:r>
            <w:r w:rsidR="008C23BB">
              <w:rPr>
                <w:rFonts w:asciiTheme="minorHAnsi" w:hAnsiTheme="minorHAnsi"/>
                <w:sz w:val="22"/>
                <w:szCs w:val="22"/>
              </w:rPr>
              <w:t>.</w:t>
            </w:r>
            <w:r w:rsidR="005C5DBC">
              <w:rPr>
                <w:rFonts w:asciiTheme="minorHAnsi" w:hAnsiTheme="minorHAnsi"/>
                <w:sz w:val="22"/>
                <w:szCs w:val="22"/>
              </w:rPr>
              <w:t>9</w:t>
            </w:r>
            <w:r w:rsidR="008C23BB">
              <w:rPr>
                <w:rFonts w:asciiTheme="minorHAnsi" w:hAnsiTheme="minorHAnsi"/>
                <w:sz w:val="22"/>
                <w:szCs w:val="22"/>
              </w:rPr>
              <w:t>.1</w:t>
            </w:r>
            <w:r w:rsidR="00F467F6">
              <w:rPr>
                <w:rFonts w:asciiTheme="minorHAnsi" w:hAnsiTheme="minorHAnsi"/>
                <w:sz w:val="22"/>
                <w:szCs w:val="22"/>
              </w:rPr>
              <w:t>1</w:t>
            </w:r>
            <w:r w:rsidR="008C23BB">
              <w:rPr>
                <w:rFonts w:asciiTheme="minorHAnsi" w:hAnsiTheme="minorHAnsi"/>
                <w:sz w:val="22"/>
                <w:szCs w:val="22"/>
              </w:rPr>
              <w:t>.</w:t>
            </w:r>
          </w:p>
        </w:tc>
        <w:tc>
          <w:tcPr>
            <w:tcW w:w="8252" w:type="dxa"/>
          </w:tcPr>
          <w:p w14:paraId="2A32F9B8" w14:textId="77777777" w:rsidR="008C23BB" w:rsidRDefault="007C5A5C" w:rsidP="008C23BB">
            <w:pPr>
              <w:jc w:val="both"/>
              <w:rPr>
                <w:rFonts w:asciiTheme="minorHAnsi" w:hAnsiTheme="minorHAnsi"/>
                <w:sz w:val="22"/>
                <w:szCs w:val="22"/>
              </w:rPr>
            </w:pPr>
            <w:r>
              <w:rPr>
                <w:rFonts w:asciiTheme="minorHAnsi" w:hAnsiTheme="minorHAnsi"/>
                <w:sz w:val="22"/>
                <w:szCs w:val="22"/>
              </w:rPr>
              <w:t>Montáž zařízení</w:t>
            </w:r>
          </w:p>
        </w:tc>
      </w:tr>
      <w:tr w:rsidR="008C23BB" w:rsidRPr="00C62997" w14:paraId="439EE582" w14:textId="77777777" w:rsidTr="008C23BB">
        <w:tc>
          <w:tcPr>
            <w:tcW w:w="9778" w:type="dxa"/>
            <w:gridSpan w:val="2"/>
          </w:tcPr>
          <w:p w14:paraId="025CF7E6" w14:textId="77777777" w:rsidR="008C23BB" w:rsidRPr="00B630E6" w:rsidRDefault="007C5A5C" w:rsidP="008C23BB">
            <w:pPr>
              <w:jc w:val="both"/>
              <w:rPr>
                <w:rFonts w:ascii="Calibri" w:hAnsi="Calibri"/>
                <w:color w:val="000000"/>
                <w:sz w:val="22"/>
                <w:szCs w:val="22"/>
              </w:rPr>
            </w:pPr>
            <w:r w:rsidRPr="006C7275">
              <w:rPr>
                <w:rFonts w:asciiTheme="minorHAnsi" w:hAnsiTheme="minorHAnsi"/>
                <w:sz w:val="22"/>
                <w:szCs w:val="22"/>
              </w:rPr>
              <w:t>Jednoduchá a rychlá montáž a demontáž zařízení.</w:t>
            </w:r>
          </w:p>
        </w:tc>
      </w:tr>
      <w:tr w:rsidR="008C23BB" w14:paraId="49473E31" w14:textId="77777777" w:rsidTr="008C23BB">
        <w:tc>
          <w:tcPr>
            <w:tcW w:w="1526" w:type="dxa"/>
          </w:tcPr>
          <w:p w14:paraId="41D77EFC" w14:textId="77777777" w:rsidR="008C23BB" w:rsidRDefault="008C23BB" w:rsidP="008C23BB">
            <w:pPr>
              <w:jc w:val="both"/>
              <w:rPr>
                <w:rFonts w:asciiTheme="minorHAnsi" w:hAnsiTheme="minorHAnsi"/>
                <w:sz w:val="22"/>
                <w:szCs w:val="22"/>
              </w:rPr>
            </w:pPr>
            <w:r>
              <w:rPr>
                <w:rFonts w:asciiTheme="minorHAnsi" w:hAnsiTheme="minorHAnsi"/>
                <w:sz w:val="22"/>
                <w:szCs w:val="22"/>
              </w:rPr>
              <w:t>Odpověď</w:t>
            </w:r>
          </w:p>
        </w:tc>
        <w:tc>
          <w:tcPr>
            <w:tcW w:w="8252" w:type="dxa"/>
          </w:tcPr>
          <w:p w14:paraId="032F511C" w14:textId="77777777" w:rsidR="008C23BB" w:rsidRDefault="008C23BB" w:rsidP="008C23BB">
            <w:pPr>
              <w:jc w:val="both"/>
              <w:rPr>
                <w:rFonts w:asciiTheme="minorHAnsi" w:hAnsiTheme="minorHAnsi"/>
                <w:sz w:val="22"/>
                <w:szCs w:val="22"/>
              </w:rPr>
            </w:pPr>
            <w:r>
              <w:rPr>
                <w:rFonts w:asciiTheme="minorHAnsi" w:hAnsiTheme="minorHAnsi"/>
                <w:sz w:val="22"/>
                <w:szCs w:val="22"/>
              </w:rPr>
              <w:t>NE</w:t>
            </w:r>
          </w:p>
        </w:tc>
      </w:tr>
    </w:tbl>
    <w:p w14:paraId="4D29BF49" w14:textId="77777777" w:rsidR="00556BB9" w:rsidRDefault="00556BB9" w:rsidP="00B44B6C">
      <w:pPr>
        <w:rPr>
          <w:rFonts w:ascii="Calibri" w:hAnsi="Calibri"/>
          <w:b/>
          <w:sz w:val="24"/>
        </w:rPr>
      </w:pPr>
    </w:p>
    <w:p w14:paraId="559C2A10" w14:textId="77777777" w:rsidR="00556BB9" w:rsidRDefault="00556BB9" w:rsidP="00B44B6C">
      <w:pPr>
        <w:rPr>
          <w:rFonts w:ascii="Calibri" w:hAnsi="Calibri"/>
          <w:b/>
          <w:sz w:val="24"/>
        </w:rPr>
      </w:pPr>
    </w:p>
    <w:p w14:paraId="630679C8" w14:textId="77777777" w:rsidR="009E26E2" w:rsidRDefault="008C23BB" w:rsidP="009E26E2">
      <w:pPr>
        <w:jc w:val="center"/>
        <w:rPr>
          <w:rFonts w:ascii="Calibri" w:hAnsi="Calibri"/>
          <w:b/>
          <w:sz w:val="28"/>
          <w:szCs w:val="28"/>
        </w:rPr>
      </w:pPr>
      <w:r>
        <w:rPr>
          <w:rFonts w:ascii="Calibri" w:hAnsi="Calibri"/>
          <w:b/>
          <w:sz w:val="28"/>
          <w:szCs w:val="28"/>
        </w:rPr>
        <w:t>3.</w:t>
      </w:r>
      <w:r w:rsidR="009E26E2" w:rsidRPr="009E26E2">
        <w:rPr>
          <w:rFonts w:ascii="Calibri" w:hAnsi="Calibri"/>
          <w:b/>
          <w:sz w:val="28"/>
          <w:szCs w:val="28"/>
        </w:rPr>
        <w:t xml:space="preserve">  Dokumentace</w:t>
      </w:r>
    </w:p>
    <w:p w14:paraId="2760357A" w14:textId="77777777" w:rsidR="00897ED1" w:rsidRDefault="00897ED1" w:rsidP="009E26E2">
      <w:pPr>
        <w:rPr>
          <w:rFonts w:ascii="Calibri" w:hAnsi="Calibri"/>
          <w:b/>
          <w:sz w:val="28"/>
          <w:szCs w:val="28"/>
        </w:rPr>
      </w:pPr>
    </w:p>
    <w:tbl>
      <w:tblPr>
        <w:tblStyle w:val="Mkatabulky"/>
        <w:tblW w:w="0" w:type="auto"/>
        <w:tblLook w:val="04A0" w:firstRow="1" w:lastRow="0" w:firstColumn="1" w:lastColumn="0" w:noHBand="0" w:noVBand="1"/>
      </w:tblPr>
      <w:tblGrid>
        <w:gridCol w:w="1479"/>
        <w:gridCol w:w="7583"/>
      </w:tblGrid>
      <w:tr w:rsidR="009E26E2" w14:paraId="26292F70" w14:textId="77777777" w:rsidTr="00DE7D94">
        <w:tc>
          <w:tcPr>
            <w:tcW w:w="1526" w:type="dxa"/>
          </w:tcPr>
          <w:p w14:paraId="30F05693" w14:textId="77777777" w:rsidR="009E26E2" w:rsidRDefault="007C5A5C" w:rsidP="00DE7D94">
            <w:pPr>
              <w:jc w:val="both"/>
              <w:rPr>
                <w:rFonts w:asciiTheme="minorHAnsi" w:hAnsiTheme="minorHAnsi"/>
                <w:sz w:val="22"/>
                <w:szCs w:val="22"/>
              </w:rPr>
            </w:pPr>
            <w:r>
              <w:rPr>
                <w:rFonts w:asciiTheme="minorHAnsi" w:hAnsiTheme="minorHAnsi"/>
                <w:sz w:val="22"/>
                <w:szCs w:val="22"/>
              </w:rPr>
              <w:t>3</w:t>
            </w:r>
            <w:r w:rsidR="009E26E2">
              <w:rPr>
                <w:rFonts w:asciiTheme="minorHAnsi" w:hAnsiTheme="minorHAnsi"/>
                <w:sz w:val="22"/>
                <w:szCs w:val="22"/>
              </w:rPr>
              <w:t>.1.</w:t>
            </w:r>
          </w:p>
        </w:tc>
        <w:tc>
          <w:tcPr>
            <w:tcW w:w="8252" w:type="dxa"/>
          </w:tcPr>
          <w:p w14:paraId="0F36034C" w14:textId="77777777" w:rsidR="009E26E2" w:rsidRDefault="00897ED1" w:rsidP="00DE7D94">
            <w:pPr>
              <w:jc w:val="both"/>
              <w:rPr>
                <w:rFonts w:asciiTheme="minorHAnsi" w:hAnsiTheme="minorHAnsi"/>
                <w:sz w:val="22"/>
                <w:szCs w:val="22"/>
              </w:rPr>
            </w:pPr>
            <w:r>
              <w:rPr>
                <w:rFonts w:asciiTheme="minorHAnsi" w:hAnsiTheme="minorHAnsi"/>
                <w:sz w:val="22"/>
                <w:szCs w:val="22"/>
              </w:rPr>
              <w:t xml:space="preserve">Montážní </w:t>
            </w:r>
            <w:r w:rsidR="003130B5">
              <w:rPr>
                <w:rFonts w:asciiTheme="minorHAnsi" w:hAnsiTheme="minorHAnsi"/>
                <w:sz w:val="22"/>
                <w:szCs w:val="22"/>
              </w:rPr>
              <w:t xml:space="preserve">a kompletační </w:t>
            </w:r>
            <w:r>
              <w:rPr>
                <w:rFonts w:asciiTheme="minorHAnsi" w:hAnsiTheme="minorHAnsi"/>
                <w:sz w:val="22"/>
                <w:szCs w:val="22"/>
              </w:rPr>
              <w:t>dokumentace</w:t>
            </w:r>
          </w:p>
        </w:tc>
      </w:tr>
      <w:tr w:rsidR="009E26E2" w:rsidRPr="00C62997" w14:paraId="448D6C2E" w14:textId="77777777" w:rsidTr="00DE7D94">
        <w:tc>
          <w:tcPr>
            <w:tcW w:w="9778" w:type="dxa"/>
            <w:gridSpan w:val="2"/>
          </w:tcPr>
          <w:p w14:paraId="150D9157" w14:textId="77777777" w:rsidR="003130B5" w:rsidRPr="00C44B7F" w:rsidRDefault="005209D7" w:rsidP="00C44B7F">
            <w:pPr>
              <w:jc w:val="both"/>
              <w:rPr>
                <w:rFonts w:ascii="Calibri" w:hAnsi="Calibri"/>
                <w:color w:val="000000"/>
                <w:sz w:val="22"/>
                <w:szCs w:val="22"/>
              </w:rPr>
            </w:pPr>
            <w:r>
              <w:rPr>
                <w:rFonts w:ascii="Calibri" w:hAnsi="Calibri"/>
                <w:color w:val="000000"/>
                <w:sz w:val="22"/>
                <w:szCs w:val="22"/>
              </w:rPr>
              <w:t>Rozsah výrobní technické dokumentace pro kompletaci je dán Smlouvou o dílo.</w:t>
            </w:r>
          </w:p>
        </w:tc>
      </w:tr>
      <w:tr w:rsidR="009E26E2" w14:paraId="6F787BB0" w14:textId="77777777" w:rsidTr="00DE7D94">
        <w:tc>
          <w:tcPr>
            <w:tcW w:w="1526" w:type="dxa"/>
          </w:tcPr>
          <w:p w14:paraId="007BF5AF" w14:textId="77777777" w:rsidR="009E26E2" w:rsidRPr="003F241F" w:rsidRDefault="009E26E2" w:rsidP="00DE7D94">
            <w:pPr>
              <w:jc w:val="both"/>
              <w:rPr>
                <w:rFonts w:asciiTheme="minorHAnsi" w:hAnsiTheme="minorHAnsi"/>
                <w:sz w:val="22"/>
                <w:szCs w:val="22"/>
              </w:rPr>
            </w:pPr>
            <w:r w:rsidRPr="003F241F">
              <w:rPr>
                <w:rFonts w:asciiTheme="minorHAnsi" w:hAnsiTheme="minorHAnsi"/>
                <w:sz w:val="22"/>
                <w:szCs w:val="22"/>
              </w:rPr>
              <w:t>Odpověď</w:t>
            </w:r>
          </w:p>
        </w:tc>
        <w:tc>
          <w:tcPr>
            <w:tcW w:w="8252" w:type="dxa"/>
          </w:tcPr>
          <w:p w14:paraId="2E8CED4D" w14:textId="77777777" w:rsidR="009E26E2" w:rsidRPr="003F241F" w:rsidRDefault="009E26E2" w:rsidP="00DE7D94">
            <w:pPr>
              <w:jc w:val="both"/>
              <w:rPr>
                <w:rFonts w:asciiTheme="minorHAnsi" w:hAnsiTheme="minorHAnsi"/>
                <w:sz w:val="22"/>
                <w:szCs w:val="22"/>
              </w:rPr>
            </w:pPr>
            <w:r w:rsidRPr="003F241F">
              <w:rPr>
                <w:rFonts w:asciiTheme="minorHAnsi" w:hAnsiTheme="minorHAnsi"/>
                <w:sz w:val="22"/>
                <w:szCs w:val="22"/>
              </w:rPr>
              <w:t>NE</w:t>
            </w:r>
          </w:p>
        </w:tc>
      </w:tr>
    </w:tbl>
    <w:p w14:paraId="7C2DF6AC" w14:textId="77777777" w:rsidR="00897ED1" w:rsidRDefault="00897ED1" w:rsidP="009E26E2">
      <w:pPr>
        <w:rPr>
          <w:rFonts w:ascii="Calibri" w:hAnsi="Calibri"/>
          <w:b/>
          <w:sz w:val="28"/>
          <w:szCs w:val="28"/>
        </w:rPr>
      </w:pPr>
    </w:p>
    <w:tbl>
      <w:tblPr>
        <w:tblStyle w:val="Mkatabulky"/>
        <w:tblW w:w="0" w:type="auto"/>
        <w:tblLook w:val="04A0" w:firstRow="1" w:lastRow="0" w:firstColumn="1" w:lastColumn="0" w:noHBand="0" w:noVBand="1"/>
      </w:tblPr>
      <w:tblGrid>
        <w:gridCol w:w="1482"/>
        <w:gridCol w:w="7580"/>
      </w:tblGrid>
      <w:tr w:rsidR="00897ED1" w14:paraId="1A2BDBCF" w14:textId="77777777" w:rsidTr="00AF799F">
        <w:tc>
          <w:tcPr>
            <w:tcW w:w="1526" w:type="dxa"/>
          </w:tcPr>
          <w:p w14:paraId="0A5D2417" w14:textId="77777777" w:rsidR="00897ED1" w:rsidRDefault="00897ED1" w:rsidP="00AF799F">
            <w:pPr>
              <w:jc w:val="both"/>
              <w:rPr>
                <w:rFonts w:asciiTheme="minorHAnsi" w:hAnsiTheme="minorHAnsi"/>
                <w:sz w:val="22"/>
                <w:szCs w:val="22"/>
              </w:rPr>
            </w:pPr>
            <w:r>
              <w:rPr>
                <w:rFonts w:asciiTheme="minorHAnsi" w:hAnsiTheme="minorHAnsi"/>
                <w:sz w:val="22"/>
                <w:szCs w:val="22"/>
              </w:rPr>
              <w:t>3.1.</w:t>
            </w:r>
          </w:p>
        </w:tc>
        <w:tc>
          <w:tcPr>
            <w:tcW w:w="8252" w:type="dxa"/>
          </w:tcPr>
          <w:p w14:paraId="323E46B8" w14:textId="77777777" w:rsidR="00897ED1" w:rsidRDefault="00897ED1" w:rsidP="00AF799F">
            <w:pPr>
              <w:jc w:val="both"/>
              <w:rPr>
                <w:rFonts w:asciiTheme="minorHAnsi" w:hAnsiTheme="minorHAnsi"/>
                <w:sz w:val="22"/>
                <w:szCs w:val="22"/>
              </w:rPr>
            </w:pPr>
            <w:r w:rsidRPr="009E26E2">
              <w:rPr>
                <w:rFonts w:asciiTheme="minorHAnsi" w:hAnsiTheme="minorHAnsi"/>
                <w:sz w:val="22"/>
                <w:szCs w:val="22"/>
              </w:rPr>
              <w:t>Návod k obsluze</w:t>
            </w:r>
          </w:p>
        </w:tc>
      </w:tr>
      <w:tr w:rsidR="00897ED1" w:rsidRPr="00C62997" w14:paraId="4C67A7A3" w14:textId="77777777" w:rsidTr="00AF799F">
        <w:tc>
          <w:tcPr>
            <w:tcW w:w="9778" w:type="dxa"/>
            <w:gridSpan w:val="2"/>
          </w:tcPr>
          <w:p w14:paraId="1F9C5B4F" w14:textId="77777777" w:rsidR="00897ED1" w:rsidRPr="00C62997" w:rsidRDefault="00897ED1" w:rsidP="00AF799F">
            <w:pPr>
              <w:jc w:val="both"/>
              <w:rPr>
                <w:rFonts w:ascii="Calibri" w:hAnsi="Calibri"/>
                <w:color w:val="000000"/>
                <w:sz w:val="22"/>
                <w:szCs w:val="22"/>
              </w:rPr>
            </w:pPr>
            <w:r w:rsidRPr="009E26E2">
              <w:rPr>
                <w:rFonts w:ascii="Calibri" w:hAnsi="Calibri"/>
                <w:color w:val="000000"/>
                <w:sz w:val="22"/>
                <w:szCs w:val="22"/>
              </w:rPr>
              <w:t xml:space="preserve">Návod k obsluze musí obsahovat minimálně úplný popis všech funkcí ovládacích, kontrolních </w:t>
            </w:r>
            <w:r>
              <w:rPr>
                <w:rFonts w:ascii="Calibri" w:hAnsi="Calibri"/>
                <w:color w:val="000000"/>
                <w:sz w:val="22"/>
                <w:szCs w:val="22"/>
              </w:rPr>
              <w:br/>
            </w:r>
            <w:r w:rsidRPr="009E26E2">
              <w:rPr>
                <w:rFonts w:ascii="Calibri" w:hAnsi="Calibri"/>
                <w:color w:val="000000"/>
                <w:sz w:val="22"/>
                <w:szCs w:val="22"/>
              </w:rPr>
              <w:t xml:space="preserve">a signalizačních prvků </w:t>
            </w:r>
            <w:r>
              <w:rPr>
                <w:rFonts w:ascii="Calibri" w:hAnsi="Calibri"/>
                <w:color w:val="000000"/>
                <w:sz w:val="22"/>
                <w:szCs w:val="22"/>
              </w:rPr>
              <w:t xml:space="preserve">tramvají a způsobu jejich ovládání. </w:t>
            </w:r>
            <w:r w:rsidRPr="009E26E2">
              <w:rPr>
                <w:rFonts w:ascii="Calibri" w:hAnsi="Calibri"/>
                <w:color w:val="000000"/>
                <w:sz w:val="22"/>
                <w:szCs w:val="22"/>
              </w:rPr>
              <w:t xml:space="preserve">Návod nesmí obsahovat popis funkcí ovládacích prvků, kterými </w:t>
            </w:r>
            <w:r>
              <w:rPr>
                <w:rFonts w:ascii="Calibri" w:hAnsi="Calibri"/>
                <w:color w:val="000000"/>
                <w:sz w:val="22"/>
                <w:szCs w:val="22"/>
              </w:rPr>
              <w:t>tramvaj</w:t>
            </w:r>
            <w:r w:rsidRPr="009E26E2">
              <w:rPr>
                <w:rFonts w:ascii="Calibri" w:hAnsi="Calibri"/>
                <w:color w:val="000000"/>
                <w:sz w:val="22"/>
                <w:szCs w:val="22"/>
              </w:rPr>
              <w:t xml:space="preserve"> není vybaven</w:t>
            </w:r>
            <w:r>
              <w:rPr>
                <w:rFonts w:ascii="Calibri" w:hAnsi="Calibri"/>
                <w:color w:val="000000"/>
                <w:sz w:val="22"/>
                <w:szCs w:val="22"/>
              </w:rPr>
              <w:t>a</w:t>
            </w:r>
            <w:r w:rsidRPr="009E26E2">
              <w:rPr>
                <w:rFonts w:ascii="Calibri" w:hAnsi="Calibri"/>
                <w:color w:val="000000"/>
                <w:sz w:val="22"/>
                <w:szCs w:val="22"/>
              </w:rPr>
              <w:t>. Návod k obsluze musí bý</w:t>
            </w:r>
            <w:r>
              <w:rPr>
                <w:rFonts w:ascii="Calibri" w:hAnsi="Calibri"/>
                <w:color w:val="000000"/>
                <w:sz w:val="22"/>
                <w:szCs w:val="22"/>
              </w:rPr>
              <w:t xml:space="preserve">t dodán ke každé tramvaji při přejímce a 2 výtisky navíc ke každé dodávce tramvají v papírové </w:t>
            </w:r>
            <w:r w:rsidRPr="009E26E2">
              <w:rPr>
                <w:rFonts w:ascii="Calibri" w:hAnsi="Calibri"/>
                <w:color w:val="000000"/>
                <w:sz w:val="22"/>
                <w:szCs w:val="22"/>
              </w:rPr>
              <w:t xml:space="preserve">formě </w:t>
            </w:r>
            <w:r>
              <w:rPr>
                <w:rFonts w:ascii="Calibri" w:hAnsi="Calibri"/>
                <w:color w:val="000000"/>
                <w:sz w:val="22"/>
                <w:szCs w:val="22"/>
              </w:rPr>
              <w:br/>
            </w:r>
            <w:r w:rsidRPr="009E26E2">
              <w:rPr>
                <w:rFonts w:ascii="Calibri" w:hAnsi="Calibri"/>
                <w:color w:val="000000"/>
                <w:sz w:val="22"/>
                <w:szCs w:val="22"/>
              </w:rPr>
              <w:t>a v elektronické formě.</w:t>
            </w:r>
          </w:p>
        </w:tc>
      </w:tr>
      <w:tr w:rsidR="00897ED1" w14:paraId="1C7DD89E" w14:textId="77777777" w:rsidTr="00AF799F">
        <w:tc>
          <w:tcPr>
            <w:tcW w:w="1526" w:type="dxa"/>
          </w:tcPr>
          <w:p w14:paraId="3F96EC0F" w14:textId="77777777" w:rsidR="00897ED1" w:rsidRDefault="00897ED1" w:rsidP="00AF799F">
            <w:pPr>
              <w:jc w:val="both"/>
              <w:rPr>
                <w:rFonts w:asciiTheme="minorHAnsi" w:hAnsiTheme="minorHAnsi"/>
                <w:sz w:val="22"/>
                <w:szCs w:val="22"/>
              </w:rPr>
            </w:pPr>
            <w:r>
              <w:rPr>
                <w:rFonts w:asciiTheme="minorHAnsi" w:hAnsiTheme="minorHAnsi"/>
                <w:sz w:val="22"/>
                <w:szCs w:val="22"/>
              </w:rPr>
              <w:t>Odpověď</w:t>
            </w:r>
          </w:p>
        </w:tc>
        <w:tc>
          <w:tcPr>
            <w:tcW w:w="8252" w:type="dxa"/>
          </w:tcPr>
          <w:p w14:paraId="1BEADF1B" w14:textId="77777777" w:rsidR="00897ED1" w:rsidRDefault="00897ED1" w:rsidP="00AF799F">
            <w:pPr>
              <w:jc w:val="both"/>
              <w:rPr>
                <w:rFonts w:asciiTheme="minorHAnsi" w:hAnsiTheme="minorHAnsi"/>
                <w:sz w:val="22"/>
                <w:szCs w:val="22"/>
              </w:rPr>
            </w:pPr>
            <w:r>
              <w:rPr>
                <w:rFonts w:asciiTheme="minorHAnsi" w:hAnsiTheme="minorHAnsi"/>
                <w:sz w:val="22"/>
                <w:szCs w:val="22"/>
              </w:rPr>
              <w:t>NE</w:t>
            </w:r>
          </w:p>
        </w:tc>
      </w:tr>
    </w:tbl>
    <w:p w14:paraId="4C70409B" w14:textId="77777777" w:rsidR="00897ED1" w:rsidRDefault="00897ED1" w:rsidP="009E26E2">
      <w:pPr>
        <w:rPr>
          <w:rFonts w:ascii="Calibri" w:hAnsi="Calibri"/>
          <w:b/>
          <w:sz w:val="28"/>
          <w:szCs w:val="28"/>
        </w:rPr>
      </w:pPr>
    </w:p>
    <w:tbl>
      <w:tblPr>
        <w:tblStyle w:val="Mkatabulky"/>
        <w:tblW w:w="0" w:type="auto"/>
        <w:tblLook w:val="04A0" w:firstRow="1" w:lastRow="0" w:firstColumn="1" w:lastColumn="0" w:noHBand="0" w:noVBand="1"/>
      </w:tblPr>
      <w:tblGrid>
        <w:gridCol w:w="1482"/>
        <w:gridCol w:w="7580"/>
      </w:tblGrid>
      <w:tr w:rsidR="00267047" w14:paraId="761E50B4" w14:textId="77777777" w:rsidTr="00DE7D94">
        <w:tc>
          <w:tcPr>
            <w:tcW w:w="1526" w:type="dxa"/>
          </w:tcPr>
          <w:p w14:paraId="096B6B74" w14:textId="77777777" w:rsidR="00267047" w:rsidRDefault="007C5A5C" w:rsidP="00DE7D94">
            <w:pPr>
              <w:jc w:val="both"/>
              <w:rPr>
                <w:rFonts w:asciiTheme="minorHAnsi" w:hAnsiTheme="minorHAnsi"/>
                <w:sz w:val="22"/>
                <w:szCs w:val="22"/>
              </w:rPr>
            </w:pPr>
            <w:r>
              <w:rPr>
                <w:rFonts w:asciiTheme="minorHAnsi" w:hAnsiTheme="minorHAnsi"/>
                <w:sz w:val="22"/>
                <w:szCs w:val="22"/>
              </w:rPr>
              <w:t>3</w:t>
            </w:r>
            <w:r w:rsidR="00267047">
              <w:rPr>
                <w:rFonts w:asciiTheme="minorHAnsi" w:hAnsiTheme="minorHAnsi"/>
                <w:sz w:val="22"/>
                <w:szCs w:val="22"/>
              </w:rPr>
              <w:t>.2.</w:t>
            </w:r>
          </w:p>
        </w:tc>
        <w:tc>
          <w:tcPr>
            <w:tcW w:w="8252" w:type="dxa"/>
          </w:tcPr>
          <w:p w14:paraId="7905FF41" w14:textId="77777777" w:rsidR="00267047" w:rsidRDefault="00267047" w:rsidP="00DE7D94">
            <w:pPr>
              <w:jc w:val="both"/>
              <w:rPr>
                <w:rFonts w:asciiTheme="minorHAnsi" w:hAnsiTheme="minorHAnsi"/>
                <w:sz w:val="22"/>
                <w:szCs w:val="22"/>
              </w:rPr>
            </w:pPr>
            <w:r w:rsidRPr="00267047">
              <w:rPr>
                <w:rFonts w:asciiTheme="minorHAnsi" w:hAnsiTheme="minorHAnsi"/>
                <w:sz w:val="22"/>
                <w:szCs w:val="22"/>
              </w:rPr>
              <w:t>Návod na údržbu</w:t>
            </w:r>
          </w:p>
        </w:tc>
      </w:tr>
      <w:tr w:rsidR="00267047" w:rsidRPr="00C62997" w14:paraId="34F4EF8E" w14:textId="77777777" w:rsidTr="00DE7D94">
        <w:tc>
          <w:tcPr>
            <w:tcW w:w="9778" w:type="dxa"/>
            <w:gridSpan w:val="2"/>
          </w:tcPr>
          <w:p w14:paraId="040AFF68" w14:textId="77777777" w:rsidR="00267047" w:rsidRPr="00C62997" w:rsidRDefault="00267047" w:rsidP="00DE7D94">
            <w:pPr>
              <w:jc w:val="both"/>
              <w:rPr>
                <w:rFonts w:ascii="Calibri" w:hAnsi="Calibri"/>
                <w:color w:val="000000"/>
                <w:sz w:val="22"/>
                <w:szCs w:val="22"/>
              </w:rPr>
            </w:pPr>
            <w:r w:rsidRPr="00267047">
              <w:rPr>
                <w:rFonts w:ascii="Calibri" w:hAnsi="Calibri"/>
                <w:color w:val="000000"/>
                <w:sz w:val="22"/>
                <w:szCs w:val="22"/>
              </w:rPr>
              <w:t xml:space="preserve">Návod na údržbu musí obsahovat minimálně úplný popis všech funkcí ovládacích, kontrolních </w:t>
            </w:r>
            <w:r>
              <w:rPr>
                <w:rFonts w:ascii="Calibri" w:hAnsi="Calibri"/>
                <w:color w:val="000000"/>
                <w:sz w:val="22"/>
                <w:szCs w:val="22"/>
              </w:rPr>
              <w:br/>
            </w:r>
            <w:r w:rsidRPr="00267047">
              <w:rPr>
                <w:rFonts w:ascii="Calibri" w:hAnsi="Calibri"/>
                <w:color w:val="000000"/>
                <w:sz w:val="22"/>
                <w:szCs w:val="22"/>
              </w:rPr>
              <w:t xml:space="preserve">a signalizačních prvků </w:t>
            </w:r>
            <w:r w:rsidR="00EF2C22">
              <w:rPr>
                <w:rFonts w:ascii="Calibri" w:hAnsi="Calibri"/>
                <w:color w:val="000000"/>
                <w:sz w:val="22"/>
                <w:szCs w:val="22"/>
              </w:rPr>
              <w:t>tramvaj</w:t>
            </w:r>
            <w:r w:rsidR="00EF2C22" w:rsidRPr="00267047">
              <w:rPr>
                <w:rFonts w:ascii="Calibri" w:hAnsi="Calibri"/>
                <w:color w:val="000000"/>
                <w:sz w:val="22"/>
                <w:szCs w:val="22"/>
              </w:rPr>
              <w:t>e</w:t>
            </w:r>
            <w:r w:rsidRPr="00267047">
              <w:rPr>
                <w:rFonts w:ascii="Calibri" w:hAnsi="Calibri"/>
                <w:color w:val="000000"/>
                <w:sz w:val="22"/>
                <w:szCs w:val="22"/>
              </w:rPr>
              <w:t xml:space="preserve"> a soupis výrobcem předepsaných úkonů při údržbě </w:t>
            </w:r>
            <w:r w:rsidR="00EF2C22">
              <w:rPr>
                <w:rFonts w:ascii="Calibri" w:hAnsi="Calibri"/>
                <w:color w:val="000000"/>
                <w:sz w:val="22"/>
                <w:szCs w:val="22"/>
              </w:rPr>
              <w:t>tramvaj</w:t>
            </w:r>
            <w:r w:rsidR="00EF2C22" w:rsidRPr="00267047">
              <w:rPr>
                <w:rFonts w:ascii="Calibri" w:hAnsi="Calibri"/>
                <w:color w:val="000000"/>
                <w:sz w:val="22"/>
                <w:szCs w:val="22"/>
              </w:rPr>
              <w:t>í</w:t>
            </w:r>
            <w:r w:rsidRPr="00267047">
              <w:rPr>
                <w:rFonts w:ascii="Calibri" w:hAnsi="Calibri"/>
                <w:color w:val="000000"/>
                <w:sz w:val="22"/>
                <w:szCs w:val="22"/>
              </w:rPr>
              <w:t xml:space="preserve">. Návod nesmí obsahovat popis funkcí ovládacích prvků, kterými </w:t>
            </w:r>
            <w:r w:rsidR="00040281">
              <w:rPr>
                <w:rFonts w:ascii="Calibri" w:hAnsi="Calibri"/>
                <w:color w:val="000000"/>
                <w:sz w:val="22"/>
                <w:szCs w:val="22"/>
              </w:rPr>
              <w:t>tramvaj</w:t>
            </w:r>
            <w:r w:rsidRPr="00267047">
              <w:rPr>
                <w:rFonts w:ascii="Calibri" w:hAnsi="Calibri"/>
                <w:color w:val="000000"/>
                <w:sz w:val="22"/>
                <w:szCs w:val="22"/>
              </w:rPr>
              <w:t xml:space="preserve"> není vybaven</w:t>
            </w:r>
            <w:r w:rsidR="00EF2C22">
              <w:rPr>
                <w:rFonts w:ascii="Calibri" w:hAnsi="Calibri"/>
                <w:color w:val="000000"/>
                <w:sz w:val="22"/>
                <w:szCs w:val="22"/>
              </w:rPr>
              <w:t>a</w:t>
            </w:r>
            <w:r w:rsidRPr="00267047">
              <w:rPr>
                <w:rFonts w:ascii="Calibri" w:hAnsi="Calibri"/>
                <w:color w:val="000000"/>
                <w:sz w:val="22"/>
                <w:szCs w:val="22"/>
              </w:rPr>
              <w:t>. Pokud návod neobsahuje dostatečné informace pro provedení úkonů předepsaných při</w:t>
            </w:r>
            <w:r>
              <w:rPr>
                <w:rFonts w:ascii="Calibri" w:hAnsi="Calibri"/>
                <w:color w:val="000000"/>
                <w:sz w:val="22"/>
                <w:szCs w:val="22"/>
              </w:rPr>
              <w:t xml:space="preserve"> údržbě, musí obsahovat odkazy na další technickou dokumentaci (dílenské příručky, diagnostické </w:t>
            </w:r>
            <w:r w:rsidRPr="00267047">
              <w:rPr>
                <w:rFonts w:ascii="Calibri" w:hAnsi="Calibri"/>
                <w:color w:val="000000"/>
                <w:sz w:val="22"/>
                <w:szCs w:val="22"/>
              </w:rPr>
              <w:t xml:space="preserve">postupy apod.). Návod </w:t>
            </w:r>
            <w:r>
              <w:rPr>
                <w:rFonts w:ascii="Calibri" w:hAnsi="Calibri"/>
                <w:color w:val="000000"/>
                <w:sz w:val="22"/>
                <w:szCs w:val="22"/>
              </w:rPr>
              <w:br/>
            </w:r>
            <w:r w:rsidRPr="00267047">
              <w:rPr>
                <w:rFonts w:ascii="Calibri" w:hAnsi="Calibri"/>
                <w:color w:val="000000"/>
                <w:sz w:val="22"/>
                <w:szCs w:val="22"/>
              </w:rPr>
              <w:t xml:space="preserve">na údržbu musí být dodán ke každé dodávce </w:t>
            </w:r>
            <w:r w:rsidR="00EF2C22">
              <w:rPr>
                <w:rFonts w:ascii="Calibri" w:hAnsi="Calibri"/>
                <w:color w:val="000000"/>
                <w:sz w:val="22"/>
                <w:szCs w:val="22"/>
              </w:rPr>
              <w:t>tramvaj</w:t>
            </w:r>
            <w:r w:rsidR="00EF2C22" w:rsidRPr="00267047">
              <w:rPr>
                <w:rFonts w:ascii="Calibri" w:hAnsi="Calibri"/>
                <w:color w:val="000000"/>
                <w:sz w:val="22"/>
                <w:szCs w:val="22"/>
              </w:rPr>
              <w:t>í</w:t>
            </w:r>
            <w:r w:rsidRPr="00267047">
              <w:rPr>
                <w:rFonts w:ascii="Calibri" w:hAnsi="Calibri"/>
                <w:color w:val="000000"/>
                <w:sz w:val="22"/>
                <w:szCs w:val="22"/>
              </w:rPr>
              <w:t xml:space="preserve"> p</w:t>
            </w:r>
            <w:r>
              <w:rPr>
                <w:rFonts w:ascii="Calibri" w:hAnsi="Calibri"/>
                <w:color w:val="000000"/>
                <w:sz w:val="22"/>
                <w:szCs w:val="22"/>
              </w:rPr>
              <w:t xml:space="preserve">ři přejímce v papírové formě </w:t>
            </w:r>
            <w:r>
              <w:rPr>
                <w:rFonts w:ascii="Calibri" w:hAnsi="Calibri"/>
                <w:color w:val="000000"/>
                <w:sz w:val="22"/>
                <w:szCs w:val="22"/>
              </w:rPr>
              <w:br/>
              <w:t xml:space="preserve">a </w:t>
            </w:r>
            <w:r w:rsidRPr="00267047">
              <w:rPr>
                <w:rFonts w:ascii="Calibri" w:hAnsi="Calibri"/>
                <w:color w:val="000000"/>
                <w:sz w:val="22"/>
                <w:szCs w:val="22"/>
              </w:rPr>
              <w:t>v elektronické formě.</w:t>
            </w:r>
          </w:p>
        </w:tc>
      </w:tr>
      <w:tr w:rsidR="00267047" w14:paraId="1B0D31D0" w14:textId="77777777" w:rsidTr="00DE7D94">
        <w:tc>
          <w:tcPr>
            <w:tcW w:w="1526" w:type="dxa"/>
          </w:tcPr>
          <w:p w14:paraId="3396EBF6" w14:textId="77777777" w:rsidR="00267047" w:rsidRDefault="00267047" w:rsidP="00DE7D94">
            <w:pPr>
              <w:jc w:val="both"/>
              <w:rPr>
                <w:rFonts w:asciiTheme="minorHAnsi" w:hAnsiTheme="minorHAnsi"/>
                <w:sz w:val="22"/>
                <w:szCs w:val="22"/>
              </w:rPr>
            </w:pPr>
            <w:r>
              <w:rPr>
                <w:rFonts w:asciiTheme="minorHAnsi" w:hAnsiTheme="minorHAnsi"/>
                <w:sz w:val="22"/>
                <w:szCs w:val="22"/>
              </w:rPr>
              <w:t>Odpověď</w:t>
            </w:r>
          </w:p>
        </w:tc>
        <w:tc>
          <w:tcPr>
            <w:tcW w:w="8252" w:type="dxa"/>
          </w:tcPr>
          <w:p w14:paraId="3FE6F9E2" w14:textId="77777777" w:rsidR="00267047" w:rsidRDefault="00267047" w:rsidP="00DE7D94">
            <w:pPr>
              <w:jc w:val="both"/>
              <w:rPr>
                <w:rFonts w:asciiTheme="minorHAnsi" w:hAnsiTheme="minorHAnsi"/>
                <w:sz w:val="22"/>
                <w:szCs w:val="22"/>
              </w:rPr>
            </w:pPr>
            <w:r>
              <w:rPr>
                <w:rFonts w:asciiTheme="minorHAnsi" w:hAnsiTheme="minorHAnsi"/>
                <w:sz w:val="22"/>
                <w:szCs w:val="22"/>
              </w:rPr>
              <w:t>NE</w:t>
            </w:r>
          </w:p>
        </w:tc>
      </w:tr>
    </w:tbl>
    <w:p w14:paraId="643CC2D1" w14:textId="77777777" w:rsidR="00267047" w:rsidRDefault="00267047" w:rsidP="009E26E2">
      <w:pPr>
        <w:rPr>
          <w:rFonts w:ascii="Calibri" w:hAnsi="Calibri"/>
          <w:b/>
          <w:sz w:val="28"/>
          <w:szCs w:val="28"/>
        </w:rPr>
      </w:pPr>
    </w:p>
    <w:p w14:paraId="0A0AA5FE" w14:textId="77777777" w:rsidR="007C5A5C" w:rsidRDefault="007C5A5C" w:rsidP="009E26E2">
      <w:pPr>
        <w:rPr>
          <w:rFonts w:ascii="Calibri" w:hAnsi="Calibri"/>
          <w:b/>
          <w:sz w:val="28"/>
          <w:szCs w:val="28"/>
        </w:rPr>
      </w:pPr>
    </w:p>
    <w:p w14:paraId="09557D22" w14:textId="77777777" w:rsidR="00691CA0" w:rsidRDefault="00691CA0" w:rsidP="009E26E2">
      <w:pPr>
        <w:rPr>
          <w:rFonts w:ascii="Calibri" w:hAnsi="Calibri"/>
          <w:b/>
          <w:sz w:val="28"/>
          <w:szCs w:val="28"/>
        </w:rPr>
      </w:pPr>
    </w:p>
    <w:tbl>
      <w:tblPr>
        <w:tblStyle w:val="Mkatabulky"/>
        <w:tblW w:w="0" w:type="auto"/>
        <w:tblLook w:val="04A0" w:firstRow="1" w:lastRow="0" w:firstColumn="1" w:lastColumn="0" w:noHBand="0" w:noVBand="1"/>
      </w:tblPr>
      <w:tblGrid>
        <w:gridCol w:w="1479"/>
        <w:gridCol w:w="7583"/>
      </w:tblGrid>
      <w:tr w:rsidR="00267047" w14:paraId="3454890A" w14:textId="77777777" w:rsidTr="00DE7D94">
        <w:tc>
          <w:tcPr>
            <w:tcW w:w="1526" w:type="dxa"/>
          </w:tcPr>
          <w:p w14:paraId="558EC17C" w14:textId="77777777" w:rsidR="00267047" w:rsidRDefault="007C5A5C" w:rsidP="00DE7D94">
            <w:pPr>
              <w:jc w:val="both"/>
              <w:rPr>
                <w:rFonts w:asciiTheme="minorHAnsi" w:hAnsiTheme="minorHAnsi"/>
                <w:sz w:val="22"/>
                <w:szCs w:val="22"/>
              </w:rPr>
            </w:pPr>
            <w:r>
              <w:rPr>
                <w:rFonts w:asciiTheme="minorHAnsi" w:hAnsiTheme="minorHAnsi"/>
                <w:sz w:val="22"/>
                <w:szCs w:val="22"/>
              </w:rPr>
              <w:t>3</w:t>
            </w:r>
            <w:r w:rsidR="00267047">
              <w:rPr>
                <w:rFonts w:asciiTheme="minorHAnsi" w:hAnsiTheme="minorHAnsi"/>
                <w:sz w:val="22"/>
                <w:szCs w:val="22"/>
              </w:rPr>
              <w:t>.3.</w:t>
            </w:r>
          </w:p>
        </w:tc>
        <w:tc>
          <w:tcPr>
            <w:tcW w:w="8252" w:type="dxa"/>
          </w:tcPr>
          <w:p w14:paraId="60A1A56F" w14:textId="77777777" w:rsidR="00267047" w:rsidRDefault="00267047" w:rsidP="00DE7D94">
            <w:pPr>
              <w:jc w:val="both"/>
              <w:rPr>
                <w:rFonts w:asciiTheme="minorHAnsi" w:hAnsiTheme="minorHAnsi"/>
                <w:sz w:val="22"/>
                <w:szCs w:val="22"/>
              </w:rPr>
            </w:pPr>
            <w:r w:rsidRPr="00267047">
              <w:rPr>
                <w:rFonts w:asciiTheme="minorHAnsi" w:hAnsiTheme="minorHAnsi"/>
                <w:sz w:val="22"/>
                <w:szCs w:val="22"/>
              </w:rPr>
              <w:t>Technická dokumentace</w:t>
            </w:r>
          </w:p>
        </w:tc>
      </w:tr>
      <w:tr w:rsidR="00267047" w:rsidRPr="00C62997" w14:paraId="0D9EB8DA" w14:textId="77777777" w:rsidTr="00DE7D94">
        <w:tc>
          <w:tcPr>
            <w:tcW w:w="9778" w:type="dxa"/>
            <w:gridSpan w:val="2"/>
          </w:tcPr>
          <w:p w14:paraId="72C611EF" w14:textId="77777777" w:rsidR="000B369C" w:rsidRDefault="00267047" w:rsidP="00267047">
            <w:pPr>
              <w:jc w:val="both"/>
              <w:rPr>
                <w:rFonts w:ascii="Calibri" w:hAnsi="Calibri"/>
                <w:color w:val="000000"/>
                <w:sz w:val="22"/>
                <w:szCs w:val="22"/>
              </w:rPr>
            </w:pPr>
            <w:r w:rsidRPr="00267047">
              <w:rPr>
                <w:rFonts w:ascii="Calibri" w:hAnsi="Calibri"/>
                <w:color w:val="000000"/>
                <w:sz w:val="22"/>
                <w:szCs w:val="22"/>
              </w:rPr>
              <w:t xml:space="preserve">Úplná sada dílenských příruček k agregátům, schémata elektrického zapojení, vzduchové soustavy, hydrookruhů, topné soustavy včetně popisů funkce a diagnostických postupů. Zadavatel preferuje technickou dokumentaci v elektronické formě. Bude-li technická dokumentace dodána </w:t>
            </w:r>
          </w:p>
          <w:p w14:paraId="2A1A05D2" w14:textId="45769F32" w:rsidR="00267047" w:rsidRPr="00267047" w:rsidRDefault="00267047" w:rsidP="00267047">
            <w:pPr>
              <w:jc w:val="both"/>
              <w:rPr>
                <w:rFonts w:ascii="Calibri" w:hAnsi="Calibri"/>
                <w:color w:val="000000"/>
                <w:sz w:val="22"/>
                <w:szCs w:val="22"/>
              </w:rPr>
            </w:pPr>
            <w:r w:rsidRPr="00267047">
              <w:rPr>
                <w:rFonts w:ascii="Calibri" w:hAnsi="Calibri"/>
                <w:color w:val="000000"/>
                <w:sz w:val="22"/>
                <w:szCs w:val="22"/>
              </w:rPr>
              <w:t>v elektronické formě, stačí 1 sada papírových výtisků ke každé dodávce.</w:t>
            </w:r>
          </w:p>
          <w:p w14:paraId="435E242D" w14:textId="77777777" w:rsidR="00267047" w:rsidRPr="00C62997" w:rsidRDefault="00267047" w:rsidP="004901F4">
            <w:pPr>
              <w:jc w:val="both"/>
              <w:rPr>
                <w:rFonts w:ascii="Calibri" w:hAnsi="Calibri"/>
                <w:color w:val="000000"/>
                <w:sz w:val="22"/>
                <w:szCs w:val="22"/>
              </w:rPr>
            </w:pPr>
            <w:r w:rsidRPr="00267047">
              <w:rPr>
                <w:rFonts w:ascii="Calibri" w:hAnsi="Calibri"/>
                <w:color w:val="000000"/>
                <w:sz w:val="22"/>
                <w:szCs w:val="22"/>
              </w:rPr>
              <w:t xml:space="preserve">Pokud zadavatel zjistí během </w:t>
            </w:r>
            <w:r w:rsidR="004901F4">
              <w:rPr>
                <w:rFonts w:ascii="Calibri" w:hAnsi="Calibri"/>
                <w:color w:val="000000"/>
                <w:sz w:val="22"/>
                <w:szCs w:val="22"/>
              </w:rPr>
              <w:t>garantované provozní spolehlivosti</w:t>
            </w:r>
            <w:r w:rsidRPr="00267047">
              <w:rPr>
                <w:rFonts w:ascii="Calibri" w:hAnsi="Calibri"/>
                <w:color w:val="000000"/>
                <w:sz w:val="22"/>
                <w:szCs w:val="22"/>
              </w:rPr>
              <w:t xml:space="preserve"> </w:t>
            </w:r>
            <w:r w:rsidR="00EF2C22">
              <w:rPr>
                <w:rFonts w:ascii="Calibri" w:hAnsi="Calibri"/>
                <w:color w:val="000000"/>
                <w:sz w:val="22"/>
                <w:szCs w:val="22"/>
              </w:rPr>
              <w:t>tramvaj</w:t>
            </w:r>
            <w:r w:rsidR="00EF2C22" w:rsidRPr="00267047">
              <w:rPr>
                <w:rFonts w:ascii="Calibri" w:hAnsi="Calibri"/>
                <w:color w:val="000000"/>
                <w:sz w:val="22"/>
                <w:szCs w:val="22"/>
              </w:rPr>
              <w:t>í</w:t>
            </w:r>
            <w:r w:rsidRPr="00267047">
              <w:rPr>
                <w:rFonts w:ascii="Calibri" w:hAnsi="Calibri"/>
                <w:color w:val="000000"/>
                <w:sz w:val="22"/>
                <w:szCs w:val="22"/>
              </w:rPr>
              <w:t xml:space="preserve"> chybu v technické dokumentaci, je vybraný dodavatel povinen na žádost zadavatele chybu v přiměřené době opravit a vydat dokument nový.</w:t>
            </w:r>
          </w:p>
        </w:tc>
      </w:tr>
      <w:tr w:rsidR="00267047" w14:paraId="69BD0ACE" w14:textId="77777777" w:rsidTr="00DE7D94">
        <w:tc>
          <w:tcPr>
            <w:tcW w:w="1526" w:type="dxa"/>
          </w:tcPr>
          <w:p w14:paraId="1D264941" w14:textId="77777777" w:rsidR="00267047" w:rsidRDefault="00267047" w:rsidP="00DE7D94">
            <w:pPr>
              <w:jc w:val="both"/>
              <w:rPr>
                <w:rFonts w:asciiTheme="minorHAnsi" w:hAnsiTheme="minorHAnsi"/>
                <w:sz w:val="22"/>
                <w:szCs w:val="22"/>
              </w:rPr>
            </w:pPr>
            <w:r>
              <w:rPr>
                <w:rFonts w:asciiTheme="minorHAnsi" w:hAnsiTheme="minorHAnsi"/>
                <w:sz w:val="22"/>
                <w:szCs w:val="22"/>
              </w:rPr>
              <w:t>Odpověď</w:t>
            </w:r>
          </w:p>
        </w:tc>
        <w:tc>
          <w:tcPr>
            <w:tcW w:w="8252" w:type="dxa"/>
          </w:tcPr>
          <w:p w14:paraId="60D51615" w14:textId="77777777" w:rsidR="00267047" w:rsidRDefault="00267047" w:rsidP="00DE7D94">
            <w:pPr>
              <w:jc w:val="both"/>
              <w:rPr>
                <w:rFonts w:asciiTheme="minorHAnsi" w:hAnsiTheme="minorHAnsi"/>
                <w:sz w:val="22"/>
                <w:szCs w:val="22"/>
              </w:rPr>
            </w:pPr>
            <w:r>
              <w:rPr>
                <w:rFonts w:asciiTheme="minorHAnsi" w:hAnsiTheme="minorHAnsi"/>
                <w:sz w:val="22"/>
                <w:szCs w:val="22"/>
              </w:rPr>
              <w:t>NE</w:t>
            </w:r>
          </w:p>
        </w:tc>
      </w:tr>
    </w:tbl>
    <w:p w14:paraId="14545F40" w14:textId="77777777" w:rsidR="00607EDF" w:rsidRDefault="00607EDF" w:rsidP="009E26E2">
      <w:pPr>
        <w:rPr>
          <w:rFonts w:ascii="Calibri" w:hAnsi="Calibri"/>
          <w:b/>
          <w:sz w:val="28"/>
          <w:szCs w:val="28"/>
        </w:rPr>
      </w:pPr>
    </w:p>
    <w:tbl>
      <w:tblPr>
        <w:tblStyle w:val="Mkatabulky"/>
        <w:tblW w:w="0" w:type="auto"/>
        <w:tblLook w:val="04A0" w:firstRow="1" w:lastRow="0" w:firstColumn="1" w:lastColumn="0" w:noHBand="0" w:noVBand="1"/>
      </w:tblPr>
      <w:tblGrid>
        <w:gridCol w:w="1480"/>
        <w:gridCol w:w="7582"/>
      </w:tblGrid>
      <w:tr w:rsidR="00267047" w14:paraId="44704559" w14:textId="77777777" w:rsidTr="00DE7D94">
        <w:tc>
          <w:tcPr>
            <w:tcW w:w="1526" w:type="dxa"/>
          </w:tcPr>
          <w:p w14:paraId="03D6C8A2" w14:textId="77777777" w:rsidR="00267047" w:rsidRDefault="007C5A5C" w:rsidP="00DE7D94">
            <w:pPr>
              <w:jc w:val="both"/>
              <w:rPr>
                <w:rFonts w:asciiTheme="minorHAnsi" w:hAnsiTheme="minorHAnsi"/>
                <w:sz w:val="22"/>
                <w:szCs w:val="22"/>
              </w:rPr>
            </w:pPr>
            <w:r>
              <w:rPr>
                <w:rFonts w:asciiTheme="minorHAnsi" w:hAnsiTheme="minorHAnsi"/>
                <w:sz w:val="22"/>
                <w:szCs w:val="22"/>
              </w:rPr>
              <w:t>3</w:t>
            </w:r>
            <w:r w:rsidR="00267047">
              <w:rPr>
                <w:rFonts w:asciiTheme="minorHAnsi" w:hAnsiTheme="minorHAnsi"/>
                <w:sz w:val="22"/>
                <w:szCs w:val="22"/>
              </w:rPr>
              <w:t>.4.</w:t>
            </w:r>
          </w:p>
        </w:tc>
        <w:tc>
          <w:tcPr>
            <w:tcW w:w="8252" w:type="dxa"/>
          </w:tcPr>
          <w:p w14:paraId="61DBB309" w14:textId="77777777" w:rsidR="00267047" w:rsidRDefault="00267047" w:rsidP="00DE7D94">
            <w:pPr>
              <w:jc w:val="both"/>
              <w:rPr>
                <w:rFonts w:asciiTheme="minorHAnsi" w:hAnsiTheme="minorHAnsi"/>
                <w:sz w:val="22"/>
                <w:szCs w:val="22"/>
              </w:rPr>
            </w:pPr>
            <w:r w:rsidRPr="00267047">
              <w:rPr>
                <w:rFonts w:asciiTheme="minorHAnsi" w:hAnsiTheme="minorHAnsi"/>
                <w:sz w:val="22"/>
                <w:szCs w:val="22"/>
              </w:rPr>
              <w:t>Katalog náhradních dílů</w:t>
            </w:r>
          </w:p>
        </w:tc>
      </w:tr>
      <w:tr w:rsidR="00267047" w:rsidRPr="00C62997" w14:paraId="2922D10C" w14:textId="77777777" w:rsidTr="00DE7D94">
        <w:tc>
          <w:tcPr>
            <w:tcW w:w="9778" w:type="dxa"/>
            <w:gridSpan w:val="2"/>
          </w:tcPr>
          <w:p w14:paraId="22214272" w14:textId="77777777" w:rsidR="00267047" w:rsidRPr="00267047" w:rsidRDefault="00267047" w:rsidP="00267047">
            <w:pPr>
              <w:jc w:val="both"/>
              <w:rPr>
                <w:rFonts w:ascii="Calibri" w:hAnsi="Calibri"/>
                <w:color w:val="000000"/>
                <w:sz w:val="22"/>
                <w:szCs w:val="22"/>
              </w:rPr>
            </w:pPr>
            <w:r w:rsidRPr="00267047">
              <w:rPr>
                <w:rFonts w:ascii="Calibri" w:hAnsi="Calibri"/>
                <w:color w:val="000000"/>
                <w:sz w:val="22"/>
                <w:szCs w:val="22"/>
              </w:rPr>
              <w:t>Katalog náhradních dílů musí být dodán v elektronické formě podporující vyhledávání minimálně podle názvu dílu, čísla dílu a agregátu – skupiny.</w:t>
            </w:r>
          </w:p>
          <w:p w14:paraId="70FEE474" w14:textId="77777777" w:rsidR="0026704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Katalog nesmí obsahovat varianty ND, které se na vozidlech v dodávce nevyskytují.</w:t>
            </w:r>
          </w:p>
          <w:p w14:paraId="7D8F3C8F" w14:textId="77777777" w:rsidR="0026704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Za elektronickou formu katalogu ND se nepovažuje scanovaný papírový katalog.</w:t>
            </w:r>
          </w:p>
          <w:p w14:paraId="7B13350E" w14:textId="77777777" w:rsidR="0026704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Zadavatel preferuje katalog umožňující síťovou instalaci. Katalog instalovaný na lokální síti   musí umožnit současnou práci nejméně 2 uživatelů, celkový počet uživatelů nesmí být omezen.</w:t>
            </w:r>
            <w:r w:rsidR="004E1DB7">
              <w:rPr>
                <w:rFonts w:ascii="Calibri" w:hAnsi="Calibri"/>
                <w:color w:val="000000"/>
                <w:sz w:val="22"/>
                <w:szCs w:val="22"/>
              </w:rPr>
              <w:t xml:space="preserve"> </w:t>
            </w:r>
            <w:r w:rsidRPr="004E1DB7">
              <w:rPr>
                <w:rFonts w:ascii="Calibri" w:hAnsi="Calibri"/>
                <w:color w:val="000000"/>
                <w:sz w:val="22"/>
                <w:szCs w:val="22"/>
              </w:rPr>
              <w:t>Katalog dodaný v síťové verzi nesmí vyžadovat instalaci žádného hardwarového zařízení.</w:t>
            </w:r>
          </w:p>
          <w:p w14:paraId="2AE744B6" w14:textId="77777777" w:rsidR="0026704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SW katalogu musí být</w:t>
            </w:r>
            <w:r w:rsidR="00EF2C22">
              <w:rPr>
                <w:rFonts w:ascii="Calibri" w:hAnsi="Calibri"/>
                <w:color w:val="000000"/>
                <w:sz w:val="22"/>
                <w:szCs w:val="22"/>
              </w:rPr>
              <w:t xml:space="preserve"> spustitelný</w:t>
            </w:r>
            <w:r w:rsidRPr="004E1DB7">
              <w:rPr>
                <w:rFonts w:ascii="Calibri" w:hAnsi="Calibri"/>
                <w:color w:val="000000"/>
                <w:sz w:val="22"/>
                <w:szCs w:val="22"/>
              </w:rPr>
              <w:t xml:space="preserve"> ve WINDOWS 7 a vyšší</w:t>
            </w:r>
            <w:r w:rsidR="00EF2C22">
              <w:rPr>
                <w:rFonts w:ascii="Calibri" w:hAnsi="Calibri"/>
                <w:color w:val="000000"/>
                <w:sz w:val="22"/>
                <w:szCs w:val="22"/>
              </w:rPr>
              <w:t xml:space="preserve"> (32 bit i 64 bit verze)</w:t>
            </w:r>
            <w:r w:rsidRPr="004E1DB7">
              <w:rPr>
                <w:rFonts w:ascii="Calibri" w:hAnsi="Calibri"/>
                <w:color w:val="000000"/>
                <w:sz w:val="22"/>
                <w:szCs w:val="22"/>
              </w:rPr>
              <w:t xml:space="preserve"> dle standardu </w:t>
            </w:r>
            <w:r w:rsidR="006A4A75">
              <w:rPr>
                <w:rFonts w:ascii="Calibri" w:hAnsi="Calibri"/>
                <w:color w:val="000000"/>
                <w:sz w:val="22"/>
                <w:szCs w:val="22"/>
              </w:rPr>
              <w:t>DPMB</w:t>
            </w:r>
            <w:r w:rsidRPr="004E1DB7">
              <w:rPr>
                <w:rFonts w:ascii="Calibri" w:hAnsi="Calibri"/>
                <w:color w:val="000000"/>
                <w:sz w:val="22"/>
                <w:szCs w:val="22"/>
              </w:rPr>
              <w:t>, a.s. a musí být schopen</w:t>
            </w:r>
            <w:r w:rsidR="004E1DB7">
              <w:rPr>
                <w:rFonts w:ascii="Calibri" w:hAnsi="Calibri"/>
                <w:color w:val="000000"/>
                <w:sz w:val="22"/>
                <w:szCs w:val="22"/>
              </w:rPr>
              <w:t xml:space="preserve"> </w:t>
            </w:r>
            <w:r w:rsidRPr="004E1DB7">
              <w:rPr>
                <w:rFonts w:ascii="Calibri" w:hAnsi="Calibri"/>
                <w:color w:val="000000"/>
                <w:sz w:val="22"/>
                <w:szCs w:val="22"/>
              </w:rPr>
              <w:t>provozu v českém národním prostředí.</w:t>
            </w:r>
          </w:p>
          <w:p w14:paraId="0543BFE1" w14:textId="77777777" w:rsidR="0026704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SW katalogu musí mít možnost exportu vybraných dílů v elektronické podobě přenositelné</w:t>
            </w:r>
            <w:r w:rsidR="004E1DB7">
              <w:rPr>
                <w:rFonts w:ascii="Calibri" w:hAnsi="Calibri"/>
                <w:color w:val="000000"/>
                <w:sz w:val="22"/>
                <w:szCs w:val="22"/>
              </w:rPr>
              <w:t xml:space="preserve"> </w:t>
            </w:r>
            <w:r w:rsidRPr="004E1DB7">
              <w:rPr>
                <w:rFonts w:ascii="Calibri" w:hAnsi="Calibri"/>
                <w:color w:val="000000"/>
                <w:sz w:val="22"/>
                <w:szCs w:val="22"/>
              </w:rPr>
              <w:t>do jiných SW.</w:t>
            </w:r>
          </w:p>
          <w:p w14:paraId="1324D257" w14:textId="77777777" w:rsidR="00267047" w:rsidRPr="004E1DB7" w:rsidRDefault="00267047" w:rsidP="001658BD">
            <w:pPr>
              <w:pStyle w:val="Odstavecseseznamem"/>
              <w:numPr>
                <w:ilvl w:val="0"/>
                <w:numId w:val="6"/>
              </w:numPr>
              <w:jc w:val="both"/>
              <w:rPr>
                <w:rFonts w:ascii="Calibri" w:hAnsi="Calibri"/>
                <w:color w:val="000000"/>
                <w:sz w:val="22"/>
                <w:szCs w:val="22"/>
              </w:rPr>
            </w:pPr>
            <w:r w:rsidRPr="004E1DB7">
              <w:rPr>
                <w:rFonts w:ascii="Calibri" w:hAnsi="Calibri"/>
                <w:color w:val="000000"/>
                <w:sz w:val="22"/>
                <w:szCs w:val="22"/>
              </w:rPr>
              <w:t>Pokud katalog ND neumožňuje síťovou instalaci, musí být dodány 3 katalogy pro lokální instalaci</w:t>
            </w:r>
          </w:p>
          <w:p w14:paraId="06A5FE8B" w14:textId="77777777" w:rsidR="00267047" w:rsidRPr="00C62997" w:rsidRDefault="00267047" w:rsidP="004901F4">
            <w:pPr>
              <w:jc w:val="both"/>
              <w:rPr>
                <w:rFonts w:ascii="Calibri" w:hAnsi="Calibri"/>
                <w:color w:val="000000"/>
                <w:sz w:val="22"/>
                <w:szCs w:val="22"/>
              </w:rPr>
            </w:pPr>
            <w:r w:rsidRPr="00267047">
              <w:rPr>
                <w:rFonts w:ascii="Calibri" w:hAnsi="Calibri"/>
                <w:color w:val="000000"/>
                <w:sz w:val="22"/>
                <w:szCs w:val="22"/>
              </w:rPr>
              <w:t xml:space="preserve">Dodávka katalogů je součástí dodávky </w:t>
            </w:r>
            <w:r w:rsidR="00EF2C22">
              <w:rPr>
                <w:rFonts w:ascii="Calibri" w:hAnsi="Calibri"/>
                <w:color w:val="000000"/>
                <w:sz w:val="22"/>
                <w:szCs w:val="22"/>
              </w:rPr>
              <w:t>tramvaj</w:t>
            </w:r>
            <w:r w:rsidR="00EF2C22" w:rsidRPr="00267047">
              <w:rPr>
                <w:rFonts w:ascii="Calibri" w:hAnsi="Calibri"/>
                <w:color w:val="000000"/>
                <w:sz w:val="22"/>
                <w:szCs w:val="22"/>
              </w:rPr>
              <w:t>í</w:t>
            </w:r>
            <w:r w:rsidRPr="00267047">
              <w:rPr>
                <w:rFonts w:ascii="Calibri" w:hAnsi="Calibri"/>
                <w:color w:val="000000"/>
                <w:sz w:val="22"/>
                <w:szCs w:val="22"/>
              </w:rPr>
              <w:t xml:space="preserve"> a její ceny, a to včetně aktualizace po dobu </w:t>
            </w:r>
            <w:r w:rsidR="004901F4">
              <w:rPr>
                <w:rFonts w:ascii="Calibri" w:hAnsi="Calibri"/>
                <w:color w:val="000000"/>
                <w:sz w:val="22"/>
                <w:szCs w:val="22"/>
              </w:rPr>
              <w:t>garantované provozní spolehlivosti</w:t>
            </w:r>
            <w:r w:rsidRPr="00267047">
              <w:rPr>
                <w:rFonts w:ascii="Calibri" w:hAnsi="Calibri"/>
                <w:color w:val="000000"/>
                <w:sz w:val="22"/>
                <w:szCs w:val="22"/>
              </w:rPr>
              <w:t xml:space="preserve"> </w:t>
            </w:r>
            <w:r w:rsidR="00EF2C22">
              <w:rPr>
                <w:rFonts w:ascii="Calibri" w:hAnsi="Calibri"/>
                <w:color w:val="000000"/>
                <w:sz w:val="22"/>
                <w:szCs w:val="22"/>
              </w:rPr>
              <w:t>tramvaj</w:t>
            </w:r>
            <w:r w:rsidR="00EF2C22" w:rsidRPr="00267047">
              <w:rPr>
                <w:rFonts w:ascii="Calibri" w:hAnsi="Calibri"/>
                <w:color w:val="000000"/>
                <w:sz w:val="22"/>
                <w:szCs w:val="22"/>
              </w:rPr>
              <w:t>í</w:t>
            </w:r>
            <w:r w:rsidRPr="00267047">
              <w:rPr>
                <w:rFonts w:ascii="Calibri" w:hAnsi="Calibri"/>
                <w:color w:val="000000"/>
                <w:sz w:val="22"/>
                <w:szCs w:val="22"/>
              </w:rPr>
              <w:t>.</w:t>
            </w:r>
          </w:p>
        </w:tc>
      </w:tr>
      <w:tr w:rsidR="00267047" w14:paraId="4C39A1C7" w14:textId="77777777" w:rsidTr="00DE7D94">
        <w:tc>
          <w:tcPr>
            <w:tcW w:w="1526" w:type="dxa"/>
          </w:tcPr>
          <w:p w14:paraId="37BA75D4" w14:textId="77777777" w:rsidR="00267047" w:rsidRDefault="00267047" w:rsidP="00DE7D94">
            <w:pPr>
              <w:jc w:val="both"/>
              <w:rPr>
                <w:rFonts w:asciiTheme="minorHAnsi" w:hAnsiTheme="minorHAnsi"/>
                <w:sz w:val="22"/>
                <w:szCs w:val="22"/>
              </w:rPr>
            </w:pPr>
            <w:r>
              <w:rPr>
                <w:rFonts w:asciiTheme="minorHAnsi" w:hAnsiTheme="minorHAnsi"/>
                <w:sz w:val="22"/>
                <w:szCs w:val="22"/>
              </w:rPr>
              <w:t>Odpověď</w:t>
            </w:r>
          </w:p>
        </w:tc>
        <w:tc>
          <w:tcPr>
            <w:tcW w:w="8252" w:type="dxa"/>
          </w:tcPr>
          <w:p w14:paraId="07470FE6" w14:textId="77777777" w:rsidR="00267047" w:rsidRDefault="00267047" w:rsidP="00DE7D94">
            <w:pPr>
              <w:jc w:val="both"/>
              <w:rPr>
                <w:rFonts w:asciiTheme="minorHAnsi" w:hAnsiTheme="minorHAnsi"/>
                <w:sz w:val="22"/>
                <w:szCs w:val="22"/>
              </w:rPr>
            </w:pPr>
            <w:r>
              <w:rPr>
                <w:rFonts w:asciiTheme="minorHAnsi" w:hAnsiTheme="minorHAnsi"/>
                <w:sz w:val="22"/>
                <w:szCs w:val="22"/>
              </w:rPr>
              <w:t>NE</w:t>
            </w:r>
          </w:p>
        </w:tc>
      </w:tr>
    </w:tbl>
    <w:p w14:paraId="5A00241C" w14:textId="77777777" w:rsidR="00F467F6" w:rsidRDefault="00F467F6" w:rsidP="009E26E2">
      <w:pPr>
        <w:rPr>
          <w:rFonts w:ascii="Calibri" w:hAnsi="Calibri"/>
          <w:sz w:val="22"/>
          <w:szCs w:val="22"/>
          <w:u w:val="single"/>
        </w:rPr>
      </w:pPr>
    </w:p>
    <w:p w14:paraId="527637B0" w14:textId="77777777" w:rsidR="00787398" w:rsidRPr="005957AD" w:rsidRDefault="005957AD" w:rsidP="009E26E2">
      <w:pPr>
        <w:rPr>
          <w:rFonts w:ascii="Calibri" w:hAnsi="Calibri"/>
          <w:sz w:val="22"/>
          <w:szCs w:val="22"/>
          <w:u w:val="single"/>
        </w:rPr>
      </w:pPr>
      <w:r>
        <w:rPr>
          <w:rFonts w:ascii="Calibri" w:hAnsi="Calibri"/>
          <w:sz w:val="22"/>
          <w:szCs w:val="22"/>
          <w:u w:val="single"/>
        </w:rPr>
        <w:t>Vnitropodnikové normy</w:t>
      </w:r>
      <w:r w:rsidR="004E56F5">
        <w:rPr>
          <w:rFonts w:ascii="Calibri" w:hAnsi="Calibri"/>
          <w:sz w:val="22"/>
          <w:szCs w:val="22"/>
          <w:u w:val="single"/>
        </w:rPr>
        <w:t xml:space="preserve"> a směrnice</w:t>
      </w:r>
      <w:r>
        <w:rPr>
          <w:rFonts w:ascii="Calibri" w:hAnsi="Calibri"/>
          <w:sz w:val="22"/>
          <w:szCs w:val="22"/>
          <w:u w:val="single"/>
        </w:rPr>
        <w:t xml:space="preserve"> DPMB:</w:t>
      </w:r>
    </w:p>
    <w:p w14:paraId="1C433BE6" w14:textId="77777777" w:rsidR="005957AD" w:rsidRPr="005957AD" w:rsidRDefault="005957AD" w:rsidP="009E26E2">
      <w:pPr>
        <w:rPr>
          <w:rFonts w:ascii="Calibri" w:hAnsi="Calibri"/>
          <w:sz w:val="22"/>
          <w:szCs w:val="22"/>
        </w:rPr>
      </w:pPr>
      <w:r w:rsidRPr="005957AD">
        <w:rPr>
          <w:rFonts w:ascii="Calibri" w:hAnsi="Calibri"/>
          <w:sz w:val="22"/>
          <w:szCs w:val="22"/>
        </w:rPr>
        <w:t>PN.T 001</w:t>
      </w:r>
      <w:r w:rsidR="004E56F5">
        <w:rPr>
          <w:rFonts w:ascii="Calibri" w:hAnsi="Calibri"/>
          <w:sz w:val="22"/>
          <w:szCs w:val="22"/>
        </w:rPr>
        <w:t xml:space="preserve"> </w:t>
      </w:r>
      <w:r w:rsidRPr="005957AD">
        <w:rPr>
          <w:rFonts w:ascii="Calibri" w:hAnsi="Calibri"/>
          <w:sz w:val="22"/>
          <w:szCs w:val="22"/>
        </w:rPr>
        <w:t>Elektronické záznamové tachografy</w:t>
      </w:r>
    </w:p>
    <w:p w14:paraId="5A5D9BAD" w14:textId="77777777" w:rsidR="005957AD" w:rsidRDefault="005957AD" w:rsidP="004E56F5">
      <w:pPr>
        <w:rPr>
          <w:rFonts w:ascii="Calibri" w:hAnsi="Calibri"/>
          <w:sz w:val="22"/>
          <w:szCs w:val="22"/>
        </w:rPr>
      </w:pPr>
      <w:r w:rsidRPr="005957AD">
        <w:rPr>
          <w:rFonts w:ascii="Calibri" w:hAnsi="Calibri"/>
          <w:sz w:val="22"/>
          <w:szCs w:val="22"/>
        </w:rPr>
        <w:t xml:space="preserve">PN.T 006 Poptávkové ovládání </w:t>
      </w:r>
      <w:r w:rsidR="004E56F5">
        <w:rPr>
          <w:rFonts w:ascii="Calibri" w:hAnsi="Calibri"/>
          <w:sz w:val="22"/>
          <w:szCs w:val="22"/>
        </w:rPr>
        <w:t>dveří a signalizace vozidel MHD</w:t>
      </w:r>
    </w:p>
    <w:p w14:paraId="542A33BB" w14:textId="26D0A1FE" w:rsidR="004E56F5" w:rsidRDefault="004E56F5" w:rsidP="004E56F5">
      <w:pPr>
        <w:rPr>
          <w:rFonts w:ascii="Calibri" w:hAnsi="Calibri"/>
          <w:sz w:val="22"/>
          <w:szCs w:val="22"/>
        </w:rPr>
      </w:pPr>
      <w:r>
        <w:rPr>
          <w:rFonts w:ascii="Calibri" w:hAnsi="Calibri"/>
          <w:sz w:val="22"/>
          <w:szCs w:val="22"/>
        </w:rPr>
        <w:t>S8</w:t>
      </w:r>
      <w:r w:rsidR="00EF4E4A">
        <w:rPr>
          <w:rFonts w:ascii="Calibri" w:hAnsi="Calibri"/>
          <w:sz w:val="22"/>
          <w:szCs w:val="22"/>
        </w:rPr>
        <w:t xml:space="preserve"> </w:t>
      </w:r>
      <w:r>
        <w:rPr>
          <w:rFonts w:ascii="Calibri" w:hAnsi="Calibri"/>
          <w:sz w:val="22"/>
          <w:szCs w:val="22"/>
        </w:rPr>
        <w:t>příloha2 Design manuál</w:t>
      </w:r>
    </w:p>
    <w:p w14:paraId="2AF79535" w14:textId="46E86C5E" w:rsidR="00EF4E4A" w:rsidRDefault="00EF4E4A" w:rsidP="004E56F5">
      <w:pPr>
        <w:rPr>
          <w:rFonts w:ascii="Calibri" w:hAnsi="Calibri"/>
          <w:sz w:val="22"/>
          <w:szCs w:val="22"/>
        </w:rPr>
      </w:pPr>
      <w:r w:rsidRPr="00AE1439">
        <w:rPr>
          <w:rFonts w:ascii="Calibri" w:hAnsi="Calibri"/>
          <w:sz w:val="22"/>
          <w:szCs w:val="22"/>
        </w:rPr>
        <w:t>Protokol LCD Episnet</w:t>
      </w:r>
    </w:p>
    <w:p w14:paraId="720F7EBF" w14:textId="77777777" w:rsidR="00321DD5" w:rsidRDefault="00321DD5" w:rsidP="004E56F5">
      <w:pPr>
        <w:rPr>
          <w:rFonts w:ascii="Calibri" w:hAnsi="Calibri"/>
          <w:sz w:val="22"/>
          <w:szCs w:val="22"/>
        </w:rPr>
      </w:pPr>
    </w:p>
    <w:p w14:paraId="577E6237" w14:textId="77777777" w:rsidR="00321DD5" w:rsidRPr="00321DD5" w:rsidRDefault="00321DD5" w:rsidP="004E56F5">
      <w:pPr>
        <w:rPr>
          <w:rFonts w:ascii="Calibri" w:hAnsi="Calibri"/>
          <w:sz w:val="22"/>
          <w:szCs w:val="22"/>
          <w:u w:val="single"/>
        </w:rPr>
      </w:pPr>
      <w:r w:rsidRPr="00321DD5">
        <w:rPr>
          <w:rFonts w:ascii="Calibri" w:hAnsi="Calibri"/>
          <w:sz w:val="22"/>
          <w:szCs w:val="22"/>
          <w:u w:val="single"/>
        </w:rPr>
        <w:t>Výkres</w:t>
      </w:r>
      <w:r>
        <w:rPr>
          <w:rFonts w:ascii="Calibri" w:hAnsi="Calibri"/>
          <w:sz w:val="22"/>
          <w:szCs w:val="22"/>
          <w:u w:val="single"/>
        </w:rPr>
        <w:t>y</w:t>
      </w:r>
      <w:r w:rsidRPr="00321DD5">
        <w:rPr>
          <w:rFonts w:ascii="Calibri" w:hAnsi="Calibri"/>
          <w:sz w:val="22"/>
          <w:szCs w:val="22"/>
          <w:u w:val="single"/>
        </w:rPr>
        <w:t>:</w:t>
      </w:r>
    </w:p>
    <w:p w14:paraId="268AC980" w14:textId="77777777" w:rsidR="00716D5A" w:rsidRPr="004E56F5" w:rsidRDefault="00716D5A" w:rsidP="004E56F5">
      <w:pPr>
        <w:rPr>
          <w:rFonts w:ascii="Calibri" w:hAnsi="Calibri"/>
          <w:sz w:val="22"/>
          <w:szCs w:val="22"/>
        </w:rPr>
      </w:pPr>
      <w:r>
        <w:rPr>
          <w:rFonts w:ascii="Calibri" w:hAnsi="Calibri"/>
          <w:sz w:val="22"/>
          <w:szCs w:val="22"/>
        </w:rPr>
        <w:t>výkres držáku Šalina</w:t>
      </w:r>
    </w:p>
    <w:p w14:paraId="3560EE18" w14:textId="77777777" w:rsidR="00DE6E7D" w:rsidRPr="005957AD" w:rsidRDefault="00DE6E7D" w:rsidP="009E26E2">
      <w:pPr>
        <w:rPr>
          <w:rFonts w:ascii="Calibri" w:hAnsi="Calibri"/>
          <w:sz w:val="22"/>
          <w:szCs w:val="22"/>
        </w:rPr>
      </w:pPr>
    </w:p>
    <w:sectPr w:rsidR="00DE6E7D" w:rsidRPr="005957AD" w:rsidSect="00743B1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09B36" w14:textId="77777777" w:rsidR="004911F2" w:rsidRDefault="004911F2" w:rsidP="00724169">
      <w:pPr>
        <w:spacing w:line="240" w:lineRule="auto"/>
      </w:pPr>
      <w:r>
        <w:separator/>
      </w:r>
    </w:p>
  </w:endnote>
  <w:endnote w:type="continuationSeparator" w:id="0">
    <w:p w14:paraId="2829168E" w14:textId="77777777" w:rsidR="004911F2" w:rsidRDefault="004911F2" w:rsidP="00724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veř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8AED8" w14:textId="77777777" w:rsidR="0018597E" w:rsidRDefault="0018597E" w:rsidP="007E6AA7">
    <w:pPr>
      <w:pStyle w:val="Zpat"/>
      <w:rPr>
        <w:sz w:val="16"/>
        <w:szCs w:val="16"/>
      </w:rPr>
    </w:pPr>
  </w:p>
  <w:p w14:paraId="17B869BD" w14:textId="77777777" w:rsidR="0018597E" w:rsidRPr="002E4DA7" w:rsidRDefault="0018597E" w:rsidP="007E6AA7">
    <w:pPr>
      <w:pStyle w:val="Zpat"/>
      <w:rPr>
        <w:sz w:val="16"/>
        <w:szCs w:val="16"/>
      </w:rPr>
    </w:pPr>
    <w:r>
      <w:rPr>
        <w:sz w:val="16"/>
        <w:szCs w:val="16"/>
      </w:rPr>
      <w:t>Razítko dodavatele                                                       Podpis(y) dodavatele</w:t>
    </w:r>
  </w:p>
  <w:p w14:paraId="18BD4643" w14:textId="77777777" w:rsidR="0018597E" w:rsidRDefault="0018597E" w:rsidP="00BE364E">
    <w:pPr>
      <w:pStyle w:val="Zpat"/>
      <w:jc w:val="right"/>
      <w:rPr>
        <w:sz w:val="16"/>
        <w:szCs w:val="16"/>
      </w:rPr>
    </w:pPr>
    <w:r w:rsidRPr="002E4DA7">
      <w:rPr>
        <w:sz w:val="16"/>
        <w:szCs w:val="16"/>
      </w:rPr>
      <w:t>………………………………</w:t>
    </w:r>
    <w:r>
      <w:rPr>
        <w:sz w:val="16"/>
        <w:szCs w:val="16"/>
      </w:rPr>
      <w:t>…………</w:t>
    </w:r>
  </w:p>
  <w:p w14:paraId="303D4092" w14:textId="77777777" w:rsidR="0018597E" w:rsidRDefault="0018597E" w:rsidP="00BE364E">
    <w:pPr>
      <w:pStyle w:val="Zpat"/>
      <w:jc w:val="right"/>
      <w:rPr>
        <w:sz w:val="16"/>
        <w:szCs w:val="16"/>
      </w:rPr>
    </w:pPr>
  </w:p>
  <w:p w14:paraId="38E2FEC6" w14:textId="77777777" w:rsidR="0018597E" w:rsidRDefault="0018597E" w:rsidP="00BE364E">
    <w:pPr>
      <w:pStyle w:val="Zpat"/>
      <w:jc w:val="right"/>
      <w:rPr>
        <w:sz w:val="16"/>
        <w:szCs w:val="16"/>
      </w:rPr>
    </w:pPr>
  </w:p>
  <w:p w14:paraId="7754D4AF" w14:textId="77777777" w:rsidR="0018597E" w:rsidRPr="002E4DA7" w:rsidRDefault="0018597E" w:rsidP="00BE364E">
    <w:pPr>
      <w:pStyle w:val="Zpat"/>
      <w:jc w:val="right"/>
      <w:rPr>
        <w:sz w:val="16"/>
        <w:szCs w:val="16"/>
      </w:rPr>
    </w:pPr>
    <w:r>
      <w:rPr>
        <w:sz w:val="16"/>
        <w:szCs w:val="16"/>
      </w:rPr>
      <w:t>…………………………………………</w:t>
    </w:r>
  </w:p>
  <w:p w14:paraId="0C7026DA" w14:textId="77777777" w:rsidR="0018597E" w:rsidRDefault="0018597E" w:rsidP="00BE364E">
    <w:pPr>
      <w:pStyle w:val="Zpat"/>
      <w:rPr>
        <w:sz w:val="16"/>
        <w:szCs w:val="16"/>
      </w:rPr>
    </w:pPr>
  </w:p>
  <w:p w14:paraId="458F349D" w14:textId="77777777" w:rsidR="0018597E" w:rsidRDefault="0018597E" w:rsidP="00BE364E">
    <w:pPr>
      <w:pStyle w:val="Zpat"/>
      <w:rPr>
        <w:sz w:val="16"/>
        <w:szCs w:val="16"/>
      </w:rPr>
    </w:pPr>
  </w:p>
  <w:p w14:paraId="21E24673" w14:textId="77777777" w:rsidR="0018597E" w:rsidRPr="002E4DA7" w:rsidRDefault="0018597E" w:rsidP="000B231E">
    <w:pPr>
      <w:pStyle w:val="Zpat"/>
      <w:rPr>
        <w:sz w:val="16"/>
        <w:szCs w:val="16"/>
      </w:rPr>
    </w:pPr>
    <w:r>
      <w:rPr>
        <w:sz w:val="16"/>
        <w:szCs w:val="16"/>
      </w:rPr>
      <w:t>Příloha č.1 Technická specifikace v</w:t>
    </w:r>
    <w:r w:rsidRPr="00FB03DC">
      <w:rPr>
        <w:sz w:val="16"/>
        <w:szCs w:val="16"/>
      </w:rPr>
      <w:t xml:space="preserve"> </w:t>
    </w:r>
    <w:r>
      <w:rPr>
        <w:sz w:val="16"/>
        <w:szCs w:val="16"/>
      </w:rPr>
      <w:t>9</w:t>
    </w:r>
    <w:r w:rsidRPr="00FB03DC">
      <w:rPr>
        <w:sz w:val="16"/>
        <w:szCs w:val="16"/>
      </w:rPr>
      <w:t>.</w:t>
    </w:r>
    <w:r>
      <w:rPr>
        <w:sz w:val="16"/>
        <w:szCs w:val="16"/>
      </w:rPr>
      <w:t>4.</w:t>
    </w:r>
    <w:r>
      <w:rPr>
        <w:sz w:val="16"/>
        <w:szCs w:val="16"/>
      </w:rPr>
      <w:tab/>
    </w:r>
    <w:r w:rsidRPr="002E4DA7">
      <w:rPr>
        <w:sz w:val="16"/>
        <w:szCs w:val="16"/>
      </w:rPr>
      <w:t xml:space="preserve">Strana </w:t>
    </w:r>
    <w:r w:rsidRPr="002E4DA7">
      <w:rPr>
        <w:sz w:val="16"/>
        <w:szCs w:val="16"/>
      </w:rPr>
      <w:fldChar w:fldCharType="begin"/>
    </w:r>
    <w:r w:rsidRPr="002E4DA7">
      <w:rPr>
        <w:sz w:val="16"/>
        <w:szCs w:val="16"/>
      </w:rPr>
      <w:instrText xml:space="preserve"> PAGE </w:instrText>
    </w:r>
    <w:r w:rsidRPr="002E4DA7">
      <w:rPr>
        <w:sz w:val="16"/>
        <w:szCs w:val="16"/>
      </w:rPr>
      <w:fldChar w:fldCharType="separate"/>
    </w:r>
    <w:r w:rsidR="005B0BB0">
      <w:rPr>
        <w:noProof/>
        <w:sz w:val="16"/>
        <w:szCs w:val="16"/>
      </w:rPr>
      <w:t>27</w:t>
    </w:r>
    <w:r w:rsidRPr="002E4DA7">
      <w:rPr>
        <w:sz w:val="16"/>
        <w:szCs w:val="16"/>
      </w:rPr>
      <w:fldChar w:fldCharType="end"/>
    </w:r>
    <w:r w:rsidRPr="002E4DA7">
      <w:rPr>
        <w:sz w:val="16"/>
        <w:szCs w:val="16"/>
      </w:rPr>
      <w:t xml:space="preserve"> (celkem </w:t>
    </w:r>
    <w:r w:rsidRPr="002E4DA7">
      <w:rPr>
        <w:sz w:val="16"/>
        <w:szCs w:val="16"/>
      </w:rPr>
      <w:fldChar w:fldCharType="begin"/>
    </w:r>
    <w:r w:rsidRPr="002E4DA7">
      <w:rPr>
        <w:sz w:val="16"/>
        <w:szCs w:val="16"/>
      </w:rPr>
      <w:instrText xml:space="preserve"> NUMPAGES </w:instrText>
    </w:r>
    <w:r w:rsidRPr="002E4DA7">
      <w:rPr>
        <w:sz w:val="16"/>
        <w:szCs w:val="16"/>
      </w:rPr>
      <w:fldChar w:fldCharType="separate"/>
    </w:r>
    <w:r w:rsidR="005B0BB0">
      <w:rPr>
        <w:noProof/>
        <w:sz w:val="16"/>
        <w:szCs w:val="16"/>
      </w:rPr>
      <w:t>27</w:t>
    </w:r>
    <w:r w:rsidRPr="002E4DA7">
      <w:rPr>
        <w:sz w:val="16"/>
        <w:szCs w:val="16"/>
      </w:rPr>
      <w:fldChar w:fldCharType="end"/>
    </w:r>
    <w:r w:rsidRPr="002E4DA7">
      <w:rPr>
        <w:sz w:val="16"/>
        <w:szCs w:val="16"/>
      </w:rPr>
      <w:t>)</w:t>
    </w:r>
  </w:p>
  <w:p w14:paraId="00B57456" w14:textId="77777777" w:rsidR="0018597E" w:rsidRPr="00BE364E" w:rsidRDefault="0018597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4F95A" w14:textId="77777777" w:rsidR="004911F2" w:rsidRDefault="004911F2" w:rsidP="00724169">
      <w:pPr>
        <w:spacing w:line="240" w:lineRule="auto"/>
      </w:pPr>
      <w:r>
        <w:separator/>
      </w:r>
    </w:p>
  </w:footnote>
  <w:footnote w:type="continuationSeparator" w:id="0">
    <w:p w14:paraId="31602E2B" w14:textId="77777777" w:rsidR="004911F2" w:rsidRDefault="004911F2" w:rsidP="007241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29FA3" w14:textId="77777777" w:rsidR="0018597E" w:rsidRPr="006C2FBD" w:rsidRDefault="0018597E">
    <w:pPr>
      <w:pStyle w:val="Zhlav"/>
      <w:rPr>
        <w:color w:val="17365D" w:themeColor="text2" w:themeShade="BF"/>
        <w:sz w:val="16"/>
        <w:szCs w:val="16"/>
      </w:rPr>
    </w:pPr>
    <w:r>
      <w:rPr>
        <w:noProof/>
        <w:lang w:eastAsia="cs-CZ"/>
      </w:rPr>
      <w:drawing>
        <wp:anchor distT="0" distB="0" distL="114300" distR="114300" simplePos="0" relativeHeight="251659264" behindDoc="0" locked="0" layoutInCell="1" allowOverlap="1" wp14:anchorId="6AF65FC9" wp14:editId="08C581A2">
          <wp:simplePos x="0" y="0"/>
          <wp:positionH relativeFrom="column">
            <wp:posOffset>-466725</wp:posOffset>
          </wp:positionH>
          <wp:positionV relativeFrom="paragraph">
            <wp:posOffset>113665</wp:posOffset>
          </wp:positionV>
          <wp:extent cx="6743700" cy="371475"/>
          <wp:effectExtent l="0" t="0" r="0" b="9525"/>
          <wp:wrapSquare wrapText="bothSides"/>
          <wp:docPr id="3" name="Obrázek 3" descr="hlav_pap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av_pap_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700" cy="371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55F64"/>
    <w:multiLevelType w:val="hybridMultilevel"/>
    <w:tmpl w:val="B90458BA"/>
    <w:lvl w:ilvl="0" w:tplc="1FA435C4">
      <w:start w:val="199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D666A4"/>
    <w:multiLevelType w:val="hybridMultilevel"/>
    <w:tmpl w:val="C9740560"/>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46970"/>
    <w:multiLevelType w:val="hybridMultilevel"/>
    <w:tmpl w:val="83EEB3C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A66457"/>
    <w:multiLevelType w:val="hybridMultilevel"/>
    <w:tmpl w:val="3D0ED28C"/>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4F40D9"/>
    <w:multiLevelType w:val="hybridMultilevel"/>
    <w:tmpl w:val="65C00112"/>
    <w:lvl w:ilvl="0" w:tplc="56A6726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25926"/>
    <w:multiLevelType w:val="hybridMultilevel"/>
    <w:tmpl w:val="0FAC7C86"/>
    <w:lvl w:ilvl="0" w:tplc="1FA435C4">
      <w:start w:val="199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745E8A"/>
    <w:multiLevelType w:val="hybridMultilevel"/>
    <w:tmpl w:val="A99076CE"/>
    <w:lvl w:ilvl="0" w:tplc="AD12396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8A8784F"/>
    <w:multiLevelType w:val="hybridMultilevel"/>
    <w:tmpl w:val="2632CABA"/>
    <w:lvl w:ilvl="0" w:tplc="3580E112">
      <w:start w:val="1"/>
      <w:numFmt w:val="decimal"/>
      <w:lvlText w:val="%1."/>
      <w:lvlJc w:val="center"/>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A0C3022"/>
    <w:multiLevelType w:val="hybridMultilevel"/>
    <w:tmpl w:val="7A3E2552"/>
    <w:lvl w:ilvl="0" w:tplc="7E68C3B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26039E"/>
    <w:multiLevelType w:val="hybridMultilevel"/>
    <w:tmpl w:val="CE285B62"/>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3DC18D4"/>
    <w:multiLevelType w:val="hybridMultilevel"/>
    <w:tmpl w:val="594E58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57D88"/>
    <w:multiLevelType w:val="hybridMultilevel"/>
    <w:tmpl w:val="6034475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9C213B"/>
    <w:multiLevelType w:val="hybridMultilevel"/>
    <w:tmpl w:val="F4109F68"/>
    <w:lvl w:ilvl="0" w:tplc="645E0190">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2B6552"/>
    <w:multiLevelType w:val="hybridMultilevel"/>
    <w:tmpl w:val="179E8330"/>
    <w:lvl w:ilvl="0" w:tplc="04050001">
      <w:start w:val="1"/>
      <w:numFmt w:val="bullet"/>
      <w:lvlText w:val=""/>
      <w:lvlJc w:val="left"/>
      <w:pPr>
        <w:ind w:left="720" w:hanging="360"/>
      </w:pPr>
      <w:rPr>
        <w:rFonts w:ascii="Symbol" w:hAnsi="Symbol" w:hint="default"/>
      </w:rPr>
    </w:lvl>
    <w:lvl w:ilvl="1" w:tplc="025CDC36">
      <w:start w:val="16"/>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4" w15:restartNumberingAfterBreak="0">
    <w:nsid w:val="484E186C"/>
    <w:multiLevelType w:val="hybridMultilevel"/>
    <w:tmpl w:val="7F345B3A"/>
    <w:lvl w:ilvl="0" w:tplc="1FA435C4">
      <w:start w:val="199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B624B8"/>
    <w:multiLevelType w:val="hybridMultilevel"/>
    <w:tmpl w:val="BD8A08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4F275677"/>
    <w:multiLevelType w:val="hybridMultilevel"/>
    <w:tmpl w:val="C292EB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6704F97"/>
    <w:multiLevelType w:val="hybridMultilevel"/>
    <w:tmpl w:val="31D64D9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5C1B8F"/>
    <w:multiLevelType w:val="hybridMultilevel"/>
    <w:tmpl w:val="9C26E292"/>
    <w:lvl w:ilvl="0" w:tplc="645E0190">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DF71873"/>
    <w:multiLevelType w:val="hybridMultilevel"/>
    <w:tmpl w:val="3ACC1FC4"/>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992AD6"/>
    <w:multiLevelType w:val="hybridMultilevel"/>
    <w:tmpl w:val="2982EB6C"/>
    <w:lvl w:ilvl="0" w:tplc="BE7054C2">
      <w:start w:val="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C53D0"/>
    <w:multiLevelType w:val="hybridMultilevel"/>
    <w:tmpl w:val="57A03038"/>
    <w:lvl w:ilvl="0" w:tplc="19C26D22">
      <w:start w:val="3"/>
      <w:numFmt w:val="bullet"/>
      <w:lvlText w:val="-"/>
      <w:lvlJc w:val="left"/>
      <w:pPr>
        <w:tabs>
          <w:tab w:val="num" w:pos="1065"/>
        </w:tabs>
        <w:ind w:left="1065" w:hanging="360"/>
      </w:pPr>
      <w:rPr>
        <w:rFonts w:ascii="Times New Roman" w:hAnsi="Times New Roman" w:hint="default"/>
      </w:rPr>
    </w:lvl>
    <w:lvl w:ilvl="1" w:tplc="289A1A34">
      <w:start w:val="1"/>
      <w:numFmt w:val="decimal"/>
      <w:lvlText w:val="%2."/>
      <w:lvlJc w:val="left"/>
      <w:pPr>
        <w:tabs>
          <w:tab w:val="num" w:pos="1440"/>
        </w:tabs>
        <w:ind w:left="1440" w:hanging="360"/>
      </w:pPr>
      <w:rPr>
        <w:rFonts w:cs="Times New Roman"/>
      </w:rPr>
    </w:lvl>
    <w:lvl w:ilvl="2" w:tplc="AF92F394">
      <w:start w:val="1"/>
      <w:numFmt w:val="decimal"/>
      <w:lvlText w:val="%3."/>
      <w:lvlJc w:val="left"/>
      <w:pPr>
        <w:tabs>
          <w:tab w:val="num" w:pos="2160"/>
        </w:tabs>
        <w:ind w:left="2160" w:hanging="360"/>
      </w:pPr>
      <w:rPr>
        <w:rFonts w:cs="Times New Roman"/>
      </w:rPr>
    </w:lvl>
    <w:lvl w:ilvl="3" w:tplc="08506092">
      <w:start w:val="1"/>
      <w:numFmt w:val="decimal"/>
      <w:lvlText w:val="%4."/>
      <w:lvlJc w:val="left"/>
      <w:pPr>
        <w:tabs>
          <w:tab w:val="num" w:pos="2880"/>
        </w:tabs>
        <w:ind w:left="2880" w:hanging="360"/>
      </w:pPr>
      <w:rPr>
        <w:rFonts w:cs="Times New Roman"/>
      </w:rPr>
    </w:lvl>
    <w:lvl w:ilvl="4" w:tplc="343EB106">
      <w:start w:val="1"/>
      <w:numFmt w:val="decimal"/>
      <w:lvlText w:val="%5."/>
      <w:lvlJc w:val="left"/>
      <w:pPr>
        <w:tabs>
          <w:tab w:val="num" w:pos="3600"/>
        </w:tabs>
        <w:ind w:left="3600" w:hanging="360"/>
      </w:pPr>
      <w:rPr>
        <w:rFonts w:cs="Times New Roman"/>
      </w:rPr>
    </w:lvl>
    <w:lvl w:ilvl="5" w:tplc="B6BE48CC">
      <w:start w:val="1"/>
      <w:numFmt w:val="decimal"/>
      <w:lvlText w:val="%6."/>
      <w:lvlJc w:val="left"/>
      <w:pPr>
        <w:tabs>
          <w:tab w:val="num" w:pos="4320"/>
        </w:tabs>
        <w:ind w:left="4320" w:hanging="360"/>
      </w:pPr>
      <w:rPr>
        <w:rFonts w:cs="Times New Roman"/>
      </w:rPr>
    </w:lvl>
    <w:lvl w:ilvl="6" w:tplc="13ACFB4E">
      <w:start w:val="1"/>
      <w:numFmt w:val="decimal"/>
      <w:lvlText w:val="%7."/>
      <w:lvlJc w:val="left"/>
      <w:pPr>
        <w:tabs>
          <w:tab w:val="num" w:pos="5040"/>
        </w:tabs>
        <w:ind w:left="5040" w:hanging="360"/>
      </w:pPr>
      <w:rPr>
        <w:rFonts w:cs="Times New Roman"/>
      </w:rPr>
    </w:lvl>
    <w:lvl w:ilvl="7" w:tplc="81B8E3B6">
      <w:start w:val="1"/>
      <w:numFmt w:val="decimal"/>
      <w:lvlText w:val="%8."/>
      <w:lvlJc w:val="left"/>
      <w:pPr>
        <w:tabs>
          <w:tab w:val="num" w:pos="5760"/>
        </w:tabs>
        <w:ind w:left="5760" w:hanging="360"/>
      </w:pPr>
      <w:rPr>
        <w:rFonts w:cs="Times New Roman"/>
      </w:rPr>
    </w:lvl>
    <w:lvl w:ilvl="8" w:tplc="5732A716">
      <w:start w:val="1"/>
      <w:numFmt w:val="decimal"/>
      <w:lvlText w:val="%9."/>
      <w:lvlJc w:val="left"/>
      <w:pPr>
        <w:tabs>
          <w:tab w:val="num" w:pos="6480"/>
        </w:tabs>
        <w:ind w:left="6480" w:hanging="360"/>
      </w:pPr>
      <w:rPr>
        <w:rFonts w:cs="Times New Roman"/>
      </w:rPr>
    </w:lvl>
  </w:abstractNum>
  <w:abstractNum w:abstractNumId="23" w15:restartNumberingAfterBreak="0">
    <w:nsid w:val="64ED13FB"/>
    <w:multiLevelType w:val="hybridMultilevel"/>
    <w:tmpl w:val="7BE44198"/>
    <w:lvl w:ilvl="0" w:tplc="645E0190">
      <w:start w:val="1"/>
      <w:numFmt w:val="bullet"/>
      <w:lvlText w:val="-"/>
      <w:lvlJc w:val="left"/>
      <w:pPr>
        <w:ind w:left="720" w:hanging="360"/>
      </w:pPr>
      <w:rPr>
        <w:rFonts w:ascii="Calibri" w:hAnsi="Calibri" w:hint="default"/>
      </w:rPr>
    </w:lvl>
    <w:lvl w:ilvl="1" w:tplc="645E0190">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DB1729"/>
    <w:multiLevelType w:val="hybridMultilevel"/>
    <w:tmpl w:val="2CCE2F5E"/>
    <w:lvl w:ilvl="0" w:tplc="04050019">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AEC22C7"/>
    <w:multiLevelType w:val="hybridMultilevel"/>
    <w:tmpl w:val="0BF61F22"/>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694CFE"/>
    <w:multiLevelType w:val="hybridMultilevel"/>
    <w:tmpl w:val="045EC23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281650788">
    <w:abstractNumId w:val="7"/>
  </w:num>
  <w:num w:numId="2" w16cid:durableId="2134251258">
    <w:abstractNumId w:val="4"/>
  </w:num>
  <w:num w:numId="3" w16cid:durableId="988633897">
    <w:abstractNumId w:val="9"/>
  </w:num>
  <w:num w:numId="4" w16cid:durableId="1305311099">
    <w:abstractNumId w:val="3"/>
  </w:num>
  <w:num w:numId="5" w16cid:durableId="1182163792">
    <w:abstractNumId w:val="23"/>
  </w:num>
  <w:num w:numId="6" w16cid:durableId="1352104692">
    <w:abstractNumId w:val="1"/>
  </w:num>
  <w:num w:numId="7" w16cid:durableId="2062947579">
    <w:abstractNumId w:val="18"/>
  </w:num>
  <w:num w:numId="8" w16cid:durableId="337316364">
    <w:abstractNumId w:val="12"/>
  </w:num>
  <w:num w:numId="9" w16cid:durableId="64913228">
    <w:abstractNumId w:val="21"/>
  </w:num>
  <w:num w:numId="10" w16cid:durableId="212680558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271764">
    <w:abstractNumId w:val="16"/>
  </w:num>
  <w:num w:numId="12" w16cid:durableId="600262017">
    <w:abstractNumId w:val="17"/>
  </w:num>
  <w:num w:numId="13" w16cid:durableId="1587378380">
    <w:abstractNumId w:val="11"/>
  </w:num>
  <w:num w:numId="14" w16cid:durableId="401291528">
    <w:abstractNumId w:val="20"/>
  </w:num>
  <w:num w:numId="15" w16cid:durableId="1637107210">
    <w:abstractNumId w:val="15"/>
  </w:num>
  <w:num w:numId="16" w16cid:durableId="273560745">
    <w:abstractNumId w:val="13"/>
  </w:num>
  <w:num w:numId="17" w16cid:durableId="2055537176">
    <w:abstractNumId w:val="5"/>
  </w:num>
  <w:num w:numId="18" w16cid:durableId="203564471">
    <w:abstractNumId w:val="14"/>
  </w:num>
  <w:num w:numId="19" w16cid:durableId="1954627512">
    <w:abstractNumId w:val="0"/>
  </w:num>
  <w:num w:numId="20" w16cid:durableId="534273131">
    <w:abstractNumId w:val="24"/>
  </w:num>
  <w:num w:numId="21" w16cid:durableId="419252060">
    <w:abstractNumId w:val="26"/>
  </w:num>
  <w:num w:numId="22" w16cid:durableId="1365865268">
    <w:abstractNumId w:val="6"/>
  </w:num>
  <w:num w:numId="23" w16cid:durableId="371804997">
    <w:abstractNumId w:val="10"/>
  </w:num>
  <w:num w:numId="24" w16cid:durableId="61682689">
    <w:abstractNumId w:val="8"/>
  </w:num>
  <w:num w:numId="25" w16cid:durableId="2102485447">
    <w:abstractNumId w:val="19"/>
  </w:num>
  <w:num w:numId="26" w16cid:durableId="890389043">
    <w:abstractNumId w:val="25"/>
  </w:num>
  <w:num w:numId="27" w16cid:durableId="2025281458">
    <w:abstractNumId w:val="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ubal Roman">
    <w15:presenceInfo w15:providerId="AD" w15:userId="S-1-5-21-861567501-926492609-682003330-21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69"/>
    <w:rsid w:val="000001A1"/>
    <w:rsid w:val="00001245"/>
    <w:rsid w:val="000050C9"/>
    <w:rsid w:val="000062F6"/>
    <w:rsid w:val="00010602"/>
    <w:rsid w:val="00012BED"/>
    <w:rsid w:val="00016122"/>
    <w:rsid w:val="00016F33"/>
    <w:rsid w:val="000218CA"/>
    <w:rsid w:val="000250DC"/>
    <w:rsid w:val="00032FB8"/>
    <w:rsid w:val="00036E32"/>
    <w:rsid w:val="00040281"/>
    <w:rsid w:val="00042642"/>
    <w:rsid w:val="0004363B"/>
    <w:rsid w:val="00044F05"/>
    <w:rsid w:val="000459F1"/>
    <w:rsid w:val="00047466"/>
    <w:rsid w:val="00052165"/>
    <w:rsid w:val="000557C8"/>
    <w:rsid w:val="00056186"/>
    <w:rsid w:val="000603A6"/>
    <w:rsid w:val="00063FCB"/>
    <w:rsid w:val="0006663C"/>
    <w:rsid w:val="0007083E"/>
    <w:rsid w:val="000714B5"/>
    <w:rsid w:val="0007432B"/>
    <w:rsid w:val="00076D70"/>
    <w:rsid w:val="0008062C"/>
    <w:rsid w:val="00082467"/>
    <w:rsid w:val="00082577"/>
    <w:rsid w:val="00083D5E"/>
    <w:rsid w:val="0009242C"/>
    <w:rsid w:val="00094FB7"/>
    <w:rsid w:val="00095707"/>
    <w:rsid w:val="000A05B1"/>
    <w:rsid w:val="000A205E"/>
    <w:rsid w:val="000B0527"/>
    <w:rsid w:val="000B1124"/>
    <w:rsid w:val="000B15FE"/>
    <w:rsid w:val="000B231E"/>
    <w:rsid w:val="000B369C"/>
    <w:rsid w:val="000B5FBD"/>
    <w:rsid w:val="000B65B3"/>
    <w:rsid w:val="000C00BB"/>
    <w:rsid w:val="000C2C26"/>
    <w:rsid w:val="000C2F0B"/>
    <w:rsid w:val="000C429C"/>
    <w:rsid w:val="000C71A9"/>
    <w:rsid w:val="000D1F33"/>
    <w:rsid w:val="000D21E3"/>
    <w:rsid w:val="000D22E8"/>
    <w:rsid w:val="000E010D"/>
    <w:rsid w:val="000E16A5"/>
    <w:rsid w:val="000E24ED"/>
    <w:rsid w:val="000E2FEB"/>
    <w:rsid w:val="000E6306"/>
    <w:rsid w:val="000E6890"/>
    <w:rsid w:val="000E69FE"/>
    <w:rsid w:val="000F543E"/>
    <w:rsid w:val="000F7D28"/>
    <w:rsid w:val="001041D7"/>
    <w:rsid w:val="00105E36"/>
    <w:rsid w:val="0011498E"/>
    <w:rsid w:val="00116F02"/>
    <w:rsid w:val="00117173"/>
    <w:rsid w:val="00122412"/>
    <w:rsid w:val="00133507"/>
    <w:rsid w:val="001377DB"/>
    <w:rsid w:val="00143382"/>
    <w:rsid w:val="00150CD3"/>
    <w:rsid w:val="00152197"/>
    <w:rsid w:val="0015452C"/>
    <w:rsid w:val="001546F2"/>
    <w:rsid w:val="001637E9"/>
    <w:rsid w:val="001658BD"/>
    <w:rsid w:val="0016604E"/>
    <w:rsid w:val="0017048F"/>
    <w:rsid w:val="0017513D"/>
    <w:rsid w:val="001754FE"/>
    <w:rsid w:val="00175B00"/>
    <w:rsid w:val="00182504"/>
    <w:rsid w:val="00185428"/>
    <w:rsid w:val="0018597E"/>
    <w:rsid w:val="00191B10"/>
    <w:rsid w:val="00191DFE"/>
    <w:rsid w:val="001926BE"/>
    <w:rsid w:val="001A014A"/>
    <w:rsid w:val="001A5000"/>
    <w:rsid w:val="001A5858"/>
    <w:rsid w:val="001B0F18"/>
    <w:rsid w:val="001C0521"/>
    <w:rsid w:val="001C3F1B"/>
    <w:rsid w:val="001C51B6"/>
    <w:rsid w:val="001C6AD2"/>
    <w:rsid w:val="001D2FAC"/>
    <w:rsid w:val="001D3B90"/>
    <w:rsid w:val="001E67D8"/>
    <w:rsid w:val="001F1289"/>
    <w:rsid w:val="00203FC8"/>
    <w:rsid w:val="00205356"/>
    <w:rsid w:val="00205484"/>
    <w:rsid w:val="00205D10"/>
    <w:rsid w:val="00205F36"/>
    <w:rsid w:val="002073E9"/>
    <w:rsid w:val="00207C07"/>
    <w:rsid w:val="00207F04"/>
    <w:rsid w:val="0021259C"/>
    <w:rsid w:val="00214245"/>
    <w:rsid w:val="00220FAC"/>
    <w:rsid w:val="002218FD"/>
    <w:rsid w:val="00225F5A"/>
    <w:rsid w:val="002263BF"/>
    <w:rsid w:val="0023028F"/>
    <w:rsid w:val="002321A8"/>
    <w:rsid w:val="00232A6A"/>
    <w:rsid w:val="0023460D"/>
    <w:rsid w:val="002368FE"/>
    <w:rsid w:val="00240B6D"/>
    <w:rsid w:val="0024266A"/>
    <w:rsid w:val="002448AF"/>
    <w:rsid w:val="00251AB3"/>
    <w:rsid w:val="00251C59"/>
    <w:rsid w:val="00254780"/>
    <w:rsid w:val="00256499"/>
    <w:rsid w:val="002652FF"/>
    <w:rsid w:val="00267047"/>
    <w:rsid w:val="0027386C"/>
    <w:rsid w:val="00274639"/>
    <w:rsid w:val="00287401"/>
    <w:rsid w:val="00290613"/>
    <w:rsid w:val="00291426"/>
    <w:rsid w:val="00291FD7"/>
    <w:rsid w:val="002941CE"/>
    <w:rsid w:val="002A0D0A"/>
    <w:rsid w:val="002A2E70"/>
    <w:rsid w:val="002A497C"/>
    <w:rsid w:val="002A5DF0"/>
    <w:rsid w:val="002A7A82"/>
    <w:rsid w:val="002B0117"/>
    <w:rsid w:val="002C26B7"/>
    <w:rsid w:val="002C7406"/>
    <w:rsid w:val="002D4232"/>
    <w:rsid w:val="002D4856"/>
    <w:rsid w:val="002D5167"/>
    <w:rsid w:val="002E003C"/>
    <w:rsid w:val="002E05A8"/>
    <w:rsid w:val="002E4DA7"/>
    <w:rsid w:val="002E6363"/>
    <w:rsid w:val="002F58DC"/>
    <w:rsid w:val="002F725F"/>
    <w:rsid w:val="003035C2"/>
    <w:rsid w:val="00303FAE"/>
    <w:rsid w:val="00307074"/>
    <w:rsid w:val="00307F46"/>
    <w:rsid w:val="003103DC"/>
    <w:rsid w:val="003114BB"/>
    <w:rsid w:val="003130B5"/>
    <w:rsid w:val="00320AF6"/>
    <w:rsid w:val="00321D7A"/>
    <w:rsid w:val="00321DD5"/>
    <w:rsid w:val="003228F0"/>
    <w:rsid w:val="003250FC"/>
    <w:rsid w:val="00330A61"/>
    <w:rsid w:val="00332A78"/>
    <w:rsid w:val="00334E3F"/>
    <w:rsid w:val="003379CB"/>
    <w:rsid w:val="00340AB3"/>
    <w:rsid w:val="00341993"/>
    <w:rsid w:val="0034700D"/>
    <w:rsid w:val="00352524"/>
    <w:rsid w:val="00353FD0"/>
    <w:rsid w:val="003541A6"/>
    <w:rsid w:val="003600DB"/>
    <w:rsid w:val="00362409"/>
    <w:rsid w:val="00365D4D"/>
    <w:rsid w:val="00366E09"/>
    <w:rsid w:val="00374A3A"/>
    <w:rsid w:val="003776E0"/>
    <w:rsid w:val="00383663"/>
    <w:rsid w:val="00390F96"/>
    <w:rsid w:val="003A1DBF"/>
    <w:rsid w:val="003A5093"/>
    <w:rsid w:val="003B1874"/>
    <w:rsid w:val="003B1D65"/>
    <w:rsid w:val="003B26D5"/>
    <w:rsid w:val="003B47F3"/>
    <w:rsid w:val="003C1930"/>
    <w:rsid w:val="003C35AB"/>
    <w:rsid w:val="003C72FD"/>
    <w:rsid w:val="003C7812"/>
    <w:rsid w:val="003C7F8F"/>
    <w:rsid w:val="003D161A"/>
    <w:rsid w:val="003D5A67"/>
    <w:rsid w:val="003E5A77"/>
    <w:rsid w:val="003F241F"/>
    <w:rsid w:val="00401937"/>
    <w:rsid w:val="00403324"/>
    <w:rsid w:val="004062BB"/>
    <w:rsid w:val="00411F99"/>
    <w:rsid w:val="00413EFC"/>
    <w:rsid w:val="004171A7"/>
    <w:rsid w:val="00417A27"/>
    <w:rsid w:val="004277FA"/>
    <w:rsid w:val="00432BA1"/>
    <w:rsid w:val="004330CC"/>
    <w:rsid w:val="004336B6"/>
    <w:rsid w:val="00434B4F"/>
    <w:rsid w:val="00442E8E"/>
    <w:rsid w:val="00444B9E"/>
    <w:rsid w:val="0044500E"/>
    <w:rsid w:val="0044542F"/>
    <w:rsid w:val="004462B1"/>
    <w:rsid w:val="004533B8"/>
    <w:rsid w:val="004536DC"/>
    <w:rsid w:val="00453CA0"/>
    <w:rsid w:val="00456B06"/>
    <w:rsid w:val="00462FC1"/>
    <w:rsid w:val="004635E2"/>
    <w:rsid w:val="00466D90"/>
    <w:rsid w:val="00467C81"/>
    <w:rsid w:val="00476C65"/>
    <w:rsid w:val="0048119A"/>
    <w:rsid w:val="004901F4"/>
    <w:rsid w:val="004911F2"/>
    <w:rsid w:val="00493560"/>
    <w:rsid w:val="004A21C0"/>
    <w:rsid w:val="004A441B"/>
    <w:rsid w:val="004A55C4"/>
    <w:rsid w:val="004B5D21"/>
    <w:rsid w:val="004B7B1E"/>
    <w:rsid w:val="004C1CFE"/>
    <w:rsid w:val="004C47CB"/>
    <w:rsid w:val="004C5C8A"/>
    <w:rsid w:val="004D151F"/>
    <w:rsid w:val="004D1FCB"/>
    <w:rsid w:val="004D4A1A"/>
    <w:rsid w:val="004D5029"/>
    <w:rsid w:val="004D77AA"/>
    <w:rsid w:val="004E1DB7"/>
    <w:rsid w:val="004E265D"/>
    <w:rsid w:val="004E2896"/>
    <w:rsid w:val="004E5534"/>
    <w:rsid w:val="004E56F5"/>
    <w:rsid w:val="004F0F7C"/>
    <w:rsid w:val="004F4654"/>
    <w:rsid w:val="004F5949"/>
    <w:rsid w:val="0050075E"/>
    <w:rsid w:val="00501B20"/>
    <w:rsid w:val="00501B8A"/>
    <w:rsid w:val="00503F91"/>
    <w:rsid w:val="00511A88"/>
    <w:rsid w:val="005138D3"/>
    <w:rsid w:val="00513CBD"/>
    <w:rsid w:val="005209D7"/>
    <w:rsid w:val="00523E82"/>
    <w:rsid w:val="005265F7"/>
    <w:rsid w:val="0052777F"/>
    <w:rsid w:val="005277C6"/>
    <w:rsid w:val="00530C8C"/>
    <w:rsid w:val="0053698C"/>
    <w:rsid w:val="00541352"/>
    <w:rsid w:val="00546825"/>
    <w:rsid w:val="00556BB9"/>
    <w:rsid w:val="00562848"/>
    <w:rsid w:val="00565EC0"/>
    <w:rsid w:val="005676BD"/>
    <w:rsid w:val="005717E7"/>
    <w:rsid w:val="00582034"/>
    <w:rsid w:val="00584561"/>
    <w:rsid w:val="00584595"/>
    <w:rsid w:val="00585FE8"/>
    <w:rsid w:val="005957AD"/>
    <w:rsid w:val="005A25DC"/>
    <w:rsid w:val="005A4165"/>
    <w:rsid w:val="005A4176"/>
    <w:rsid w:val="005B0BB0"/>
    <w:rsid w:val="005B0F64"/>
    <w:rsid w:val="005B3E6A"/>
    <w:rsid w:val="005B41C1"/>
    <w:rsid w:val="005B79B7"/>
    <w:rsid w:val="005C05A6"/>
    <w:rsid w:val="005C23B9"/>
    <w:rsid w:val="005C5DBC"/>
    <w:rsid w:val="005D65D2"/>
    <w:rsid w:val="005E16B3"/>
    <w:rsid w:val="005E3C31"/>
    <w:rsid w:val="005E470B"/>
    <w:rsid w:val="005F1302"/>
    <w:rsid w:val="005F228D"/>
    <w:rsid w:val="005F24E5"/>
    <w:rsid w:val="005F2B51"/>
    <w:rsid w:val="005F674A"/>
    <w:rsid w:val="0060406C"/>
    <w:rsid w:val="0060613D"/>
    <w:rsid w:val="00607EDF"/>
    <w:rsid w:val="0061017C"/>
    <w:rsid w:val="00611224"/>
    <w:rsid w:val="00620296"/>
    <w:rsid w:val="006209D8"/>
    <w:rsid w:val="00622BE2"/>
    <w:rsid w:val="00627ECE"/>
    <w:rsid w:val="006302ED"/>
    <w:rsid w:val="006314EE"/>
    <w:rsid w:val="00632932"/>
    <w:rsid w:val="0063319A"/>
    <w:rsid w:val="006407B4"/>
    <w:rsid w:val="00651B77"/>
    <w:rsid w:val="00654E82"/>
    <w:rsid w:val="00655DE2"/>
    <w:rsid w:val="00660062"/>
    <w:rsid w:val="00660BC0"/>
    <w:rsid w:val="006611A6"/>
    <w:rsid w:val="006656AA"/>
    <w:rsid w:val="00666912"/>
    <w:rsid w:val="00667797"/>
    <w:rsid w:val="00670BB3"/>
    <w:rsid w:val="00671E5F"/>
    <w:rsid w:val="006737CD"/>
    <w:rsid w:val="00674B05"/>
    <w:rsid w:val="00674EB3"/>
    <w:rsid w:val="0068004B"/>
    <w:rsid w:val="00680B71"/>
    <w:rsid w:val="00680EE3"/>
    <w:rsid w:val="00683089"/>
    <w:rsid w:val="006852C4"/>
    <w:rsid w:val="00690011"/>
    <w:rsid w:val="00690B31"/>
    <w:rsid w:val="00691CA0"/>
    <w:rsid w:val="00693AD6"/>
    <w:rsid w:val="00694227"/>
    <w:rsid w:val="006A4A75"/>
    <w:rsid w:val="006A72E5"/>
    <w:rsid w:val="006B1908"/>
    <w:rsid w:val="006B588E"/>
    <w:rsid w:val="006B69B7"/>
    <w:rsid w:val="006C2FBD"/>
    <w:rsid w:val="006C4B66"/>
    <w:rsid w:val="006C7275"/>
    <w:rsid w:val="006D6118"/>
    <w:rsid w:val="006E1D21"/>
    <w:rsid w:val="006E5D6B"/>
    <w:rsid w:val="006F0E3D"/>
    <w:rsid w:val="00700078"/>
    <w:rsid w:val="00702C21"/>
    <w:rsid w:val="007032DF"/>
    <w:rsid w:val="00703B13"/>
    <w:rsid w:val="00707D7D"/>
    <w:rsid w:val="00712F0B"/>
    <w:rsid w:val="007148C8"/>
    <w:rsid w:val="00716D5A"/>
    <w:rsid w:val="007228B7"/>
    <w:rsid w:val="0072376C"/>
    <w:rsid w:val="00724169"/>
    <w:rsid w:val="0072687C"/>
    <w:rsid w:val="00734E1C"/>
    <w:rsid w:val="00735E55"/>
    <w:rsid w:val="0073756C"/>
    <w:rsid w:val="00737D09"/>
    <w:rsid w:val="0074144F"/>
    <w:rsid w:val="00743B10"/>
    <w:rsid w:val="007519C4"/>
    <w:rsid w:val="00753BE6"/>
    <w:rsid w:val="00755F4A"/>
    <w:rsid w:val="00756A6B"/>
    <w:rsid w:val="007570B9"/>
    <w:rsid w:val="007579B8"/>
    <w:rsid w:val="0076044A"/>
    <w:rsid w:val="00762262"/>
    <w:rsid w:val="00762AB2"/>
    <w:rsid w:val="00763C73"/>
    <w:rsid w:val="00770A2A"/>
    <w:rsid w:val="00772880"/>
    <w:rsid w:val="0077735C"/>
    <w:rsid w:val="00780F85"/>
    <w:rsid w:val="007811C5"/>
    <w:rsid w:val="00787398"/>
    <w:rsid w:val="00793909"/>
    <w:rsid w:val="00793B84"/>
    <w:rsid w:val="007952D9"/>
    <w:rsid w:val="00796084"/>
    <w:rsid w:val="007C21F0"/>
    <w:rsid w:val="007C3C76"/>
    <w:rsid w:val="007C5A5C"/>
    <w:rsid w:val="007C6030"/>
    <w:rsid w:val="007D10AA"/>
    <w:rsid w:val="007D20B2"/>
    <w:rsid w:val="007D472E"/>
    <w:rsid w:val="007E5AD1"/>
    <w:rsid w:val="007E6AA7"/>
    <w:rsid w:val="007E6B97"/>
    <w:rsid w:val="007F0D80"/>
    <w:rsid w:val="007F4DD7"/>
    <w:rsid w:val="007F5730"/>
    <w:rsid w:val="007F7ACF"/>
    <w:rsid w:val="00803ADB"/>
    <w:rsid w:val="00806EBD"/>
    <w:rsid w:val="008104C5"/>
    <w:rsid w:val="008109BC"/>
    <w:rsid w:val="00811700"/>
    <w:rsid w:val="00812050"/>
    <w:rsid w:val="00814926"/>
    <w:rsid w:val="00816F7C"/>
    <w:rsid w:val="00821F99"/>
    <w:rsid w:val="00824C70"/>
    <w:rsid w:val="00826D45"/>
    <w:rsid w:val="0083103F"/>
    <w:rsid w:val="0083150D"/>
    <w:rsid w:val="00831737"/>
    <w:rsid w:val="00837B32"/>
    <w:rsid w:val="00841793"/>
    <w:rsid w:val="00842BB9"/>
    <w:rsid w:val="00842F01"/>
    <w:rsid w:val="00845774"/>
    <w:rsid w:val="00847FD2"/>
    <w:rsid w:val="008667F3"/>
    <w:rsid w:val="008669B0"/>
    <w:rsid w:val="008746A2"/>
    <w:rsid w:val="008746AB"/>
    <w:rsid w:val="00875437"/>
    <w:rsid w:val="00885709"/>
    <w:rsid w:val="00886F47"/>
    <w:rsid w:val="0089480A"/>
    <w:rsid w:val="00894855"/>
    <w:rsid w:val="00896B26"/>
    <w:rsid w:val="00897ED1"/>
    <w:rsid w:val="008A0BBE"/>
    <w:rsid w:val="008A1311"/>
    <w:rsid w:val="008A382C"/>
    <w:rsid w:val="008A4D1E"/>
    <w:rsid w:val="008C06A2"/>
    <w:rsid w:val="008C23BB"/>
    <w:rsid w:val="008C5D24"/>
    <w:rsid w:val="008C5D6A"/>
    <w:rsid w:val="008C7312"/>
    <w:rsid w:val="008C7F3E"/>
    <w:rsid w:val="008D12B6"/>
    <w:rsid w:val="008D2394"/>
    <w:rsid w:val="008D3EF2"/>
    <w:rsid w:val="008E0A5E"/>
    <w:rsid w:val="008E361B"/>
    <w:rsid w:val="008E7BB3"/>
    <w:rsid w:val="008F22C8"/>
    <w:rsid w:val="00900BAE"/>
    <w:rsid w:val="009033FC"/>
    <w:rsid w:val="00906803"/>
    <w:rsid w:val="00907EDC"/>
    <w:rsid w:val="00913155"/>
    <w:rsid w:val="00915817"/>
    <w:rsid w:val="00917B96"/>
    <w:rsid w:val="00921722"/>
    <w:rsid w:val="009224CD"/>
    <w:rsid w:val="0092267F"/>
    <w:rsid w:val="00925D49"/>
    <w:rsid w:val="00927BFB"/>
    <w:rsid w:val="00933F13"/>
    <w:rsid w:val="00934955"/>
    <w:rsid w:val="0094293F"/>
    <w:rsid w:val="00947CFA"/>
    <w:rsid w:val="009513F8"/>
    <w:rsid w:val="0095393F"/>
    <w:rsid w:val="00955EA2"/>
    <w:rsid w:val="00957248"/>
    <w:rsid w:val="00960880"/>
    <w:rsid w:val="00967C3E"/>
    <w:rsid w:val="00971B6C"/>
    <w:rsid w:val="00975C44"/>
    <w:rsid w:val="00975F6B"/>
    <w:rsid w:val="009836B3"/>
    <w:rsid w:val="00983C45"/>
    <w:rsid w:val="00985F11"/>
    <w:rsid w:val="009949DB"/>
    <w:rsid w:val="00995BEE"/>
    <w:rsid w:val="00997728"/>
    <w:rsid w:val="009A0997"/>
    <w:rsid w:val="009A272E"/>
    <w:rsid w:val="009A29BD"/>
    <w:rsid w:val="009A2ADC"/>
    <w:rsid w:val="009B36D8"/>
    <w:rsid w:val="009B43E0"/>
    <w:rsid w:val="009B456D"/>
    <w:rsid w:val="009C2228"/>
    <w:rsid w:val="009C7B1E"/>
    <w:rsid w:val="009D07A2"/>
    <w:rsid w:val="009D3721"/>
    <w:rsid w:val="009D54BF"/>
    <w:rsid w:val="009D67B1"/>
    <w:rsid w:val="009E23ED"/>
    <w:rsid w:val="009E26E2"/>
    <w:rsid w:val="009F1457"/>
    <w:rsid w:val="009F2FA1"/>
    <w:rsid w:val="00A0271A"/>
    <w:rsid w:val="00A07B39"/>
    <w:rsid w:val="00A1003C"/>
    <w:rsid w:val="00A133DA"/>
    <w:rsid w:val="00A20A51"/>
    <w:rsid w:val="00A23D01"/>
    <w:rsid w:val="00A25058"/>
    <w:rsid w:val="00A25FBD"/>
    <w:rsid w:val="00A342E4"/>
    <w:rsid w:val="00A34A44"/>
    <w:rsid w:val="00A35982"/>
    <w:rsid w:val="00A36F55"/>
    <w:rsid w:val="00A3739E"/>
    <w:rsid w:val="00A37888"/>
    <w:rsid w:val="00A40761"/>
    <w:rsid w:val="00A46203"/>
    <w:rsid w:val="00A53ACF"/>
    <w:rsid w:val="00A549DB"/>
    <w:rsid w:val="00A6667E"/>
    <w:rsid w:val="00A671E6"/>
    <w:rsid w:val="00A73138"/>
    <w:rsid w:val="00A73C52"/>
    <w:rsid w:val="00A7514E"/>
    <w:rsid w:val="00A75FB2"/>
    <w:rsid w:val="00A7653E"/>
    <w:rsid w:val="00A806AF"/>
    <w:rsid w:val="00A90239"/>
    <w:rsid w:val="00A9165A"/>
    <w:rsid w:val="00A91719"/>
    <w:rsid w:val="00A92827"/>
    <w:rsid w:val="00AA40B6"/>
    <w:rsid w:val="00AA426A"/>
    <w:rsid w:val="00AA4392"/>
    <w:rsid w:val="00AB03A7"/>
    <w:rsid w:val="00AB6654"/>
    <w:rsid w:val="00AC14AA"/>
    <w:rsid w:val="00AC22E7"/>
    <w:rsid w:val="00AC2C07"/>
    <w:rsid w:val="00AC49A9"/>
    <w:rsid w:val="00AC6623"/>
    <w:rsid w:val="00AD369F"/>
    <w:rsid w:val="00AD5A53"/>
    <w:rsid w:val="00AE1439"/>
    <w:rsid w:val="00AE182C"/>
    <w:rsid w:val="00AE31D7"/>
    <w:rsid w:val="00AF15E0"/>
    <w:rsid w:val="00AF6511"/>
    <w:rsid w:val="00AF76C0"/>
    <w:rsid w:val="00AF799F"/>
    <w:rsid w:val="00AF7E9B"/>
    <w:rsid w:val="00AF7F84"/>
    <w:rsid w:val="00B01542"/>
    <w:rsid w:val="00B02582"/>
    <w:rsid w:val="00B026D7"/>
    <w:rsid w:val="00B041F8"/>
    <w:rsid w:val="00B05DD2"/>
    <w:rsid w:val="00B07839"/>
    <w:rsid w:val="00B11607"/>
    <w:rsid w:val="00B11BF3"/>
    <w:rsid w:val="00B1253B"/>
    <w:rsid w:val="00B24BDA"/>
    <w:rsid w:val="00B31884"/>
    <w:rsid w:val="00B31ED3"/>
    <w:rsid w:val="00B365DB"/>
    <w:rsid w:val="00B40D7E"/>
    <w:rsid w:val="00B44B6C"/>
    <w:rsid w:val="00B50878"/>
    <w:rsid w:val="00B55F85"/>
    <w:rsid w:val="00B5782E"/>
    <w:rsid w:val="00B604ED"/>
    <w:rsid w:val="00B630E6"/>
    <w:rsid w:val="00B63162"/>
    <w:rsid w:val="00B65A21"/>
    <w:rsid w:val="00B74EE1"/>
    <w:rsid w:val="00B77FB5"/>
    <w:rsid w:val="00B8166D"/>
    <w:rsid w:val="00B86E4E"/>
    <w:rsid w:val="00B87982"/>
    <w:rsid w:val="00B91BB9"/>
    <w:rsid w:val="00B9379A"/>
    <w:rsid w:val="00B95D60"/>
    <w:rsid w:val="00B969D5"/>
    <w:rsid w:val="00B97B2D"/>
    <w:rsid w:val="00BA33E2"/>
    <w:rsid w:val="00BA405B"/>
    <w:rsid w:val="00BB1BD4"/>
    <w:rsid w:val="00BB55C2"/>
    <w:rsid w:val="00BB7E90"/>
    <w:rsid w:val="00BC0E30"/>
    <w:rsid w:val="00BC48F0"/>
    <w:rsid w:val="00BD1993"/>
    <w:rsid w:val="00BD2143"/>
    <w:rsid w:val="00BD314E"/>
    <w:rsid w:val="00BD3D88"/>
    <w:rsid w:val="00BD4417"/>
    <w:rsid w:val="00BE19FA"/>
    <w:rsid w:val="00BE2E42"/>
    <w:rsid w:val="00BE364E"/>
    <w:rsid w:val="00BE6529"/>
    <w:rsid w:val="00BE7373"/>
    <w:rsid w:val="00BF1EA4"/>
    <w:rsid w:val="00BF32C1"/>
    <w:rsid w:val="00C01AB3"/>
    <w:rsid w:val="00C03427"/>
    <w:rsid w:val="00C03759"/>
    <w:rsid w:val="00C113C0"/>
    <w:rsid w:val="00C12D35"/>
    <w:rsid w:val="00C13CAF"/>
    <w:rsid w:val="00C156B4"/>
    <w:rsid w:val="00C15C5B"/>
    <w:rsid w:val="00C217FC"/>
    <w:rsid w:val="00C25E06"/>
    <w:rsid w:val="00C309CB"/>
    <w:rsid w:val="00C3545B"/>
    <w:rsid w:val="00C37FB2"/>
    <w:rsid w:val="00C409A4"/>
    <w:rsid w:val="00C40A29"/>
    <w:rsid w:val="00C4111F"/>
    <w:rsid w:val="00C415E0"/>
    <w:rsid w:val="00C44B7F"/>
    <w:rsid w:val="00C51D0C"/>
    <w:rsid w:val="00C52B81"/>
    <w:rsid w:val="00C62997"/>
    <w:rsid w:val="00C703A2"/>
    <w:rsid w:val="00C7409F"/>
    <w:rsid w:val="00C81E74"/>
    <w:rsid w:val="00C84169"/>
    <w:rsid w:val="00C84D2E"/>
    <w:rsid w:val="00C871AE"/>
    <w:rsid w:val="00C93C7E"/>
    <w:rsid w:val="00C96459"/>
    <w:rsid w:val="00CA07C3"/>
    <w:rsid w:val="00CA0F9A"/>
    <w:rsid w:val="00CA121D"/>
    <w:rsid w:val="00CB2186"/>
    <w:rsid w:val="00CB29A2"/>
    <w:rsid w:val="00CC052D"/>
    <w:rsid w:val="00CC25C4"/>
    <w:rsid w:val="00CC39A9"/>
    <w:rsid w:val="00CC3B2B"/>
    <w:rsid w:val="00CC543E"/>
    <w:rsid w:val="00CC6DF6"/>
    <w:rsid w:val="00CD4196"/>
    <w:rsid w:val="00CD46ED"/>
    <w:rsid w:val="00CE120B"/>
    <w:rsid w:val="00CE3334"/>
    <w:rsid w:val="00CE341A"/>
    <w:rsid w:val="00CE451B"/>
    <w:rsid w:val="00CE5493"/>
    <w:rsid w:val="00CE6B1B"/>
    <w:rsid w:val="00CF30EA"/>
    <w:rsid w:val="00CF3A0F"/>
    <w:rsid w:val="00CF4913"/>
    <w:rsid w:val="00CF5BC0"/>
    <w:rsid w:val="00CF5CFE"/>
    <w:rsid w:val="00CF638A"/>
    <w:rsid w:val="00D025F9"/>
    <w:rsid w:val="00D0321F"/>
    <w:rsid w:val="00D06BCA"/>
    <w:rsid w:val="00D06E8E"/>
    <w:rsid w:val="00D10564"/>
    <w:rsid w:val="00D119B4"/>
    <w:rsid w:val="00D12C88"/>
    <w:rsid w:val="00D13BB1"/>
    <w:rsid w:val="00D1696D"/>
    <w:rsid w:val="00D17CEC"/>
    <w:rsid w:val="00D239AF"/>
    <w:rsid w:val="00D259C8"/>
    <w:rsid w:val="00D26A3A"/>
    <w:rsid w:val="00D31FDB"/>
    <w:rsid w:val="00D414B7"/>
    <w:rsid w:val="00D451DE"/>
    <w:rsid w:val="00D52DB6"/>
    <w:rsid w:val="00D570AD"/>
    <w:rsid w:val="00D57384"/>
    <w:rsid w:val="00D6032C"/>
    <w:rsid w:val="00D60B93"/>
    <w:rsid w:val="00D65871"/>
    <w:rsid w:val="00D67312"/>
    <w:rsid w:val="00D7448F"/>
    <w:rsid w:val="00D82E6F"/>
    <w:rsid w:val="00D838BD"/>
    <w:rsid w:val="00D847E9"/>
    <w:rsid w:val="00D85022"/>
    <w:rsid w:val="00D9194F"/>
    <w:rsid w:val="00D92F1A"/>
    <w:rsid w:val="00D979D1"/>
    <w:rsid w:val="00DA2351"/>
    <w:rsid w:val="00DA69A8"/>
    <w:rsid w:val="00DB0EE6"/>
    <w:rsid w:val="00DB296E"/>
    <w:rsid w:val="00DB3F7D"/>
    <w:rsid w:val="00DB404C"/>
    <w:rsid w:val="00DB4CBC"/>
    <w:rsid w:val="00DB6FC0"/>
    <w:rsid w:val="00DC0353"/>
    <w:rsid w:val="00DC06BD"/>
    <w:rsid w:val="00DC226A"/>
    <w:rsid w:val="00DC2633"/>
    <w:rsid w:val="00DC3F2D"/>
    <w:rsid w:val="00DC4131"/>
    <w:rsid w:val="00DC41DB"/>
    <w:rsid w:val="00DC5DE8"/>
    <w:rsid w:val="00DC74F6"/>
    <w:rsid w:val="00DD0A35"/>
    <w:rsid w:val="00DD24A3"/>
    <w:rsid w:val="00DD24DF"/>
    <w:rsid w:val="00DD6523"/>
    <w:rsid w:val="00DD6973"/>
    <w:rsid w:val="00DD6A28"/>
    <w:rsid w:val="00DE0C8A"/>
    <w:rsid w:val="00DE31DD"/>
    <w:rsid w:val="00DE6E7D"/>
    <w:rsid w:val="00DE7D94"/>
    <w:rsid w:val="00DF1A77"/>
    <w:rsid w:val="00DF2CCC"/>
    <w:rsid w:val="00DF3524"/>
    <w:rsid w:val="00DF374C"/>
    <w:rsid w:val="00DF421B"/>
    <w:rsid w:val="00DF42D8"/>
    <w:rsid w:val="00DF4F70"/>
    <w:rsid w:val="00DF54A1"/>
    <w:rsid w:val="00DF5C95"/>
    <w:rsid w:val="00DF7C7D"/>
    <w:rsid w:val="00E007A6"/>
    <w:rsid w:val="00E07022"/>
    <w:rsid w:val="00E1061F"/>
    <w:rsid w:val="00E1200D"/>
    <w:rsid w:val="00E1220B"/>
    <w:rsid w:val="00E23A40"/>
    <w:rsid w:val="00E252B9"/>
    <w:rsid w:val="00E3243E"/>
    <w:rsid w:val="00E3690B"/>
    <w:rsid w:val="00E379EB"/>
    <w:rsid w:val="00E42FF4"/>
    <w:rsid w:val="00E44067"/>
    <w:rsid w:val="00E447ED"/>
    <w:rsid w:val="00E45B8D"/>
    <w:rsid w:val="00E46C44"/>
    <w:rsid w:val="00E46DE8"/>
    <w:rsid w:val="00E471AB"/>
    <w:rsid w:val="00E53091"/>
    <w:rsid w:val="00E562DD"/>
    <w:rsid w:val="00E565C2"/>
    <w:rsid w:val="00E63E45"/>
    <w:rsid w:val="00E64256"/>
    <w:rsid w:val="00E650C3"/>
    <w:rsid w:val="00E66F7D"/>
    <w:rsid w:val="00E715D7"/>
    <w:rsid w:val="00E73BD0"/>
    <w:rsid w:val="00E75A83"/>
    <w:rsid w:val="00E75ABD"/>
    <w:rsid w:val="00E8332C"/>
    <w:rsid w:val="00E839B0"/>
    <w:rsid w:val="00E86155"/>
    <w:rsid w:val="00E8695C"/>
    <w:rsid w:val="00E95CC4"/>
    <w:rsid w:val="00EA466A"/>
    <w:rsid w:val="00EA6060"/>
    <w:rsid w:val="00EB030D"/>
    <w:rsid w:val="00EB0445"/>
    <w:rsid w:val="00EB60A0"/>
    <w:rsid w:val="00EC251F"/>
    <w:rsid w:val="00EC3660"/>
    <w:rsid w:val="00EC474B"/>
    <w:rsid w:val="00EC6053"/>
    <w:rsid w:val="00ED29BA"/>
    <w:rsid w:val="00ED2C67"/>
    <w:rsid w:val="00ED33CE"/>
    <w:rsid w:val="00ED3C9D"/>
    <w:rsid w:val="00ED51D9"/>
    <w:rsid w:val="00ED7E0F"/>
    <w:rsid w:val="00EE0886"/>
    <w:rsid w:val="00EE17A9"/>
    <w:rsid w:val="00EE24D2"/>
    <w:rsid w:val="00EE546A"/>
    <w:rsid w:val="00EE56DA"/>
    <w:rsid w:val="00EE6C51"/>
    <w:rsid w:val="00EE786F"/>
    <w:rsid w:val="00EF1617"/>
    <w:rsid w:val="00EF1B1F"/>
    <w:rsid w:val="00EF2C22"/>
    <w:rsid w:val="00EF381A"/>
    <w:rsid w:val="00EF4E4A"/>
    <w:rsid w:val="00EF7466"/>
    <w:rsid w:val="00F056FF"/>
    <w:rsid w:val="00F06A6B"/>
    <w:rsid w:val="00F10314"/>
    <w:rsid w:val="00F24A72"/>
    <w:rsid w:val="00F25011"/>
    <w:rsid w:val="00F32012"/>
    <w:rsid w:val="00F3663F"/>
    <w:rsid w:val="00F37DE5"/>
    <w:rsid w:val="00F401D0"/>
    <w:rsid w:val="00F40D48"/>
    <w:rsid w:val="00F414DA"/>
    <w:rsid w:val="00F416EF"/>
    <w:rsid w:val="00F42D0B"/>
    <w:rsid w:val="00F467F6"/>
    <w:rsid w:val="00F47303"/>
    <w:rsid w:val="00F53061"/>
    <w:rsid w:val="00F72E6C"/>
    <w:rsid w:val="00F740DC"/>
    <w:rsid w:val="00F75C9C"/>
    <w:rsid w:val="00F8156C"/>
    <w:rsid w:val="00F852CA"/>
    <w:rsid w:val="00F85D5B"/>
    <w:rsid w:val="00F90BC5"/>
    <w:rsid w:val="00F92F79"/>
    <w:rsid w:val="00FA0393"/>
    <w:rsid w:val="00FA3F79"/>
    <w:rsid w:val="00FA4166"/>
    <w:rsid w:val="00FA47FE"/>
    <w:rsid w:val="00FA4A24"/>
    <w:rsid w:val="00FA5939"/>
    <w:rsid w:val="00FB0332"/>
    <w:rsid w:val="00FB03DC"/>
    <w:rsid w:val="00FB1A4D"/>
    <w:rsid w:val="00FB3D58"/>
    <w:rsid w:val="00FB4257"/>
    <w:rsid w:val="00FB4743"/>
    <w:rsid w:val="00FB49C0"/>
    <w:rsid w:val="00FB59B1"/>
    <w:rsid w:val="00FB6B5E"/>
    <w:rsid w:val="00FC08C8"/>
    <w:rsid w:val="00FC1233"/>
    <w:rsid w:val="00FC2C0C"/>
    <w:rsid w:val="00FC2FDA"/>
    <w:rsid w:val="00FD437A"/>
    <w:rsid w:val="00FE0B0B"/>
    <w:rsid w:val="00FF0CF4"/>
    <w:rsid w:val="00FF71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A61230"/>
  <w14:defaultImageDpi w14:val="0"/>
  <w15:docId w15:val="{F0337CB2-BF91-4BA7-8CAB-FC72E2BFD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4169"/>
    <w:pPr>
      <w:spacing w:after="0" w:line="260" w:lineRule="exact"/>
    </w:pPr>
    <w:rPr>
      <w:rFonts w:ascii="Arial" w:hAnsi="Arial" w:cs="Arial"/>
      <w:sz w:val="20"/>
      <w:szCs w:val="24"/>
    </w:rPr>
  </w:style>
  <w:style w:type="paragraph" w:styleId="Nadpis2">
    <w:name w:val="heading 2"/>
    <w:basedOn w:val="Normln"/>
    <w:next w:val="Normln"/>
    <w:link w:val="Nadpis2Char"/>
    <w:uiPriority w:val="9"/>
    <w:qFormat/>
    <w:rsid w:val="00B91BB9"/>
    <w:pPr>
      <w:keepNext/>
      <w:numPr>
        <w:numId w:val="11"/>
      </w:numPr>
      <w:spacing w:line="240" w:lineRule="auto"/>
      <w:jc w:val="both"/>
      <w:outlineLvl w:val="1"/>
    </w:pPr>
    <w:rPr>
      <w:rFonts w:ascii="Times New Roman" w:hAnsi="Times New Roman" w:cs="Times New Roman"/>
      <w:b/>
      <w:bCs/>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locked/>
    <w:rsid w:val="00B91BB9"/>
    <w:rPr>
      <w:rFonts w:ascii="Times New Roman" w:hAnsi="Times New Roman" w:cs="Times New Roman"/>
      <w:b/>
      <w:bCs/>
      <w:sz w:val="28"/>
      <w:szCs w:val="24"/>
      <w:lang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24169"/>
    <w:pPr>
      <w:ind w:left="720"/>
      <w:contextualSpacing/>
    </w:pPr>
  </w:style>
  <w:style w:type="table" w:styleId="Mkatabulky">
    <w:name w:val="Table Grid"/>
    <w:basedOn w:val="Normlntabulka"/>
    <w:uiPriority w:val="39"/>
    <w:rsid w:val="00724169"/>
    <w:pPr>
      <w:spacing w:after="0" w:line="240" w:lineRule="auto"/>
    </w:pPr>
    <w:rPr>
      <w:rFonts w:ascii="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2416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24169"/>
    <w:rPr>
      <w:rFonts w:ascii="Tahoma" w:eastAsia="Times New Roman" w:hAnsi="Tahoma" w:cs="Tahoma"/>
      <w:sz w:val="16"/>
      <w:szCs w:val="16"/>
    </w:rPr>
  </w:style>
  <w:style w:type="paragraph" w:styleId="Zhlav">
    <w:name w:val="header"/>
    <w:basedOn w:val="Normln"/>
    <w:link w:val="ZhlavChar"/>
    <w:uiPriority w:val="99"/>
    <w:unhideWhenUsed/>
    <w:rsid w:val="00724169"/>
    <w:pPr>
      <w:tabs>
        <w:tab w:val="center" w:pos="4536"/>
        <w:tab w:val="right" w:pos="9072"/>
      </w:tabs>
      <w:spacing w:line="240" w:lineRule="auto"/>
    </w:pPr>
  </w:style>
  <w:style w:type="character" w:customStyle="1" w:styleId="ZhlavChar">
    <w:name w:val="Záhlaví Char"/>
    <w:basedOn w:val="Standardnpsmoodstavce"/>
    <w:link w:val="Zhlav"/>
    <w:uiPriority w:val="99"/>
    <w:locked/>
    <w:rsid w:val="00724169"/>
    <w:rPr>
      <w:rFonts w:ascii="Arial" w:eastAsia="Times New Roman" w:hAnsi="Arial" w:cs="Arial"/>
      <w:sz w:val="24"/>
      <w:szCs w:val="24"/>
    </w:rPr>
  </w:style>
  <w:style w:type="paragraph" w:styleId="Zpat">
    <w:name w:val="footer"/>
    <w:basedOn w:val="Normln"/>
    <w:link w:val="ZpatChar"/>
    <w:uiPriority w:val="99"/>
    <w:unhideWhenUsed/>
    <w:rsid w:val="00724169"/>
    <w:pPr>
      <w:tabs>
        <w:tab w:val="center" w:pos="4536"/>
        <w:tab w:val="right" w:pos="9072"/>
      </w:tabs>
      <w:spacing w:line="240" w:lineRule="auto"/>
    </w:pPr>
  </w:style>
  <w:style w:type="character" w:customStyle="1" w:styleId="ZpatChar">
    <w:name w:val="Zápatí Char"/>
    <w:basedOn w:val="Standardnpsmoodstavce"/>
    <w:link w:val="Zpat"/>
    <w:uiPriority w:val="99"/>
    <w:semiHidden/>
    <w:locked/>
    <w:rsid w:val="00724169"/>
    <w:rPr>
      <w:rFonts w:ascii="Arial" w:eastAsia="Times New Roman" w:hAnsi="Arial" w:cs="Arial"/>
      <w:sz w:val="24"/>
      <w:szCs w:val="24"/>
    </w:rPr>
  </w:style>
  <w:style w:type="character" w:styleId="Odkaznakoment">
    <w:name w:val="annotation reference"/>
    <w:basedOn w:val="Standardnpsmoodstavce"/>
    <w:uiPriority w:val="99"/>
    <w:semiHidden/>
    <w:unhideWhenUsed/>
    <w:rsid w:val="007D20B2"/>
    <w:rPr>
      <w:rFonts w:cs="Times New Roman"/>
      <w:sz w:val="16"/>
      <w:szCs w:val="16"/>
    </w:rPr>
  </w:style>
  <w:style w:type="paragraph" w:styleId="Textkomente">
    <w:name w:val="annotation text"/>
    <w:basedOn w:val="Normln"/>
    <w:link w:val="TextkomenteChar"/>
    <w:uiPriority w:val="99"/>
    <w:unhideWhenUsed/>
    <w:rsid w:val="007D20B2"/>
    <w:pPr>
      <w:spacing w:line="240" w:lineRule="auto"/>
    </w:pPr>
    <w:rPr>
      <w:szCs w:val="20"/>
    </w:rPr>
  </w:style>
  <w:style w:type="character" w:customStyle="1" w:styleId="TextkomenteChar">
    <w:name w:val="Text komentáře Char"/>
    <w:basedOn w:val="Standardnpsmoodstavce"/>
    <w:link w:val="Textkomente"/>
    <w:uiPriority w:val="99"/>
    <w:locked/>
    <w:rsid w:val="007D20B2"/>
    <w:rPr>
      <w:rFonts w:ascii="Arial" w:eastAsia="Times New Roman" w:hAnsi="Arial" w:cs="Arial"/>
      <w:sz w:val="20"/>
      <w:szCs w:val="20"/>
    </w:rPr>
  </w:style>
  <w:style w:type="paragraph" w:styleId="Pedmtkomente">
    <w:name w:val="annotation subject"/>
    <w:basedOn w:val="Textkomente"/>
    <w:next w:val="Textkomente"/>
    <w:link w:val="PedmtkomenteChar"/>
    <w:uiPriority w:val="99"/>
    <w:semiHidden/>
    <w:unhideWhenUsed/>
    <w:rsid w:val="007D20B2"/>
    <w:rPr>
      <w:b/>
      <w:bCs/>
    </w:rPr>
  </w:style>
  <w:style w:type="character" w:customStyle="1" w:styleId="PedmtkomenteChar">
    <w:name w:val="Předmět komentáře Char"/>
    <w:basedOn w:val="TextkomenteChar"/>
    <w:link w:val="Pedmtkomente"/>
    <w:uiPriority w:val="99"/>
    <w:semiHidden/>
    <w:locked/>
    <w:rsid w:val="007D20B2"/>
    <w:rPr>
      <w:rFonts w:ascii="Arial" w:eastAsia="Times New Roman" w:hAnsi="Arial" w:cs="Arial"/>
      <w:b/>
      <w:bCs/>
      <w:sz w:val="20"/>
      <w:szCs w:val="20"/>
    </w:rPr>
  </w:style>
  <w:style w:type="paragraph" w:styleId="Bezmezer">
    <w:name w:val="No Spacing"/>
    <w:uiPriority w:val="1"/>
    <w:qFormat/>
    <w:rsid w:val="00444B9E"/>
    <w:pPr>
      <w:spacing w:after="0" w:line="240" w:lineRule="auto"/>
    </w:pPr>
    <w:rPr>
      <w:rFonts w:eastAsiaTheme="minorHAnsi" w:cstheme="minorBidi"/>
    </w:rPr>
  </w:style>
  <w:style w:type="paragraph" w:styleId="Zkladntext">
    <w:name w:val="Body Text"/>
    <w:basedOn w:val="Normln"/>
    <w:link w:val="ZkladntextChar"/>
    <w:uiPriority w:val="99"/>
    <w:rsid w:val="00897ED1"/>
    <w:pPr>
      <w:overflowPunct w:val="0"/>
      <w:autoSpaceDE w:val="0"/>
      <w:autoSpaceDN w:val="0"/>
      <w:adjustRightInd w:val="0"/>
      <w:spacing w:after="120" w:line="240" w:lineRule="auto"/>
      <w:jc w:val="both"/>
      <w:textAlignment w:val="baseline"/>
    </w:pPr>
    <w:rPr>
      <w:rFonts w:ascii="Times New Roman" w:hAnsi="Times New Roman" w:cs="Times New Roman"/>
      <w:szCs w:val="20"/>
      <w:lang w:eastAsia="cs-CZ"/>
    </w:rPr>
  </w:style>
  <w:style w:type="character" w:customStyle="1" w:styleId="ZkladntextChar">
    <w:name w:val="Základní text Char"/>
    <w:basedOn w:val="Standardnpsmoodstavce"/>
    <w:link w:val="Zkladntext"/>
    <w:uiPriority w:val="99"/>
    <w:rsid w:val="00897ED1"/>
    <w:rPr>
      <w:rFonts w:ascii="Times New Roman" w:hAnsi="Times New Roman" w:cs="Times New Roman"/>
      <w:sz w:val="20"/>
      <w:szCs w:val="20"/>
      <w:lang w:eastAsia="cs-CZ"/>
    </w:rPr>
  </w:style>
  <w:style w:type="character" w:styleId="Hypertextovodkaz">
    <w:name w:val="Hyperlink"/>
    <w:basedOn w:val="Standardnpsmoodstavce"/>
    <w:uiPriority w:val="99"/>
    <w:unhideWhenUsed/>
    <w:rsid w:val="00AF799F"/>
    <w:rPr>
      <w:color w:val="0000FF" w:themeColor="hyperlink"/>
      <w:u w:val="single"/>
    </w:rPr>
  </w:style>
  <w:style w:type="paragraph" w:customStyle="1" w:styleId="Documentheader">
    <w:name w:val="Document header"/>
    <w:basedOn w:val="Normln"/>
    <w:rsid w:val="005209D7"/>
    <w:pPr>
      <w:overflowPunct w:val="0"/>
      <w:autoSpaceDE w:val="0"/>
      <w:autoSpaceDN w:val="0"/>
      <w:adjustRightInd w:val="0"/>
      <w:spacing w:before="120" w:line="240" w:lineRule="auto"/>
      <w:textAlignment w:val="baseline"/>
    </w:pPr>
    <w:rPr>
      <w:rFonts w:cs="Times New Roman"/>
      <w:b/>
      <w:sz w:val="28"/>
      <w:szCs w:val="20"/>
    </w:rPr>
  </w:style>
  <w:style w:type="paragraph" w:styleId="Revize">
    <w:name w:val="Revision"/>
    <w:hidden/>
    <w:uiPriority w:val="99"/>
    <w:semiHidden/>
    <w:rsid w:val="002321A8"/>
    <w:pPr>
      <w:spacing w:after="0" w:line="240" w:lineRule="auto"/>
    </w:pPr>
    <w:rPr>
      <w:rFonts w:ascii="Arial" w:hAnsi="Arial" w:cs="Arial"/>
      <w:sz w:val="20"/>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locked/>
    <w:rsid w:val="005C5DBC"/>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485624">
      <w:bodyDiv w:val="1"/>
      <w:marLeft w:val="0"/>
      <w:marRight w:val="0"/>
      <w:marTop w:val="0"/>
      <w:marBottom w:val="0"/>
      <w:divBdr>
        <w:top w:val="none" w:sz="0" w:space="0" w:color="auto"/>
        <w:left w:val="none" w:sz="0" w:space="0" w:color="auto"/>
        <w:bottom w:val="none" w:sz="0" w:space="0" w:color="auto"/>
        <w:right w:val="none" w:sz="0" w:space="0" w:color="auto"/>
      </w:divBdr>
    </w:div>
    <w:div w:id="1135489123">
      <w:bodyDiv w:val="1"/>
      <w:marLeft w:val="0"/>
      <w:marRight w:val="0"/>
      <w:marTop w:val="0"/>
      <w:marBottom w:val="0"/>
      <w:divBdr>
        <w:top w:val="none" w:sz="0" w:space="0" w:color="auto"/>
        <w:left w:val="none" w:sz="0" w:space="0" w:color="auto"/>
        <w:bottom w:val="none" w:sz="0" w:space="0" w:color="auto"/>
        <w:right w:val="none" w:sz="0" w:space="0" w:color="auto"/>
      </w:divBdr>
    </w:div>
    <w:div w:id="1438065024">
      <w:bodyDiv w:val="1"/>
      <w:marLeft w:val="0"/>
      <w:marRight w:val="0"/>
      <w:marTop w:val="0"/>
      <w:marBottom w:val="0"/>
      <w:divBdr>
        <w:top w:val="none" w:sz="0" w:space="0" w:color="auto"/>
        <w:left w:val="none" w:sz="0" w:space="0" w:color="auto"/>
        <w:bottom w:val="none" w:sz="0" w:space="0" w:color="auto"/>
        <w:right w:val="none" w:sz="0" w:space="0" w:color="auto"/>
      </w:divBdr>
    </w:div>
    <w:div w:id="1747877423">
      <w:bodyDiv w:val="1"/>
      <w:marLeft w:val="0"/>
      <w:marRight w:val="0"/>
      <w:marTop w:val="0"/>
      <w:marBottom w:val="0"/>
      <w:divBdr>
        <w:top w:val="none" w:sz="0" w:space="0" w:color="auto"/>
        <w:left w:val="none" w:sz="0" w:space="0" w:color="auto"/>
        <w:bottom w:val="none" w:sz="0" w:space="0" w:color="auto"/>
        <w:right w:val="none" w:sz="0" w:space="0" w:color="auto"/>
      </w:divBdr>
    </w:div>
    <w:div w:id="1826583063">
      <w:marLeft w:val="0"/>
      <w:marRight w:val="0"/>
      <w:marTop w:val="0"/>
      <w:marBottom w:val="0"/>
      <w:divBdr>
        <w:top w:val="none" w:sz="0" w:space="0" w:color="auto"/>
        <w:left w:val="none" w:sz="0" w:space="0" w:color="auto"/>
        <w:bottom w:val="none" w:sz="0" w:space="0" w:color="auto"/>
        <w:right w:val="none" w:sz="0" w:space="0" w:color="auto"/>
      </w:divBdr>
    </w:div>
    <w:div w:id="1826583064">
      <w:marLeft w:val="0"/>
      <w:marRight w:val="0"/>
      <w:marTop w:val="0"/>
      <w:marBottom w:val="0"/>
      <w:divBdr>
        <w:top w:val="none" w:sz="0" w:space="0" w:color="auto"/>
        <w:left w:val="none" w:sz="0" w:space="0" w:color="auto"/>
        <w:bottom w:val="none" w:sz="0" w:space="0" w:color="auto"/>
        <w:right w:val="none" w:sz="0" w:space="0" w:color="auto"/>
      </w:divBdr>
    </w:div>
    <w:div w:id="1826583065">
      <w:marLeft w:val="0"/>
      <w:marRight w:val="0"/>
      <w:marTop w:val="0"/>
      <w:marBottom w:val="0"/>
      <w:divBdr>
        <w:top w:val="none" w:sz="0" w:space="0" w:color="auto"/>
        <w:left w:val="none" w:sz="0" w:space="0" w:color="auto"/>
        <w:bottom w:val="none" w:sz="0" w:space="0" w:color="auto"/>
        <w:right w:val="none" w:sz="0" w:space="0" w:color="auto"/>
      </w:divBdr>
    </w:div>
    <w:div w:id="1826583066">
      <w:marLeft w:val="0"/>
      <w:marRight w:val="0"/>
      <w:marTop w:val="0"/>
      <w:marBottom w:val="0"/>
      <w:divBdr>
        <w:top w:val="none" w:sz="0" w:space="0" w:color="auto"/>
        <w:left w:val="none" w:sz="0" w:space="0" w:color="auto"/>
        <w:bottom w:val="none" w:sz="0" w:space="0" w:color="auto"/>
        <w:right w:val="none" w:sz="0" w:space="0" w:color="auto"/>
      </w:divBdr>
    </w:div>
    <w:div w:id="1826583067">
      <w:marLeft w:val="0"/>
      <w:marRight w:val="0"/>
      <w:marTop w:val="0"/>
      <w:marBottom w:val="0"/>
      <w:divBdr>
        <w:top w:val="none" w:sz="0" w:space="0" w:color="auto"/>
        <w:left w:val="none" w:sz="0" w:space="0" w:color="auto"/>
        <w:bottom w:val="none" w:sz="0" w:space="0" w:color="auto"/>
        <w:right w:val="none" w:sz="0" w:space="0" w:color="auto"/>
      </w:divBdr>
    </w:div>
    <w:div w:id="1826583068">
      <w:marLeft w:val="0"/>
      <w:marRight w:val="0"/>
      <w:marTop w:val="0"/>
      <w:marBottom w:val="0"/>
      <w:divBdr>
        <w:top w:val="none" w:sz="0" w:space="0" w:color="auto"/>
        <w:left w:val="none" w:sz="0" w:space="0" w:color="auto"/>
        <w:bottom w:val="none" w:sz="0" w:space="0" w:color="auto"/>
        <w:right w:val="none" w:sz="0" w:space="0" w:color="auto"/>
      </w:divBdr>
    </w:div>
    <w:div w:id="1826583069">
      <w:marLeft w:val="0"/>
      <w:marRight w:val="0"/>
      <w:marTop w:val="0"/>
      <w:marBottom w:val="0"/>
      <w:divBdr>
        <w:top w:val="none" w:sz="0" w:space="0" w:color="auto"/>
        <w:left w:val="none" w:sz="0" w:space="0" w:color="auto"/>
        <w:bottom w:val="none" w:sz="0" w:space="0" w:color="auto"/>
        <w:right w:val="none" w:sz="0" w:space="0" w:color="auto"/>
      </w:divBdr>
    </w:div>
    <w:div w:id="18265830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B125629E77A45DAA739EB30D1DA389F"/>
        <w:category>
          <w:name w:val="Obecné"/>
          <w:gallery w:val="placeholder"/>
        </w:category>
        <w:types>
          <w:type w:val="bbPlcHdr"/>
        </w:types>
        <w:behaviors>
          <w:behavior w:val="content"/>
        </w:behaviors>
        <w:guid w:val="{D6050C63-80A7-4369-BA57-CB256E09F15A}"/>
      </w:docPartPr>
      <w:docPartBody>
        <w:p w:rsidR="00F7348C" w:rsidRDefault="00740937" w:rsidP="00740937">
          <w:pPr>
            <w:pStyle w:val="3B125629E77A45DAA739EB30D1DA389F"/>
          </w:pPr>
          <w:r w:rsidRPr="008038E9">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veř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6E7"/>
    <w:rsid w:val="000413C7"/>
    <w:rsid w:val="00082467"/>
    <w:rsid w:val="001B35D0"/>
    <w:rsid w:val="002266E7"/>
    <w:rsid w:val="00247E7D"/>
    <w:rsid w:val="00352AAD"/>
    <w:rsid w:val="003553A5"/>
    <w:rsid w:val="00392CA9"/>
    <w:rsid w:val="00483832"/>
    <w:rsid w:val="004840C0"/>
    <w:rsid w:val="005E3C31"/>
    <w:rsid w:val="00740937"/>
    <w:rsid w:val="0079680F"/>
    <w:rsid w:val="008667F3"/>
    <w:rsid w:val="0089480A"/>
    <w:rsid w:val="009229B5"/>
    <w:rsid w:val="00957248"/>
    <w:rsid w:val="009B456D"/>
    <w:rsid w:val="00A20A51"/>
    <w:rsid w:val="00A850C0"/>
    <w:rsid w:val="00AE182C"/>
    <w:rsid w:val="00B11BF3"/>
    <w:rsid w:val="00B3259D"/>
    <w:rsid w:val="00BD02B2"/>
    <w:rsid w:val="00C52B81"/>
    <w:rsid w:val="00CC7783"/>
    <w:rsid w:val="00D12C88"/>
    <w:rsid w:val="00D85022"/>
    <w:rsid w:val="00DF421B"/>
    <w:rsid w:val="00E4248F"/>
    <w:rsid w:val="00E715D7"/>
    <w:rsid w:val="00ED33CE"/>
    <w:rsid w:val="00ED3C9D"/>
    <w:rsid w:val="00F7348C"/>
    <w:rsid w:val="00FF0A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0937"/>
  </w:style>
  <w:style w:type="paragraph" w:customStyle="1" w:styleId="3B125629E77A45DAA739EB30D1DA389F">
    <w:name w:val="3B125629E77A45DAA739EB30D1DA389F"/>
    <w:rsid w:val="0074093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28478-3D07-4C6C-85FA-3EC3B8E7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34</Pages>
  <Words>11219</Words>
  <Characters>66193</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PMDP, a.s.</Company>
  <LinksUpToDate>false</LinksUpToDate>
  <CharactersWithSpaces>77258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Libor Liška</dc:creator>
  <cp:lastModifiedBy>Houbal Roman</cp:lastModifiedBy>
  <cp:revision>74</cp:revision>
  <cp:lastPrinted>2018-03-27T11:43:00Z</cp:lastPrinted>
  <dcterms:created xsi:type="dcterms:W3CDTF">2025-05-29T06:27:00Z</dcterms:created>
  <dcterms:modified xsi:type="dcterms:W3CDTF">2025-08-28T05:23:00Z</dcterms:modified>
</cp:coreProperties>
</file>